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B5898" w14:textId="43838F03" w:rsidR="005F6605" w:rsidRPr="00632AE5" w:rsidRDefault="005F6605">
      <w:pPr>
        <w:spacing w:before="80" w:after="80"/>
        <w:ind w:left="3828"/>
        <w:jc w:val="center"/>
        <w:rPr>
          <w:rFonts w:asciiTheme="minorHAnsi" w:hAnsiTheme="minorHAnsi" w:cstheme="minorHAnsi"/>
          <w:sz w:val="24"/>
          <w:szCs w:val="28"/>
          <w:lang w:val="uz-Cyrl-UZ"/>
          <w:rPrChange w:id="0" w:author="Faroxiddin Dadaxanov" w:date="2024-05-22T12:23:00Z">
            <w:rPr>
              <w:sz w:val="24"/>
              <w:szCs w:val="28"/>
              <w:lang w:val="uz-Cyrl-UZ"/>
            </w:rPr>
          </w:rPrChange>
        </w:rPr>
        <w:pPrChange w:id="1" w:author="Пользователь" w:date="2023-05-05T09:54:00Z">
          <w:pPr>
            <w:spacing w:after="0"/>
            <w:ind w:left="3828"/>
            <w:jc w:val="center"/>
          </w:pPr>
        </w:pPrChange>
      </w:pPr>
      <w:r w:rsidRPr="00632AE5">
        <w:rPr>
          <w:rFonts w:asciiTheme="minorHAnsi" w:hAnsiTheme="minorHAnsi" w:cstheme="minorHAnsi"/>
          <w:sz w:val="24"/>
          <w:szCs w:val="28"/>
          <w:lang w:val="uz-Cyrl-UZ"/>
          <w:rPrChange w:id="2" w:author="Faroxiddin Dadaxanov" w:date="2024-05-22T12:23:00Z">
            <w:rPr>
              <w:sz w:val="24"/>
              <w:szCs w:val="28"/>
              <w:lang w:val="uz-Cyrl-UZ"/>
            </w:rPr>
          </w:rPrChange>
        </w:rPr>
        <w:t xml:space="preserve">Вазирлар Маҳкамасининг </w:t>
      </w:r>
      <w:r w:rsidRPr="00632AE5">
        <w:rPr>
          <w:rFonts w:asciiTheme="minorHAnsi" w:hAnsiTheme="minorHAnsi" w:cstheme="minorHAnsi"/>
          <w:sz w:val="24"/>
          <w:szCs w:val="28"/>
          <w:lang w:val="uz-Cyrl-UZ"/>
          <w:rPrChange w:id="3" w:author="Faroxiddin Dadaxanov" w:date="2024-05-22T12:23:00Z">
            <w:rPr>
              <w:sz w:val="24"/>
              <w:szCs w:val="28"/>
              <w:lang w:val="uz-Cyrl-UZ"/>
            </w:rPr>
          </w:rPrChange>
        </w:rPr>
        <w:br/>
      </w:r>
      <w:r w:rsidRPr="00632AE5">
        <w:rPr>
          <w:rFonts w:asciiTheme="minorHAnsi" w:hAnsiTheme="minorHAnsi" w:cstheme="minorHAnsi"/>
          <w:sz w:val="24"/>
          <w:szCs w:val="28"/>
          <w:lang w:val="uz-Cyrl-UZ"/>
          <w:rPrChange w:id="4" w:author="Faroxiddin Dadaxanov" w:date="2024-05-22T12:23:00Z">
            <w:rPr>
              <w:sz w:val="24"/>
              <w:szCs w:val="28"/>
              <w:highlight w:val="yellow"/>
              <w:lang w:val="uz-Cyrl-UZ"/>
            </w:rPr>
          </w:rPrChange>
        </w:rPr>
        <w:t>202</w:t>
      </w:r>
      <w:ins w:id="5" w:author="Faroxiddin Dadaxanov" w:date="2024-05-22T11:49:00Z">
        <w:r w:rsidR="0020352D" w:rsidRPr="00632AE5">
          <w:rPr>
            <w:rFonts w:asciiTheme="minorHAnsi" w:hAnsiTheme="minorHAnsi" w:cstheme="minorHAnsi"/>
            <w:sz w:val="24"/>
            <w:szCs w:val="28"/>
            <w:lang w:val="uz-Cyrl-UZ"/>
            <w:rPrChange w:id="6" w:author="Faroxiddin Dadaxanov" w:date="2024-05-22T12:23:00Z">
              <w:rPr>
                <w:rFonts w:asciiTheme="minorHAnsi" w:hAnsiTheme="minorHAnsi" w:cstheme="minorHAnsi"/>
                <w:sz w:val="24"/>
                <w:szCs w:val="28"/>
                <w:highlight w:val="yellow"/>
                <w:lang w:val="uz-Cyrl-UZ"/>
              </w:rPr>
            </w:rPrChange>
          </w:rPr>
          <w:t>4</w:t>
        </w:r>
      </w:ins>
      <w:del w:id="7" w:author="Faroxiddin Dadaxanov" w:date="2023-05-08T14:10:00Z">
        <w:r w:rsidRPr="00632AE5" w:rsidDel="0039364D">
          <w:rPr>
            <w:rFonts w:asciiTheme="minorHAnsi" w:hAnsiTheme="minorHAnsi" w:cstheme="minorHAnsi"/>
            <w:sz w:val="24"/>
            <w:szCs w:val="28"/>
            <w:lang w:val="uz-Cyrl-UZ"/>
            <w:rPrChange w:id="8" w:author="Faroxiddin Dadaxanov" w:date="2024-05-22T12:23:00Z">
              <w:rPr>
                <w:sz w:val="24"/>
                <w:szCs w:val="28"/>
                <w:highlight w:val="yellow"/>
                <w:lang w:val="uz-Cyrl-UZ"/>
              </w:rPr>
            </w:rPrChange>
          </w:rPr>
          <w:delText>2</w:delText>
        </w:r>
      </w:del>
      <w:r w:rsidRPr="00632AE5">
        <w:rPr>
          <w:rFonts w:asciiTheme="minorHAnsi" w:hAnsiTheme="minorHAnsi" w:cstheme="minorHAnsi"/>
          <w:sz w:val="24"/>
          <w:szCs w:val="28"/>
          <w:lang w:val="uz-Cyrl-UZ"/>
          <w:rPrChange w:id="9" w:author="Faroxiddin Dadaxanov" w:date="2024-05-22T12:23:00Z">
            <w:rPr>
              <w:sz w:val="24"/>
              <w:szCs w:val="28"/>
              <w:lang w:val="uz-Cyrl-UZ"/>
            </w:rPr>
          </w:rPrChange>
        </w:rPr>
        <w:t xml:space="preserve"> йил “___” ________даги ______-сон қарорига</w:t>
      </w:r>
      <w:r w:rsidRPr="00632AE5">
        <w:rPr>
          <w:rFonts w:asciiTheme="minorHAnsi" w:hAnsiTheme="minorHAnsi" w:cstheme="minorHAnsi"/>
          <w:sz w:val="24"/>
          <w:szCs w:val="28"/>
          <w:lang w:val="uz-Cyrl-UZ"/>
          <w:rPrChange w:id="10" w:author="Faroxiddin Dadaxanov" w:date="2024-05-22T12:23:00Z">
            <w:rPr>
              <w:sz w:val="24"/>
              <w:szCs w:val="28"/>
              <w:lang w:val="uz-Cyrl-UZ"/>
            </w:rPr>
          </w:rPrChange>
        </w:rPr>
        <w:br/>
      </w:r>
      <w:r w:rsidR="00BF48D8" w:rsidRPr="00632AE5">
        <w:rPr>
          <w:rFonts w:asciiTheme="minorHAnsi" w:hAnsiTheme="minorHAnsi" w:cstheme="minorHAnsi"/>
          <w:sz w:val="24"/>
          <w:szCs w:val="28"/>
          <w:lang w:val="uz-Cyrl-UZ"/>
          <w:rPrChange w:id="11" w:author="Faroxiddin Dadaxanov" w:date="2024-05-22T12:23:00Z">
            <w:rPr>
              <w:sz w:val="24"/>
              <w:szCs w:val="28"/>
              <w:lang w:val="uz-Cyrl-UZ"/>
            </w:rPr>
          </w:rPrChange>
        </w:rPr>
        <w:t>1-</w:t>
      </w:r>
      <w:r w:rsidRPr="00632AE5">
        <w:rPr>
          <w:rFonts w:asciiTheme="minorHAnsi" w:hAnsiTheme="minorHAnsi" w:cstheme="minorHAnsi"/>
          <w:sz w:val="24"/>
          <w:szCs w:val="28"/>
          <w:lang w:val="uz-Cyrl-UZ"/>
          <w:rPrChange w:id="12" w:author="Faroxiddin Dadaxanov" w:date="2024-05-22T12:23:00Z">
            <w:rPr>
              <w:sz w:val="24"/>
              <w:szCs w:val="28"/>
              <w:lang w:val="uz-Cyrl-UZ"/>
            </w:rPr>
          </w:rPrChange>
        </w:rPr>
        <w:t>илова</w:t>
      </w:r>
    </w:p>
    <w:p w14:paraId="0F4EADBB" w14:textId="77777777" w:rsidR="005F6605" w:rsidRPr="00632AE5" w:rsidRDefault="005F6605">
      <w:pPr>
        <w:spacing w:before="80" w:after="80"/>
        <w:jc w:val="center"/>
        <w:rPr>
          <w:rFonts w:asciiTheme="minorHAnsi" w:hAnsiTheme="minorHAnsi" w:cstheme="minorHAnsi"/>
          <w:b/>
          <w:sz w:val="24"/>
          <w:szCs w:val="24"/>
          <w:lang w:val="uz-Cyrl-UZ"/>
          <w:rPrChange w:id="13" w:author="Faroxiddin Dadaxanov" w:date="2024-05-22T12:23:00Z">
            <w:rPr>
              <w:rFonts w:cs="Times New Roman"/>
              <w:b/>
              <w:sz w:val="24"/>
              <w:szCs w:val="24"/>
              <w:lang w:val="uz-Cyrl-UZ"/>
            </w:rPr>
          </w:rPrChange>
        </w:rPr>
        <w:pPrChange w:id="14" w:author="Пользователь" w:date="2023-05-05T09:54:00Z">
          <w:pPr>
            <w:spacing w:after="0"/>
            <w:jc w:val="center"/>
          </w:pPr>
        </w:pPrChange>
      </w:pPr>
      <w:bookmarkStart w:id="15" w:name="_GoBack"/>
      <w:bookmarkEnd w:id="15"/>
    </w:p>
    <w:p w14:paraId="5D2A2BA8" w14:textId="77777777" w:rsidR="00881BE5" w:rsidRPr="00632AE5" w:rsidRDefault="00881BE5">
      <w:pPr>
        <w:spacing w:before="80" w:after="80"/>
        <w:jc w:val="center"/>
        <w:rPr>
          <w:rFonts w:asciiTheme="minorHAnsi" w:hAnsiTheme="minorHAnsi" w:cstheme="minorHAnsi"/>
          <w:b/>
          <w:sz w:val="24"/>
          <w:szCs w:val="24"/>
          <w:lang w:val="uz-Cyrl-UZ"/>
          <w:rPrChange w:id="16" w:author="Faroxiddin Dadaxanov" w:date="2024-05-22T12:23:00Z">
            <w:rPr>
              <w:rFonts w:cs="Times New Roman"/>
              <w:b/>
              <w:sz w:val="24"/>
              <w:szCs w:val="24"/>
              <w:lang w:val="uz-Cyrl-UZ"/>
            </w:rPr>
          </w:rPrChange>
        </w:rPr>
        <w:pPrChange w:id="17" w:author="Пользователь" w:date="2023-05-05T09:54:00Z">
          <w:pPr>
            <w:spacing w:after="0"/>
            <w:jc w:val="center"/>
          </w:pPr>
        </w:pPrChange>
      </w:pPr>
    </w:p>
    <w:p w14:paraId="423D312D" w14:textId="7845E7BC" w:rsidR="005F6605" w:rsidRPr="00632AE5" w:rsidRDefault="005F6605">
      <w:pPr>
        <w:spacing w:before="80" w:after="80"/>
        <w:jc w:val="center"/>
        <w:rPr>
          <w:rFonts w:asciiTheme="minorHAnsi" w:hAnsiTheme="minorHAnsi" w:cstheme="minorHAnsi"/>
          <w:b/>
          <w:sz w:val="24"/>
          <w:szCs w:val="24"/>
          <w:rPrChange w:id="18" w:author="Faroxiddin Dadaxanov" w:date="2024-05-22T12:23:00Z">
            <w:rPr>
              <w:rFonts w:cs="Times New Roman"/>
              <w:b/>
              <w:sz w:val="24"/>
              <w:szCs w:val="24"/>
            </w:rPr>
          </w:rPrChange>
        </w:rPr>
        <w:pPrChange w:id="19" w:author="Пользователь" w:date="2023-05-05T09:54:00Z">
          <w:pPr>
            <w:spacing w:after="0"/>
            <w:jc w:val="center"/>
          </w:pPr>
        </w:pPrChange>
      </w:pPr>
      <w:r w:rsidRPr="00632AE5">
        <w:rPr>
          <w:rFonts w:asciiTheme="minorHAnsi" w:hAnsiTheme="minorHAnsi" w:cstheme="minorHAnsi"/>
          <w:b/>
          <w:szCs w:val="24"/>
          <w:rPrChange w:id="20" w:author="Faroxiddin Dadaxanov" w:date="2024-05-22T12:23:00Z">
            <w:rPr>
              <w:rFonts w:cs="Times New Roman"/>
              <w:b/>
              <w:szCs w:val="24"/>
            </w:rPr>
          </w:rPrChange>
        </w:rPr>
        <w:t>Сут ва сут маҳсулотлари хавфсизлиги тўғрисидаги</w:t>
      </w:r>
      <w:r w:rsidR="00881BE5" w:rsidRPr="00632AE5">
        <w:rPr>
          <w:rFonts w:asciiTheme="minorHAnsi" w:hAnsiTheme="minorHAnsi" w:cstheme="minorHAnsi"/>
          <w:b/>
          <w:szCs w:val="24"/>
          <w:lang w:val="uz-Cyrl-UZ"/>
          <w:rPrChange w:id="21" w:author="Faroxiddin Dadaxanov" w:date="2024-05-22T12:23:00Z">
            <w:rPr>
              <w:rFonts w:cs="Times New Roman"/>
              <w:b/>
              <w:szCs w:val="24"/>
              <w:lang w:val="uz-Cyrl-UZ"/>
            </w:rPr>
          </w:rPrChange>
        </w:rPr>
        <w:t xml:space="preserve"> </w:t>
      </w:r>
      <w:r w:rsidRPr="00632AE5">
        <w:rPr>
          <w:rFonts w:asciiTheme="minorHAnsi" w:hAnsiTheme="minorHAnsi" w:cstheme="minorHAnsi"/>
          <w:b/>
          <w:szCs w:val="24"/>
          <w:rPrChange w:id="22" w:author="Faroxiddin Dadaxanov" w:date="2024-05-22T12:23:00Z">
            <w:rPr>
              <w:rFonts w:cs="Times New Roman"/>
              <w:b/>
              <w:szCs w:val="24"/>
            </w:rPr>
          </w:rPrChange>
        </w:rPr>
        <w:t xml:space="preserve">умумий </w:t>
      </w:r>
      <w:r w:rsidR="00881BE5" w:rsidRPr="00632AE5">
        <w:rPr>
          <w:rFonts w:asciiTheme="minorHAnsi" w:hAnsiTheme="minorHAnsi" w:cstheme="minorHAnsi"/>
          <w:b/>
          <w:szCs w:val="24"/>
          <w:rPrChange w:id="23" w:author="Faroxiddin Dadaxanov" w:date="2024-05-22T12:23:00Z">
            <w:rPr>
              <w:rFonts w:cs="Times New Roman"/>
              <w:b/>
              <w:szCs w:val="24"/>
            </w:rPr>
          </w:rPrChange>
        </w:rPr>
        <w:br/>
        <w:t>ТЕХНИК РЕГЛАМЕНТ</w:t>
      </w:r>
    </w:p>
    <w:p w14:paraId="01799A84" w14:textId="77777777" w:rsidR="005F6605" w:rsidRPr="00632AE5" w:rsidRDefault="005F6605">
      <w:pPr>
        <w:spacing w:before="80" w:after="80"/>
        <w:jc w:val="center"/>
        <w:rPr>
          <w:rFonts w:asciiTheme="minorHAnsi" w:hAnsiTheme="minorHAnsi" w:cstheme="minorHAnsi"/>
          <w:b/>
          <w:sz w:val="24"/>
          <w:szCs w:val="24"/>
          <w:rPrChange w:id="24" w:author="Faroxiddin Dadaxanov" w:date="2024-05-22T12:23:00Z">
            <w:rPr>
              <w:rFonts w:cs="Times New Roman"/>
              <w:b/>
              <w:sz w:val="24"/>
              <w:szCs w:val="24"/>
            </w:rPr>
          </w:rPrChange>
        </w:rPr>
        <w:pPrChange w:id="25" w:author="Пользователь" w:date="2023-05-05T09:54:00Z">
          <w:pPr>
            <w:spacing w:after="0"/>
            <w:jc w:val="center"/>
          </w:pPr>
        </w:pPrChange>
      </w:pPr>
    </w:p>
    <w:p w14:paraId="49EA0935" w14:textId="72AD67F2" w:rsidR="005F6605" w:rsidRPr="00632AE5" w:rsidRDefault="005F6605">
      <w:pPr>
        <w:spacing w:before="80" w:after="80"/>
        <w:contextualSpacing/>
        <w:jc w:val="center"/>
        <w:rPr>
          <w:rFonts w:asciiTheme="minorHAnsi" w:hAnsiTheme="minorHAnsi" w:cstheme="minorHAnsi"/>
          <w:b/>
          <w:sz w:val="24"/>
          <w:szCs w:val="24"/>
          <w:rPrChange w:id="26" w:author="Faroxiddin Dadaxanov" w:date="2024-05-22T12:23:00Z">
            <w:rPr>
              <w:rFonts w:cs="Times New Roman"/>
              <w:b/>
              <w:sz w:val="24"/>
              <w:szCs w:val="24"/>
            </w:rPr>
          </w:rPrChange>
        </w:rPr>
        <w:pPrChange w:id="27" w:author="Пользователь" w:date="2023-05-05T09:54:00Z">
          <w:pPr>
            <w:spacing w:before="80" w:after="0"/>
            <w:contextualSpacing/>
            <w:jc w:val="center"/>
          </w:pPr>
        </w:pPrChange>
      </w:pPr>
      <w:r w:rsidRPr="00632AE5">
        <w:rPr>
          <w:rFonts w:asciiTheme="minorHAnsi" w:hAnsiTheme="minorHAnsi" w:cstheme="minorHAnsi"/>
          <w:b/>
          <w:sz w:val="24"/>
          <w:szCs w:val="24"/>
          <w:rPrChange w:id="28" w:author="Faroxiddin Dadaxanov" w:date="2024-05-22T12:23:00Z">
            <w:rPr>
              <w:rFonts w:cs="Times New Roman"/>
              <w:b/>
              <w:sz w:val="24"/>
              <w:szCs w:val="24"/>
            </w:rPr>
          </w:rPrChange>
        </w:rPr>
        <w:t>1-боб. Қўлланиш доираси</w:t>
      </w:r>
    </w:p>
    <w:p w14:paraId="6FD339DD" w14:textId="293301B8" w:rsidR="005F6605" w:rsidRPr="00632AE5" w:rsidRDefault="005F6605">
      <w:pPr>
        <w:spacing w:before="80" w:after="80"/>
        <w:ind w:firstLine="709"/>
        <w:contextualSpacing/>
        <w:jc w:val="both"/>
        <w:rPr>
          <w:rFonts w:asciiTheme="minorHAnsi" w:hAnsiTheme="minorHAnsi" w:cstheme="minorHAnsi"/>
          <w:szCs w:val="28"/>
          <w:rPrChange w:id="29" w:author="Faroxiddin Dadaxanov" w:date="2024-05-22T12:23:00Z">
            <w:rPr>
              <w:rFonts w:cs="Times New Roman"/>
              <w:szCs w:val="28"/>
            </w:rPr>
          </w:rPrChange>
        </w:rPr>
        <w:pPrChange w:id="30"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31" w:author="Faroxiddin Dadaxanov" w:date="2024-05-22T12:23:00Z">
            <w:rPr>
              <w:rFonts w:cs="Times New Roman"/>
              <w:szCs w:val="28"/>
            </w:rPr>
          </w:rPrChange>
        </w:rPr>
        <w:t>1.</w:t>
      </w:r>
      <w:r w:rsidRPr="00632AE5">
        <w:rPr>
          <w:rFonts w:asciiTheme="minorHAnsi" w:hAnsiTheme="minorHAnsi" w:cstheme="minorHAnsi"/>
          <w:szCs w:val="28"/>
          <w:lang w:val="uz-Cyrl-UZ"/>
          <w:rPrChange w:id="32" w:author="Faroxiddin Dadaxanov" w:date="2024-05-22T12:23:00Z">
            <w:rPr>
              <w:rFonts w:cs="Times New Roman"/>
              <w:szCs w:val="28"/>
              <w:lang w:val="uz-Cyrl-UZ"/>
            </w:rPr>
          </w:rPrChange>
        </w:rPr>
        <w:t> </w:t>
      </w:r>
      <w:r w:rsidRPr="00632AE5">
        <w:rPr>
          <w:rFonts w:asciiTheme="minorHAnsi" w:hAnsiTheme="minorHAnsi" w:cstheme="minorHAnsi"/>
          <w:szCs w:val="28"/>
          <w:rPrChange w:id="33" w:author="Faroxiddin Dadaxanov" w:date="2024-05-22T12:23:00Z">
            <w:rPr>
              <w:rFonts w:cs="Times New Roman"/>
              <w:szCs w:val="28"/>
            </w:rPr>
          </w:rPrChange>
        </w:rPr>
        <w:t>Ушбу техник регламент инсон ҳаёти ва соғлиғи, атроф муҳит, ҳайвонларнинг ҳаёти ва соғлиғини ҳимоя қилиш, сут ва сут маҳсулотлари истеъмолчилар</w:t>
      </w:r>
      <w:r w:rsidRPr="00632AE5">
        <w:rPr>
          <w:rFonts w:asciiTheme="minorHAnsi" w:hAnsiTheme="minorHAnsi" w:cstheme="minorHAnsi"/>
          <w:szCs w:val="28"/>
          <w:lang w:val="uz-Cyrl-UZ"/>
          <w:rPrChange w:id="34" w:author="Faroxiddin Dadaxanov" w:date="2024-05-22T12:23:00Z">
            <w:rPr>
              <w:rFonts w:cs="Times New Roman"/>
              <w:szCs w:val="28"/>
              <w:lang w:val="uz-Cyrl-UZ"/>
            </w:rPr>
          </w:rPrChange>
        </w:rPr>
        <w:t>га</w:t>
      </w:r>
      <w:r w:rsidRPr="00632AE5">
        <w:rPr>
          <w:rFonts w:asciiTheme="minorHAnsi" w:hAnsiTheme="minorHAnsi" w:cstheme="minorHAnsi"/>
          <w:szCs w:val="28"/>
          <w:rPrChange w:id="35" w:author="Faroxiddin Dadaxanov" w:date="2024-05-22T12:23:00Z">
            <w:rPr>
              <w:rFonts w:cs="Times New Roman"/>
              <w:szCs w:val="28"/>
            </w:rPr>
          </w:rPrChange>
        </w:rPr>
        <w:t xml:space="preserve"> нисбатан уларни тайинланиши ва хавфсизлигини чалғитишга олиб келадиган ҳаракатлардан огоҳлантириш мақсадида ишлаб чиқилган ва Ўзбекистон Республикаси ҳудудида муомалага чиқариладиган сут ва сут маҳсулотларига, уларни ишлаб чиқариш жараёнлари, сақлаш, ташиш, сотиш ва утилизация қилишга </w:t>
      </w:r>
      <w:r w:rsidRPr="00632AE5">
        <w:rPr>
          <w:rFonts w:asciiTheme="minorHAnsi" w:hAnsiTheme="minorHAnsi" w:cstheme="minorHAnsi"/>
          <w:szCs w:val="28"/>
          <w:lang w:val="uz-Cyrl-UZ"/>
          <w:rPrChange w:id="36" w:author="Faroxiddin Dadaxanov" w:date="2024-05-22T12:23:00Z">
            <w:rPr>
              <w:rFonts w:cs="Times New Roman"/>
              <w:szCs w:val="28"/>
              <w:lang w:val="uz-Cyrl-UZ"/>
            </w:rPr>
          </w:rPrChange>
        </w:rPr>
        <w:t>татбиқ этилади</w:t>
      </w:r>
      <w:r w:rsidRPr="00632AE5">
        <w:rPr>
          <w:rFonts w:asciiTheme="minorHAnsi" w:hAnsiTheme="minorHAnsi" w:cstheme="minorHAnsi"/>
          <w:szCs w:val="28"/>
          <w:rPrChange w:id="37" w:author="Faroxiddin Dadaxanov" w:date="2024-05-22T12:23:00Z">
            <w:rPr>
              <w:rFonts w:cs="Times New Roman"/>
              <w:szCs w:val="28"/>
            </w:rPr>
          </w:rPrChange>
        </w:rPr>
        <w:t>.</w:t>
      </w:r>
    </w:p>
    <w:p w14:paraId="7D368AEA" w14:textId="06FE9337" w:rsidR="005F6605" w:rsidRPr="00632AE5" w:rsidRDefault="005F6605">
      <w:pPr>
        <w:spacing w:before="80" w:after="80"/>
        <w:ind w:firstLine="709"/>
        <w:contextualSpacing/>
        <w:jc w:val="both"/>
        <w:rPr>
          <w:rFonts w:asciiTheme="minorHAnsi" w:hAnsiTheme="minorHAnsi" w:cstheme="minorHAnsi"/>
          <w:szCs w:val="28"/>
          <w:rPrChange w:id="38" w:author="Faroxiddin Dadaxanov" w:date="2024-05-22T12:23:00Z">
            <w:rPr>
              <w:rFonts w:cs="Times New Roman"/>
              <w:szCs w:val="28"/>
            </w:rPr>
          </w:rPrChange>
        </w:rPr>
        <w:pPrChange w:id="39"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40" w:author="Faroxiddin Dadaxanov" w:date="2024-05-22T12:23:00Z">
            <w:rPr>
              <w:rFonts w:cs="Times New Roman"/>
              <w:szCs w:val="28"/>
            </w:rPr>
          </w:rPrChange>
        </w:rPr>
        <w:t>2.</w:t>
      </w:r>
      <w:r w:rsidRPr="00632AE5">
        <w:rPr>
          <w:rFonts w:asciiTheme="minorHAnsi" w:hAnsiTheme="minorHAnsi" w:cstheme="minorHAnsi"/>
          <w:szCs w:val="28"/>
          <w:lang w:val="uz-Cyrl-UZ"/>
          <w:rPrChange w:id="41" w:author="Faroxiddin Dadaxanov" w:date="2024-05-22T12:23:00Z">
            <w:rPr>
              <w:rFonts w:cs="Times New Roman"/>
              <w:szCs w:val="28"/>
              <w:lang w:val="uz-Cyrl-UZ"/>
            </w:rPr>
          </w:rPrChange>
        </w:rPr>
        <w:t> Мазкур</w:t>
      </w:r>
      <w:r w:rsidRPr="00632AE5">
        <w:rPr>
          <w:rFonts w:asciiTheme="minorHAnsi" w:hAnsiTheme="minorHAnsi" w:cstheme="minorHAnsi"/>
          <w:szCs w:val="28"/>
          <w:rPrChange w:id="42" w:author="Faroxiddin Dadaxanov" w:date="2024-05-22T12:23:00Z">
            <w:rPr>
              <w:rFonts w:cs="Times New Roman"/>
              <w:szCs w:val="28"/>
            </w:rPr>
          </w:rPrChange>
        </w:rPr>
        <w:t xml:space="preserve"> техник регламент Ўзбекистон Республикаси </w:t>
      </w:r>
      <w:r w:rsidR="00881BE5" w:rsidRPr="00632AE5">
        <w:rPr>
          <w:rFonts w:asciiTheme="minorHAnsi" w:hAnsiTheme="minorHAnsi" w:cstheme="minorHAnsi"/>
          <w:szCs w:val="28"/>
          <w:lang w:val="uz-Cyrl-UZ"/>
          <w:rPrChange w:id="43" w:author="Faroxiddin Dadaxanov" w:date="2024-05-22T12:23:00Z">
            <w:rPr>
              <w:rFonts w:cs="Times New Roman"/>
              <w:szCs w:val="28"/>
              <w:lang w:val="uz-Cyrl-UZ"/>
            </w:rPr>
          </w:rPrChange>
        </w:rPr>
        <w:t>ҳ</w:t>
      </w:r>
      <w:r w:rsidRPr="00632AE5">
        <w:rPr>
          <w:rFonts w:asciiTheme="minorHAnsi" w:hAnsiTheme="minorHAnsi" w:cstheme="minorHAnsi"/>
          <w:szCs w:val="28"/>
          <w:rPrChange w:id="44" w:author="Faroxiddin Dadaxanov" w:date="2024-05-22T12:23:00Z">
            <w:rPr>
              <w:rFonts w:cs="Times New Roman"/>
              <w:szCs w:val="28"/>
            </w:rPr>
          </w:rPrChange>
        </w:rPr>
        <w:t>удудида муомалага чиқариладиган сут ва сут маҳсулотларига таалуқли ва қуйидагиларни ўз ичига ол</w:t>
      </w:r>
      <w:r w:rsidRPr="00632AE5">
        <w:rPr>
          <w:rFonts w:asciiTheme="minorHAnsi" w:hAnsiTheme="minorHAnsi" w:cstheme="minorHAnsi"/>
          <w:szCs w:val="28"/>
          <w:lang w:val="uz-Cyrl-UZ"/>
          <w:rPrChange w:id="45" w:author="Faroxiddin Dadaxanov" w:date="2024-05-22T12:23:00Z">
            <w:rPr>
              <w:rFonts w:cs="Times New Roman"/>
              <w:szCs w:val="28"/>
              <w:lang w:val="uz-Cyrl-UZ"/>
            </w:rPr>
          </w:rPrChange>
        </w:rPr>
        <w:t>адиган</w:t>
      </w:r>
      <w:r w:rsidRPr="00632AE5">
        <w:rPr>
          <w:rFonts w:asciiTheme="minorHAnsi" w:hAnsiTheme="minorHAnsi" w:cstheme="minorHAnsi"/>
          <w:szCs w:val="28"/>
          <w:rPrChange w:id="46" w:author="Faroxiddin Dadaxanov" w:date="2024-05-22T12:23:00Z">
            <w:rPr>
              <w:rFonts w:cs="Times New Roman"/>
              <w:szCs w:val="28"/>
            </w:rPr>
          </w:rPrChange>
        </w:rPr>
        <w:t xml:space="preserve">, </w:t>
      </w:r>
      <w:commentRangeStart w:id="47"/>
      <w:r w:rsidRPr="00632AE5">
        <w:rPr>
          <w:rFonts w:asciiTheme="minorHAnsi" w:hAnsiTheme="minorHAnsi" w:cstheme="minorHAnsi"/>
          <w:szCs w:val="28"/>
          <w:rPrChange w:id="48" w:author="Faroxiddin Dadaxanov" w:date="2024-05-22T12:23:00Z">
            <w:rPr>
              <w:rFonts w:cs="Times New Roman"/>
              <w:szCs w:val="28"/>
            </w:rPr>
          </w:rPrChange>
        </w:rPr>
        <w:t>озиқ-овқат мақсадида қўлланилади</w:t>
      </w:r>
      <w:commentRangeEnd w:id="47"/>
      <w:r w:rsidR="002D3EDC" w:rsidRPr="00632AE5">
        <w:rPr>
          <w:rStyle w:val="ae"/>
          <w:rFonts w:asciiTheme="minorHAnsi" w:hAnsiTheme="minorHAnsi" w:cstheme="minorHAnsi"/>
          <w:rPrChange w:id="49" w:author="Faroxiddin Dadaxanov" w:date="2024-05-22T12:23:00Z">
            <w:rPr>
              <w:rStyle w:val="ae"/>
            </w:rPr>
          </w:rPrChange>
        </w:rPr>
        <w:commentReference w:id="47"/>
      </w:r>
      <w:r w:rsidRPr="00632AE5">
        <w:rPr>
          <w:rFonts w:asciiTheme="minorHAnsi" w:hAnsiTheme="minorHAnsi" w:cstheme="minorHAnsi"/>
          <w:szCs w:val="28"/>
          <w:rPrChange w:id="50" w:author="Faroxiddin Dadaxanov" w:date="2024-05-22T12:23:00Z">
            <w:rPr>
              <w:rFonts w:cs="Times New Roman"/>
              <w:szCs w:val="28"/>
            </w:rPr>
          </w:rPrChange>
        </w:rPr>
        <w:t>:</w:t>
      </w:r>
    </w:p>
    <w:p w14:paraId="40D29338" w14:textId="14944800" w:rsidR="005F6605" w:rsidRPr="00632AE5" w:rsidRDefault="005F6605">
      <w:pPr>
        <w:spacing w:before="80" w:after="80"/>
        <w:ind w:firstLine="709"/>
        <w:contextualSpacing/>
        <w:jc w:val="both"/>
        <w:rPr>
          <w:rFonts w:asciiTheme="minorHAnsi" w:hAnsiTheme="minorHAnsi" w:cstheme="minorHAnsi"/>
          <w:szCs w:val="28"/>
          <w:rPrChange w:id="51" w:author="Faroxiddin Dadaxanov" w:date="2024-05-22T12:23:00Z">
            <w:rPr>
              <w:rFonts w:cs="Times New Roman"/>
              <w:szCs w:val="28"/>
            </w:rPr>
          </w:rPrChange>
        </w:rPr>
        <w:pPrChange w:id="52"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53" w:author="Faroxiddin Dadaxanov" w:date="2024-05-22T12:23:00Z">
            <w:rPr>
              <w:rFonts w:cs="Times New Roman"/>
              <w:szCs w:val="28"/>
            </w:rPr>
          </w:rPrChange>
        </w:rPr>
        <w:t>а) хом сут – хом ашё, ёғсиз сут (хом ва термик ишлов берилган) – хом ашё, қаймоқ (хом ва термик ишлов берилган) – хом ашё;</w:t>
      </w:r>
    </w:p>
    <w:p w14:paraId="325923BD" w14:textId="77777777" w:rsidR="005F6605" w:rsidRPr="00632AE5" w:rsidRDefault="005F6605">
      <w:pPr>
        <w:spacing w:before="80" w:after="80"/>
        <w:ind w:firstLine="709"/>
        <w:contextualSpacing/>
        <w:jc w:val="both"/>
        <w:rPr>
          <w:rFonts w:asciiTheme="minorHAnsi" w:hAnsiTheme="minorHAnsi" w:cstheme="minorHAnsi"/>
          <w:szCs w:val="28"/>
          <w:rPrChange w:id="54" w:author="Faroxiddin Dadaxanov" w:date="2024-05-22T12:23:00Z">
            <w:rPr>
              <w:rFonts w:cs="Times New Roman"/>
              <w:szCs w:val="28"/>
            </w:rPr>
          </w:rPrChange>
        </w:rPr>
        <w:pPrChange w:id="55"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56" w:author="Faroxiddin Dadaxanov" w:date="2024-05-22T12:23:00Z">
            <w:rPr>
              <w:rFonts w:cs="Times New Roman"/>
              <w:szCs w:val="28"/>
            </w:rPr>
          </w:rPrChange>
        </w:rPr>
        <w:t>б) сут маҳсулотлари, шу жумладан:</w:t>
      </w:r>
    </w:p>
    <w:p w14:paraId="20BCC887" w14:textId="4674DF7F" w:rsidR="005F6605" w:rsidRPr="00632AE5" w:rsidRDefault="005F6605">
      <w:pPr>
        <w:spacing w:before="80" w:after="80"/>
        <w:ind w:firstLine="709"/>
        <w:contextualSpacing/>
        <w:jc w:val="both"/>
        <w:rPr>
          <w:rFonts w:asciiTheme="minorHAnsi" w:hAnsiTheme="minorHAnsi" w:cstheme="minorHAnsi"/>
          <w:szCs w:val="28"/>
          <w:rPrChange w:id="57" w:author="Faroxiddin Dadaxanov" w:date="2024-05-22T12:23:00Z">
            <w:rPr>
              <w:rFonts w:cs="Times New Roman"/>
              <w:szCs w:val="28"/>
            </w:rPr>
          </w:rPrChange>
        </w:rPr>
        <w:pPrChange w:id="58"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59" w:author="Faroxiddin Dadaxanov" w:date="2024-05-22T12:23:00Z">
            <w:rPr>
              <w:rFonts w:cs="Times New Roman"/>
              <w:szCs w:val="28"/>
            </w:rPr>
          </w:rPrChange>
        </w:rPr>
        <w:t xml:space="preserve">сут </w:t>
      </w:r>
      <w:commentRangeStart w:id="60"/>
      <w:r w:rsidRPr="00632AE5">
        <w:rPr>
          <w:rFonts w:asciiTheme="minorHAnsi" w:hAnsiTheme="minorHAnsi" w:cstheme="minorHAnsi"/>
          <w:szCs w:val="28"/>
          <w:rPrChange w:id="61" w:author="Faroxiddin Dadaxanov" w:date="2024-05-22T12:23:00Z">
            <w:rPr>
              <w:rFonts w:cs="Times New Roman"/>
              <w:szCs w:val="28"/>
            </w:rPr>
          </w:rPrChange>
        </w:rPr>
        <w:t>маҳсулот</w:t>
      </w:r>
      <w:r w:rsidR="002D3EDC" w:rsidRPr="00632AE5">
        <w:rPr>
          <w:rFonts w:asciiTheme="minorHAnsi" w:hAnsiTheme="minorHAnsi" w:cstheme="minorHAnsi"/>
          <w:szCs w:val="28"/>
          <w:lang w:val="uz-Cyrl-UZ"/>
          <w:rPrChange w:id="62" w:author="Faroxiddin Dadaxanov" w:date="2024-05-22T12:23:00Z">
            <w:rPr>
              <w:rFonts w:cs="Times New Roman"/>
              <w:szCs w:val="28"/>
              <w:highlight w:val="yellow"/>
              <w:lang w:val="uz-Cyrl-UZ"/>
            </w:rPr>
          </w:rPrChange>
        </w:rPr>
        <w:t>и</w:t>
      </w:r>
      <w:del w:id="63" w:author="Faroxiddin Dadaxanov" w:date="2023-05-08T14:10:00Z">
        <w:r w:rsidRPr="00632AE5" w:rsidDel="0039364D">
          <w:rPr>
            <w:rFonts w:asciiTheme="minorHAnsi" w:hAnsiTheme="minorHAnsi" w:cstheme="minorHAnsi"/>
            <w:szCs w:val="28"/>
            <w:rPrChange w:id="64" w:author="Faroxiddin Dadaxanov" w:date="2024-05-22T12:23:00Z">
              <w:rPr>
                <w:rFonts w:cs="Times New Roman"/>
                <w:color w:val="FF0000"/>
                <w:szCs w:val="28"/>
                <w:highlight w:val="yellow"/>
              </w:rPr>
            </w:rPrChange>
          </w:rPr>
          <w:delText>лар</w:delText>
        </w:r>
      </w:del>
      <w:commentRangeEnd w:id="60"/>
      <w:r w:rsidR="002D3EDC" w:rsidRPr="00632AE5">
        <w:rPr>
          <w:rStyle w:val="ae"/>
          <w:rFonts w:asciiTheme="minorHAnsi" w:hAnsiTheme="minorHAnsi" w:cstheme="minorHAnsi"/>
          <w:rPrChange w:id="65" w:author="Faroxiddin Dadaxanov" w:date="2024-05-22T12:23:00Z">
            <w:rPr>
              <w:rStyle w:val="ae"/>
            </w:rPr>
          </w:rPrChange>
        </w:rPr>
        <w:commentReference w:id="60"/>
      </w:r>
      <w:r w:rsidRPr="00632AE5">
        <w:rPr>
          <w:rFonts w:asciiTheme="minorHAnsi" w:hAnsiTheme="minorHAnsi" w:cstheme="minorHAnsi"/>
          <w:szCs w:val="28"/>
          <w:rPrChange w:id="66" w:author="Faroxiddin Dadaxanov" w:date="2024-05-22T12:23:00Z">
            <w:rPr>
              <w:rFonts w:cs="Times New Roman"/>
              <w:szCs w:val="28"/>
            </w:rPr>
          </w:rPrChange>
        </w:rPr>
        <w:t>;</w:t>
      </w:r>
    </w:p>
    <w:p w14:paraId="0565A5BC" w14:textId="298F61B2" w:rsidR="005F6605" w:rsidRPr="00632AE5" w:rsidRDefault="005F6605">
      <w:pPr>
        <w:spacing w:before="80" w:after="80"/>
        <w:ind w:firstLine="709"/>
        <w:contextualSpacing/>
        <w:jc w:val="both"/>
        <w:rPr>
          <w:rFonts w:asciiTheme="minorHAnsi" w:hAnsiTheme="minorHAnsi" w:cstheme="minorHAnsi"/>
          <w:szCs w:val="28"/>
          <w:rPrChange w:id="67" w:author="Faroxiddin Dadaxanov" w:date="2024-05-22T12:23:00Z">
            <w:rPr>
              <w:rFonts w:cs="Times New Roman"/>
              <w:szCs w:val="28"/>
            </w:rPr>
          </w:rPrChange>
        </w:rPr>
        <w:pPrChange w:id="68"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69" w:author="Faroxiddin Dadaxanov" w:date="2024-05-22T12:23:00Z">
            <w:rPr>
              <w:rFonts w:cs="Times New Roman"/>
              <w:szCs w:val="28"/>
            </w:rPr>
          </w:rPrChange>
        </w:rPr>
        <w:t>сут таркибли ма</w:t>
      </w:r>
      <w:r w:rsidR="00881BE5" w:rsidRPr="00632AE5">
        <w:rPr>
          <w:rFonts w:asciiTheme="minorHAnsi" w:hAnsiTheme="minorHAnsi" w:cstheme="minorHAnsi"/>
          <w:szCs w:val="28"/>
          <w:lang w:val="uz-Cyrl-UZ"/>
          <w:rPrChange w:id="70" w:author="Faroxiddin Dadaxanov" w:date="2024-05-22T12:23:00Z">
            <w:rPr>
              <w:rFonts w:cs="Times New Roman"/>
              <w:szCs w:val="28"/>
              <w:lang w:val="uz-Cyrl-UZ"/>
            </w:rPr>
          </w:rPrChange>
        </w:rPr>
        <w:t>ҳ</w:t>
      </w:r>
      <w:r w:rsidRPr="00632AE5">
        <w:rPr>
          <w:rFonts w:asciiTheme="minorHAnsi" w:hAnsiTheme="minorHAnsi" w:cstheme="minorHAnsi"/>
          <w:szCs w:val="28"/>
          <w:rPrChange w:id="71" w:author="Faroxiddin Dadaxanov" w:date="2024-05-22T12:23:00Z">
            <w:rPr>
              <w:rFonts w:cs="Times New Roman"/>
              <w:szCs w:val="28"/>
            </w:rPr>
          </w:rPrChange>
        </w:rPr>
        <w:t>сулот;</w:t>
      </w:r>
    </w:p>
    <w:p w14:paraId="2793C3BD" w14:textId="30E3854C" w:rsidR="005F6605" w:rsidRPr="00632AE5" w:rsidRDefault="005F6605">
      <w:pPr>
        <w:spacing w:before="80" w:after="80"/>
        <w:ind w:firstLine="709"/>
        <w:contextualSpacing/>
        <w:jc w:val="both"/>
        <w:rPr>
          <w:rFonts w:asciiTheme="minorHAnsi" w:hAnsiTheme="minorHAnsi" w:cstheme="minorHAnsi"/>
          <w:szCs w:val="28"/>
          <w:rPrChange w:id="72" w:author="Faroxiddin Dadaxanov" w:date="2024-05-22T12:23:00Z">
            <w:rPr>
              <w:rFonts w:cs="Times New Roman"/>
              <w:szCs w:val="28"/>
            </w:rPr>
          </w:rPrChange>
        </w:rPr>
        <w:pPrChange w:id="73"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74" w:author="Faroxiddin Dadaxanov" w:date="2024-05-22T12:23:00Z">
            <w:rPr>
              <w:rFonts w:cs="Times New Roman"/>
              <w:szCs w:val="28"/>
            </w:rPr>
          </w:rPrChange>
        </w:rPr>
        <w:t>таркибида сут бор ма</w:t>
      </w:r>
      <w:r w:rsidR="00881BE5" w:rsidRPr="00632AE5">
        <w:rPr>
          <w:rFonts w:asciiTheme="minorHAnsi" w:hAnsiTheme="minorHAnsi" w:cstheme="minorHAnsi"/>
          <w:szCs w:val="28"/>
          <w:lang w:val="uz-Cyrl-UZ"/>
          <w:rPrChange w:id="75" w:author="Faroxiddin Dadaxanov" w:date="2024-05-22T12:23:00Z">
            <w:rPr>
              <w:rFonts w:cs="Times New Roman"/>
              <w:szCs w:val="28"/>
              <w:lang w:val="uz-Cyrl-UZ"/>
            </w:rPr>
          </w:rPrChange>
        </w:rPr>
        <w:t>ҳ</w:t>
      </w:r>
      <w:r w:rsidRPr="00632AE5">
        <w:rPr>
          <w:rFonts w:asciiTheme="minorHAnsi" w:hAnsiTheme="minorHAnsi" w:cstheme="minorHAnsi"/>
          <w:szCs w:val="28"/>
          <w:rPrChange w:id="76" w:author="Faroxiddin Dadaxanov" w:date="2024-05-22T12:23:00Z">
            <w:rPr>
              <w:rFonts w:cs="Times New Roman"/>
              <w:szCs w:val="28"/>
            </w:rPr>
          </w:rPrChange>
        </w:rPr>
        <w:t>сулот;</w:t>
      </w:r>
    </w:p>
    <w:p w14:paraId="6AC8E41A" w14:textId="1F92C8B3" w:rsidR="005F6605" w:rsidRPr="00632AE5" w:rsidRDefault="005F6605">
      <w:pPr>
        <w:spacing w:before="80" w:after="80"/>
        <w:ind w:firstLine="709"/>
        <w:contextualSpacing/>
        <w:jc w:val="both"/>
        <w:rPr>
          <w:rFonts w:asciiTheme="minorHAnsi" w:hAnsiTheme="minorHAnsi" w:cstheme="minorHAnsi"/>
          <w:szCs w:val="28"/>
          <w:rPrChange w:id="77" w:author="Faroxiddin Dadaxanov" w:date="2024-05-22T12:23:00Z">
            <w:rPr>
              <w:rFonts w:cs="Times New Roman"/>
              <w:szCs w:val="28"/>
            </w:rPr>
          </w:rPrChange>
        </w:rPr>
        <w:pPrChange w:id="78"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79" w:author="Faroxiddin Dadaxanov" w:date="2024-05-22T12:23:00Z">
            <w:rPr>
              <w:rFonts w:cs="Times New Roman"/>
              <w:szCs w:val="28"/>
            </w:rPr>
          </w:rPrChange>
        </w:rPr>
        <w:t>сут ёғини ўрнини босувчи билан</w:t>
      </w:r>
      <w:commentRangeStart w:id="80"/>
      <w:r w:rsidRPr="00632AE5">
        <w:rPr>
          <w:rFonts w:asciiTheme="minorHAnsi" w:hAnsiTheme="minorHAnsi" w:cstheme="minorHAnsi"/>
          <w:szCs w:val="28"/>
          <w:rPrChange w:id="81" w:author="Faroxiddin Dadaxanov" w:date="2024-05-22T12:23:00Z">
            <w:rPr>
              <w:rFonts w:cs="Times New Roman"/>
              <w:szCs w:val="28"/>
            </w:rPr>
          </w:rPrChange>
        </w:rPr>
        <w:t>/</w:t>
      </w:r>
      <w:commentRangeEnd w:id="80"/>
      <w:r w:rsidR="002D3EDC" w:rsidRPr="00632AE5">
        <w:rPr>
          <w:rStyle w:val="ae"/>
          <w:rFonts w:asciiTheme="minorHAnsi" w:hAnsiTheme="minorHAnsi" w:cstheme="minorHAnsi"/>
          <w:rPrChange w:id="82" w:author="Faroxiddin Dadaxanov" w:date="2024-05-22T12:23:00Z">
            <w:rPr>
              <w:rStyle w:val="ae"/>
            </w:rPr>
          </w:rPrChange>
        </w:rPr>
        <w:commentReference w:id="80"/>
      </w:r>
      <w:r w:rsidRPr="00632AE5">
        <w:rPr>
          <w:rFonts w:asciiTheme="minorHAnsi" w:hAnsiTheme="minorHAnsi" w:cstheme="minorHAnsi"/>
          <w:szCs w:val="28"/>
          <w:rPrChange w:id="83" w:author="Faroxiddin Dadaxanov" w:date="2024-05-22T12:23:00Z">
            <w:rPr>
              <w:rFonts w:cs="Times New Roman"/>
              <w:szCs w:val="28"/>
            </w:rPr>
          </w:rPrChange>
        </w:rPr>
        <w:t xml:space="preserve"> таркибида сут бор ма</w:t>
      </w:r>
      <w:r w:rsidR="00881BE5" w:rsidRPr="00632AE5">
        <w:rPr>
          <w:rFonts w:asciiTheme="minorHAnsi" w:hAnsiTheme="minorHAnsi" w:cstheme="minorHAnsi"/>
          <w:szCs w:val="28"/>
          <w:lang w:val="uz-Cyrl-UZ"/>
          <w:rPrChange w:id="84" w:author="Faroxiddin Dadaxanov" w:date="2024-05-22T12:23:00Z">
            <w:rPr>
              <w:rFonts w:cs="Times New Roman"/>
              <w:szCs w:val="28"/>
              <w:lang w:val="uz-Cyrl-UZ"/>
            </w:rPr>
          </w:rPrChange>
        </w:rPr>
        <w:t>ҳ</w:t>
      </w:r>
      <w:r w:rsidRPr="00632AE5">
        <w:rPr>
          <w:rFonts w:asciiTheme="minorHAnsi" w:hAnsiTheme="minorHAnsi" w:cstheme="minorHAnsi"/>
          <w:szCs w:val="28"/>
          <w:rPrChange w:id="85" w:author="Faroxiddin Dadaxanov" w:date="2024-05-22T12:23:00Z">
            <w:rPr>
              <w:rFonts w:cs="Times New Roman"/>
              <w:szCs w:val="28"/>
            </w:rPr>
          </w:rPrChange>
        </w:rPr>
        <w:t>сулот;</w:t>
      </w:r>
    </w:p>
    <w:p w14:paraId="37E3AD5C" w14:textId="202EC1A9" w:rsidR="005F6605" w:rsidRPr="00632AE5" w:rsidRDefault="005F6605">
      <w:pPr>
        <w:spacing w:before="80" w:after="80"/>
        <w:ind w:firstLine="709"/>
        <w:contextualSpacing/>
        <w:jc w:val="both"/>
        <w:rPr>
          <w:rFonts w:asciiTheme="minorHAnsi" w:hAnsiTheme="minorHAnsi" w:cstheme="minorHAnsi"/>
          <w:szCs w:val="28"/>
          <w:rPrChange w:id="86" w:author="Faroxiddin Dadaxanov" w:date="2024-05-22T12:23:00Z">
            <w:rPr>
              <w:rFonts w:cs="Times New Roman"/>
              <w:szCs w:val="28"/>
            </w:rPr>
          </w:rPrChange>
        </w:rPr>
        <w:pPrChange w:id="87"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88" w:author="Faroxiddin Dadaxanov" w:date="2024-05-22T12:23:00Z">
            <w:rPr>
              <w:rFonts w:cs="Times New Roman"/>
              <w:szCs w:val="28"/>
            </w:rPr>
          </w:rPrChange>
        </w:rPr>
        <w:t xml:space="preserve">сутни қайта ишлаш </w:t>
      </w:r>
      <w:r w:rsidR="00415D82" w:rsidRPr="00632AE5">
        <w:rPr>
          <w:rFonts w:asciiTheme="minorHAnsi" w:hAnsiTheme="minorHAnsi" w:cstheme="minorHAnsi"/>
          <w:szCs w:val="28"/>
          <w:rPrChange w:id="89" w:author="Faroxiddin Dadaxanov" w:date="2024-05-22T12:23:00Z">
            <w:rPr>
              <w:rFonts w:cs="Times New Roman"/>
              <w:szCs w:val="28"/>
            </w:rPr>
          </w:rPrChange>
        </w:rPr>
        <w:t>иккиламчи</w:t>
      </w:r>
      <w:r w:rsidRPr="00632AE5">
        <w:rPr>
          <w:rFonts w:asciiTheme="minorHAnsi" w:hAnsiTheme="minorHAnsi" w:cstheme="minorHAnsi"/>
          <w:szCs w:val="28"/>
          <w:rPrChange w:id="90" w:author="Faroxiddin Dadaxanov" w:date="2024-05-22T12:23:00Z">
            <w:rPr>
              <w:rFonts w:cs="Times New Roman"/>
              <w:szCs w:val="28"/>
            </w:rPr>
          </w:rPrChange>
        </w:rPr>
        <w:t xml:space="preserve"> маҳсулотлари;</w:t>
      </w:r>
    </w:p>
    <w:p w14:paraId="179ADF60" w14:textId="347E7C43" w:rsidR="005F6605" w:rsidRPr="00632AE5" w:rsidRDefault="005F6605">
      <w:pPr>
        <w:spacing w:before="80" w:after="80"/>
        <w:ind w:firstLine="709"/>
        <w:contextualSpacing/>
        <w:jc w:val="both"/>
        <w:rPr>
          <w:rFonts w:asciiTheme="minorHAnsi" w:eastAsiaTheme="majorEastAsia" w:hAnsiTheme="minorHAnsi" w:cstheme="minorHAnsi"/>
          <w:bCs/>
          <w:szCs w:val="28"/>
          <w:rPrChange w:id="91" w:author="Faroxiddin Dadaxanov" w:date="2024-05-22T12:23:00Z">
            <w:rPr>
              <w:rFonts w:eastAsiaTheme="majorEastAsia" w:cs="Times New Roman"/>
              <w:bCs/>
              <w:szCs w:val="28"/>
            </w:rPr>
          </w:rPrChange>
        </w:rPr>
        <w:pPrChange w:id="92" w:author="Пользователь" w:date="2023-05-05T09:54:00Z">
          <w:pPr>
            <w:spacing w:before="80" w:after="0"/>
            <w:ind w:firstLine="709"/>
            <w:contextualSpacing/>
            <w:jc w:val="both"/>
          </w:pPr>
        </w:pPrChange>
      </w:pPr>
      <w:r w:rsidRPr="00632AE5">
        <w:rPr>
          <w:rFonts w:asciiTheme="minorHAnsi" w:eastAsiaTheme="majorEastAsia" w:hAnsiTheme="minorHAnsi" w:cstheme="minorHAnsi"/>
          <w:bCs/>
          <w:szCs w:val="28"/>
          <w:rPrChange w:id="93" w:author="Faroxiddin Dadaxanov" w:date="2024-05-22T12:23:00Z">
            <w:rPr>
              <w:rFonts w:eastAsiaTheme="majorEastAsia" w:cs="Times New Roman"/>
              <w:bCs/>
              <w:szCs w:val="28"/>
            </w:rPr>
          </w:rPrChange>
        </w:rPr>
        <w:t>болалар овқатлари сутга асосоланган эрта ёшдаги болалар учун (0 ёшдан 3 ёшгача), мактабгача ёшда (3 ёшдан 6 ёшгача), мактаб ёшда (6 ёшдан бошлаб ва ундан катталар), мослаштирилган ёки қисман мослаштирилган бошланғич ёки кейинги сут аралашмалари (шу жумладан қуруқ), қуруқ нордон сутли аралашмалар, эрта ёшдаги (шу жумладан қуруқ), истеъмол қилиш учун сутли бўтқалар ва эрта ёшдаги болаларни озиқланиши учун қуруқ сутли бўтқалар (уй шароитида сув билан тайёр бўлгунгача қайта тикланадиган);</w:t>
      </w:r>
    </w:p>
    <w:p w14:paraId="7371E802" w14:textId="421B4908" w:rsidR="005F6605" w:rsidRPr="00632AE5" w:rsidRDefault="005F6605">
      <w:pPr>
        <w:spacing w:before="80" w:after="80"/>
        <w:ind w:firstLine="709"/>
        <w:contextualSpacing/>
        <w:jc w:val="both"/>
        <w:rPr>
          <w:rFonts w:asciiTheme="minorHAnsi" w:hAnsiTheme="minorHAnsi" w:cstheme="minorHAnsi"/>
          <w:szCs w:val="28"/>
          <w:rPrChange w:id="94" w:author="Faroxiddin Dadaxanov" w:date="2024-05-22T12:23:00Z">
            <w:rPr>
              <w:rFonts w:cs="Times New Roman"/>
              <w:szCs w:val="28"/>
            </w:rPr>
          </w:rPrChange>
        </w:rPr>
        <w:pPrChange w:id="95"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96" w:author="Faroxiddin Dadaxanov" w:date="2024-05-22T12:23:00Z">
            <w:rPr>
              <w:rFonts w:cs="Times New Roman"/>
              <w:szCs w:val="28"/>
            </w:rPr>
          </w:rPrChange>
        </w:rPr>
        <w:t>в) сут ва сут маҳсулотларини ишлаб чиқариш, сақлаш, ташиш, сотиш</w:t>
      </w:r>
      <w:r w:rsidR="00BF48D8" w:rsidRPr="00632AE5">
        <w:rPr>
          <w:rFonts w:asciiTheme="minorHAnsi" w:hAnsiTheme="minorHAnsi" w:cstheme="minorHAnsi"/>
          <w:szCs w:val="28"/>
          <w:rPrChange w:id="97" w:author="Faroxiddin Dadaxanov" w:date="2024-05-22T12:23:00Z">
            <w:rPr>
              <w:rFonts w:cs="Times New Roman"/>
              <w:szCs w:val="28"/>
            </w:rPr>
          </w:rPrChange>
        </w:rPr>
        <w:br/>
      </w:r>
      <w:r w:rsidRPr="00632AE5">
        <w:rPr>
          <w:rFonts w:asciiTheme="minorHAnsi" w:hAnsiTheme="minorHAnsi" w:cstheme="minorHAnsi"/>
          <w:szCs w:val="28"/>
          <w:rPrChange w:id="98" w:author="Faroxiddin Dadaxanov" w:date="2024-05-22T12:23:00Z">
            <w:rPr>
              <w:rFonts w:cs="Times New Roman"/>
              <w:szCs w:val="28"/>
            </w:rPr>
          </w:rPrChange>
        </w:rPr>
        <w:t>ва уларни утилизация қилиш жараёнлари;</w:t>
      </w:r>
    </w:p>
    <w:p w14:paraId="0100A32E" w14:textId="1D535CAC" w:rsidR="005F6605" w:rsidRPr="00632AE5" w:rsidRDefault="005F6605">
      <w:pPr>
        <w:spacing w:before="80" w:after="80"/>
        <w:ind w:firstLine="709"/>
        <w:contextualSpacing/>
        <w:jc w:val="both"/>
        <w:rPr>
          <w:rFonts w:asciiTheme="minorHAnsi" w:hAnsiTheme="minorHAnsi" w:cstheme="minorHAnsi"/>
          <w:szCs w:val="28"/>
          <w:rPrChange w:id="99" w:author="Faroxiddin Dadaxanov" w:date="2024-05-22T12:23:00Z">
            <w:rPr>
              <w:rFonts w:cs="Times New Roman"/>
              <w:szCs w:val="28"/>
            </w:rPr>
          </w:rPrChange>
        </w:rPr>
        <w:pPrChange w:id="100"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101" w:author="Faroxiddin Dadaxanov" w:date="2024-05-22T12:23:00Z">
            <w:rPr>
              <w:rFonts w:cs="Times New Roman"/>
              <w:szCs w:val="28"/>
            </w:rPr>
          </w:rPrChange>
        </w:rPr>
        <w:t>г) сутни қайта ишлаш маҳсулотларини ишлаб чиқариш учун зарур бўлган функционал компонентлар.</w:t>
      </w:r>
    </w:p>
    <w:p w14:paraId="2216F22D" w14:textId="2B3D43DF" w:rsidR="005F6605" w:rsidRPr="00632AE5" w:rsidRDefault="005F6605">
      <w:pPr>
        <w:spacing w:before="80" w:after="80"/>
        <w:ind w:firstLine="709"/>
        <w:contextualSpacing/>
        <w:jc w:val="both"/>
        <w:rPr>
          <w:rFonts w:asciiTheme="minorHAnsi" w:hAnsiTheme="minorHAnsi" w:cstheme="minorHAnsi"/>
          <w:szCs w:val="28"/>
          <w:rPrChange w:id="102" w:author="Faroxiddin Dadaxanov" w:date="2024-05-22T12:23:00Z">
            <w:rPr>
              <w:rFonts w:cs="Times New Roman"/>
              <w:szCs w:val="28"/>
            </w:rPr>
          </w:rPrChange>
        </w:rPr>
        <w:pPrChange w:id="103"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104" w:author="Faroxiddin Dadaxanov" w:date="2024-05-22T12:23:00Z">
            <w:rPr>
              <w:rFonts w:cs="Times New Roman"/>
              <w:szCs w:val="28"/>
            </w:rPr>
          </w:rPrChange>
        </w:rPr>
        <w:t>3.</w:t>
      </w:r>
      <w:r w:rsidRPr="00632AE5">
        <w:rPr>
          <w:rFonts w:asciiTheme="minorHAnsi" w:hAnsiTheme="minorHAnsi" w:cstheme="minorHAnsi"/>
          <w:szCs w:val="28"/>
          <w:lang w:val="uz-Cyrl-UZ"/>
          <w:rPrChange w:id="105" w:author="Faroxiddin Dadaxanov" w:date="2024-05-22T12:23:00Z">
            <w:rPr>
              <w:rFonts w:cs="Times New Roman"/>
              <w:szCs w:val="28"/>
              <w:lang w:val="uz-Cyrl-UZ"/>
            </w:rPr>
          </w:rPrChange>
        </w:rPr>
        <w:t> </w:t>
      </w:r>
      <w:r w:rsidRPr="00632AE5">
        <w:rPr>
          <w:rFonts w:asciiTheme="minorHAnsi" w:hAnsiTheme="minorHAnsi" w:cstheme="minorHAnsi"/>
          <w:szCs w:val="28"/>
          <w:rPrChange w:id="106" w:author="Faroxiddin Dadaxanov" w:date="2024-05-22T12:23:00Z">
            <w:rPr>
              <w:rFonts w:cs="Times New Roman"/>
              <w:szCs w:val="28"/>
            </w:rPr>
          </w:rPrChange>
        </w:rPr>
        <w:t xml:space="preserve">Ушбу техник регламентнинг таъсири қуйидаги маҳсулотларга </w:t>
      </w:r>
      <w:ins w:id="107" w:author="Пользователь" w:date="2023-05-05T09:51:00Z">
        <w:del w:id="108" w:author="Faroxiddin Dadaxanov" w:date="2023-05-08T14:10:00Z">
          <w:r w:rsidR="000478EE" w:rsidRPr="00632AE5" w:rsidDel="0039364D">
            <w:rPr>
              <w:rFonts w:asciiTheme="minorHAnsi" w:hAnsiTheme="minorHAnsi" w:cstheme="minorHAnsi"/>
              <w:szCs w:val="28"/>
              <w:lang w:val="uz-Cyrl-UZ"/>
              <w:rPrChange w:id="109" w:author="Faroxiddin Dadaxanov" w:date="2024-05-22T12:23:00Z">
                <w:rPr>
                  <w:rFonts w:cs="Times New Roman"/>
                  <w:szCs w:val="28"/>
                  <w:lang w:val="uz-Cyrl-UZ"/>
                </w:rPr>
              </w:rPrChange>
            </w:rPr>
            <w:delText xml:space="preserve">нисбатан </w:delText>
          </w:r>
        </w:del>
      </w:ins>
      <w:r w:rsidRPr="00632AE5">
        <w:rPr>
          <w:rFonts w:asciiTheme="minorHAnsi" w:hAnsiTheme="minorHAnsi" w:cstheme="minorHAnsi"/>
          <w:szCs w:val="28"/>
          <w:rPrChange w:id="110" w:author="Faroxiddin Dadaxanov" w:date="2024-05-22T12:23:00Z">
            <w:rPr>
              <w:rFonts w:cs="Times New Roman"/>
              <w:szCs w:val="28"/>
            </w:rPr>
          </w:rPrChange>
        </w:rPr>
        <w:t xml:space="preserve">тааллуқли </w:t>
      </w:r>
      <w:r w:rsidRPr="00632AE5">
        <w:rPr>
          <w:rFonts w:asciiTheme="minorHAnsi" w:hAnsiTheme="minorHAnsi" w:cstheme="minorHAnsi"/>
          <w:szCs w:val="28"/>
          <w:lang w:val="uz-Cyrl-UZ"/>
          <w:rPrChange w:id="111" w:author="Faroxiddin Dadaxanov" w:date="2024-05-22T12:23:00Z">
            <w:rPr>
              <w:rFonts w:cs="Times New Roman"/>
              <w:szCs w:val="28"/>
              <w:lang w:val="uz-Cyrl-UZ"/>
            </w:rPr>
          </w:rPrChange>
        </w:rPr>
        <w:t>ҳисобланмайди</w:t>
      </w:r>
      <w:r w:rsidRPr="00632AE5">
        <w:rPr>
          <w:rFonts w:asciiTheme="minorHAnsi" w:hAnsiTheme="minorHAnsi" w:cstheme="minorHAnsi"/>
          <w:szCs w:val="28"/>
          <w:rPrChange w:id="112" w:author="Faroxiddin Dadaxanov" w:date="2024-05-22T12:23:00Z">
            <w:rPr>
              <w:rFonts w:cs="Times New Roman"/>
              <w:szCs w:val="28"/>
            </w:rPr>
          </w:rPrChange>
        </w:rPr>
        <w:t>:</w:t>
      </w:r>
    </w:p>
    <w:p w14:paraId="535A0A9C" w14:textId="5D99E645" w:rsidR="005F6605" w:rsidRPr="00632AE5" w:rsidRDefault="005F6605">
      <w:pPr>
        <w:spacing w:before="80" w:after="80"/>
        <w:ind w:firstLine="709"/>
        <w:contextualSpacing/>
        <w:jc w:val="both"/>
        <w:rPr>
          <w:rFonts w:asciiTheme="minorHAnsi" w:hAnsiTheme="minorHAnsi" w:cstheme="minorHAnsi"/>
          <w:szCs w:val="28"/>
          <w:rPrChange w:id="113" w:author="Faroxiddin Dadaxanov" w:date="2024-05-22T12:23:00Z">
            <w:rPr>
              <w:rFonts w:cs="Times New Roman"/>
              <w:szCs w:val="28"/>
            </w:rPr>
          </w:rPrChange>
        </w:rPr>
        <w:pPrChange w:id="114"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115" w:author="Faroxiddin Dadaxanov" w:date="2024-05-22T12:23:00Z">
            <w:rPr>
              <w:rFonts w:cs="Times New Roman"/>
              <w:szCs w:val="28"/>
            </w:rPr>
          </w:rPrChange>
        </w:rPr>
        <w:lastRenderedPageBreak/>
        <w:t>а) сут ва сут маҳсулотлари асосида тайёрланган маҳсулотлар, ихтисослашган овқатланишда фойдаланиш учун мўлжалланган (болалар озуқаси учун сут ва сут маҳсулотлари бундан мустасно);</w:t>
      </w:r>
    </w:p>
    <w:p w14:paraId="7423D1BF" w14:textId="16235B44" w:rsidR="005F6605" w:rsidRPr="00632AE5" w:rsidRDefault="005F6605">
      <w:pPr>
        <w:spacing w:before="80" w:after="80"/>
        <w:ind w:firstLine="709"/>
        <w:contextualSpacing/>
        <w:jc w:val="both"/>
        <w:rPr>
          <w:rFonts w:asciiTheme="minorHAnsi" w:hAnsiTheme="minorHAnsi" w:cstheme="minorHAnsi"/>
          <w:szCs w:val="28"/>
          <w:rPrChange w:id="116" w:author="Faroxiddin Dadaxanov" w:date="2024-05-22T12:23:00Z">
            <w:rPr>
              <w:rFonts w:cs="Times New Roman"/>
              <w:szCs w:val="28"/>
            </w:rPr>
          </w:rPrChange>
        </w:rPr>
        <w:pPrChange w:id="117"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118" w:author="Faroxiddin Dadaxanov" w:date="2024-05-22T12:23:00Z">
            <w:rPr>
              <w:rFonts w:cs="Times New Roman"/>
              <w:szCs w:val="28"/>
            </w:rPr>
          </w:rPrChange>
        </w:rPr>
        <w:t>б) пазандалик ва қандолатчилик ма</w:t>
      </w:r>
      <w:r w:rsidR="00BF48D8" w:rsidRPr="00632AE5">
        <w:rPr>
          <w:rFonts w:asciiTheme="minorHAnsi" w:hAnsiTheme="minorHAnsi" w:cstheme="minorHAnsi"/>
          <w:szCs w:val="28"/>
          <w:lang w:val="uz-Cyrl-UZ"/>
          <w:rPrChange w:id="119" w:author="Faroxiddin Dadaxanov" w:date="2024-05-22T12:23:00Z">
            <w:rPr>
              <w:rFonts w:cs="Times New Roman"/>
              <w:szCs w:val="28"/>
              <w:lang w:val="uz-Cyrl-UZ"/>
            </w:rPr>
          </w:rPrChange>
        </w:rPr>
        <w:t>ҳ</w:t>
      </w:r>
      <w:r w:rsidRPr="00632AE5">
        <w:rPr>
          <w:rFonts w:asciiTheme="minorHAnsi" w:hAnsiTheme="minorHAnsi" w:cstheme="minorHAnsi"/>
          <w:szCs w:val="28"/>
          <w:rPrChange w:id="120" w:author="Faroxiddin Dadaxanov" w:date="2024-05-22T12:23:00Z">
            <w:rPr>
              <w:rFonts w:cs="Times New Roman"/>
              <w:szCs w:val="28"/>
            </w:rPr>
          </w:rPrChange>
        </w:rPr>
        <w:t>сулотлари, озиқ-овқат ва биологик фаол қўшимчалар, дори воситалар, ҳайвонлар учун озуқа, ози</w:t>
      </w:r>
      <w:r w:rsidR="00BF48D8" w:rsidRPr="00632AE5">
        <w:rPr>
          <w:rFonts w:asciiTheme="minorHAnsi" w:hAnsiTheme="minorHAnsi" w:cstheme="minorHAnsi"/>
          <w:szCs w:val="28"/>
          <w:lang w:val="uz-Cyrl-UZ"/>
          <w:rPrChange w:id="121" w:author="Faroxiddin Dadaxanov" w:date="2024-05-22T12:23:00Z">
            <w:rPr>
              <w:rFonts w:cs="Times New Roman"/>
              <w:szCs w:val="28"/>
              <w:lang w:val="uz-Cyrl-UZ"/>
            </w:rPr>
          </w:rPrChange>
        </w:rPr>
        <w:t>қ</w:t>
      </w:r>
      <w:r w:rsidRPr="00632AE5">
        <w:rPr>
          <w:rFonts w:asciiTheme="minorHAnsi" w:hAnsiTheme="minorHAnsi" w:cstheme="minorHAnsi"/>
          <w:szCs w:val="28"/>
          <w:rPrChange w:id="122" w:author="Faroxiddin Dadaxanov" w:date="2024-05-22T12:23:00Z">
            <w:rPr>
              <w:rFonts w:cs="Times New Roman"/>
              <w:szCs w:val="28"/>
            </w:rPr>
          </w:rPrChange>
        </w:rPr>
        <w:t>-ов</w:t>
      </w:r>
      <w:r w:rsidR="00BF48D8" w:rsidRPr="00632AE5">
        <w:rPr>
          <w:rFonts w:asciiTheme="minorHAnsi" w:hAnsiTheme="minorHAnsi" w:cstheme="minorHAnsi"/>
          <w:szCs w:val="28"/>
          <w:lang w:val="uz-Cyrl-UZ"/>
          <w:rPrChange w:id="123" w:author="Faroxiddin Dadaxanov" w:date="2024-05-22T12:23:00Z">
            <w:rPr>
              <w:rFonts w:cs="Times New Roman"/>
              <w:szCs w:val="28"/>
              <w:lang w:val="uz-Cyrl-UZ"/>
            </w:rPr>
          </w:rPrChange>
        </w:rPr>
        <w:t>қ</w:t>
      </w:r>
      <w:r w:rsidRPr="00632AE5">
        <w:rPr>
          <w:rFonts w:asciiTheme="minorHAnsi" w:hAnsiTheme="minorHAnsi" w:cstheme="minorHAnsi"/>
          <w:szCs w:val="28"/>
          <w:rPrChange w:id="124" w:author="Faroxiddin Dadaxanov" w:date="2024-05-22T12:23:00Z">
            <w:rPr>
              <w:rFonts w:cs="Times New Roman"/>
              <w:szCs w:val="28"/>
            </w:rPr>
          </w:rPrChange>
        </w:rPr>
        <w:t>ат бўлмаган товарлар, ишлатиб ёки сут ва сут маҳсулотлари асосида тайёрланган;</w:t>
      </w:r>
    </w:p>
    <w:p w14:paraId="1D328B78" w14:textId="152A2294" w:rsidR="005F6605" w:rsidRPr="00632AE5" w:rsidRDefault="005F6605">
      <w:pPr>
        <w:spacing w:before="80" w:after="80"/>
        <w:ind w:firstLine="709"/>
        <w:contextualSpacing/>
        <w:jc w:val="both"/>
        <w:rPr>
          <w:rFonts w:asciiTheme="minorHAnsi" w:hAnsiTheme="minorHAnsi" w:cstheme="minorHAnsi"/>
          <w:szCs w:val="28"/>
          <w:rPrChange w:id="125" w:author="Faroxiddin Dadaxanov" w:date="2024-05-22T12:23:00Z">
            <w:rPr>
              <w:rFonts w:cs="Times New Roman"/>
              <w:szCs w:val="28"/>
            </w:rPr>
          </w:rPrChange>
        </w:rPr>
        <w:pPrChange w:id="126"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127" w:author="Faroxiddin Dadaxanov" w:date="2024-05-22T12:23:00Z">
            <w:rPr>
              <w:rFonts w:cs="Times New Roman"/>
              <w:szCs w:val="28"/>
            </w:rPr>
          </w:rPrChange>
        </w:rPr>
        <w:t xml:space="preserve">в) сут ва сут маҳсулотлари, шахсий ёрдамчи хўжаликларида уйда </w:t>
      </w:r>
      <w:r w:rsidR="00881BE5" w:rsidRPr="00632AE5">
        <w:rPr>
          <w:rFonts w:asciiTheme="minorHAnsi" w:hAnsiTheme="minorHAnsi" w:cstheme="minorHAnsi"/>
          <w:szCs w:val="28"/>
          <w:rPrChange w:id="128" w:author="Faroxiddin Dadaxanov" w:date="2024-05-22T12:23:00Z">
            <w:rPr>
              <w:rFonts w:cs="Times New Roman"/>
              <w:szCs w:val="28"/>
            </w:rPr>
          </w:rPrChange>
        </w:rPr>
        <w:br/>
      </w:r>
      <w:r w:rsidRPr="00632AE5">
        <w:rPr>
          <w:rFonts w:asciiTheme="minorHAnsi" w:hAnsiTheme="minorHAnsi" w:cstheme="minorHAnsi"/>
          <w:szCs w:val="28"/>
          <w:rPrChange w:id="129" w:author="Faroxiddin Dadaxanov" w:date="2024-05-22T12:23:00Z">
            <w:rPr>
              <w:rFonts w:cs="Times New Roman"/>
              <w:szCs w:val="28"/>
            </w:rPr>
          </w:rPrChange>
        </w:rPr>
        <w:t>ва (ёки) фуқаролар томонидан олинган, шунингдек, сут ва сут ма</w:t>
      </w:r>
      <w:r w:rsidR="00BF48D8" w:rsidRPr="00632AE5">
        <w:rPr>
          <w:rFonts w:asciiTheme="minorHAnsi" w:hAnsiTheme="minorHAnsi" w:cstheme="minorHAnsi"/>
          <w:szCs w:val="28"/>
          <w:lang w:val="uz-Cyrl-UZ"/>
          <w:rPrChange w:id="130" w:author="Faroxiddin Dadaxanov" w:date="2024-05-22T12:23:00Z">
            <w:rPr>
              <w:rFonts w:cs="Times New Roman"/>
              <w:szCs w:val="28"/>
              <w:lang w:val="uz-Cyrl-UZ"/>
            </w:rPr>
          </w:rPrChange>
        </w:rPr>
        <w:t>ҳ</w:t>
      </w:r>
      <w:r w:rsidRPr="00632AE5">
        <w:rPr>
          <w:rFonts w:asciiTheme="minorHAnsi" w:hAnsiTheme="minorHAnsi" w:cstheme="minorHAnsi"/>
          <w:szCs w:val="28"/>
          <w:rPrChange w:id="131" w:author="Faroxiddin Dadaxanov" w:date="2024-05-22T12:23:00Z">
            <w:rPr>
              <w:rFonts w:cs="Times New Roman"/>
              <w:szCs w:val="28"/>
            </w:rPr>
          </w:rPrChange>
        </w:rPr>
        <w:t xml:space="preserve">сулотларини ишлаб чиқариш, сақлаш, ташиш ва утилизация </w:t>
      </w:r>
      <w:r w:rsidR="00BF48D8" w:rsidRPr="00632AE5">
        <w:rPr>
          <w:rFonts w:asciiTheme="minorHAnsi" w:hAnsiTheme="minorHAnsi" w:cstheme="minorHAnsi"/>
          <w:szCs w:val="28"/>
          <w:lang w:val="uz-Cyrl-UZ"/>
          <w:rPrChange w:id="132" w:author="Faroxiddin Dadaxanov" w:date="2024-05-22T12:23:00Z">
            <w:rPr>
              <w:rFonts w:cs="Times New Roman"/>
              <w:szCs w:val="28"/>
              <w:lang w:val="uz-Cyrl-UZ"/>
            </w:rPr>
          </w:rPrChange>
        </w:rPr>
        <w:t>қ</w:t>
      </w:r>
      <w:r w:rsidRPr="00632AE5">
        <w:rPr>
          <w:rFonts w:asciiTheme="minorHAnsi" w:hAnsiTheme="minorHAnsi" w:cstheme="minorHAnsi"/>
          <w:szCs w:val="28"/>
          <w:rPrChange w:id="133" w:author="Faroxiddin Dadaxanov" w:date="2024-05-22T12:23:00Z">
            <w:rPr>
              <w:rFonts w:cs="Times New Roman"/>
              <w:szCs w:val="28"/>
            </w:rPr>
          </w:rPrChange>
        </w:rPr>
        <w:t>илиш, фақат шахсий истеъмол учун мўлжалланган ва Ўзбекистон Республикаси ҳудудида муомалага чиқариш учун мўлжалланмаган.</w:t>
      </w:r>
    </w:p>
    <w:p w14:paraId="1A015C45" w14:textId="73305227" w:rsidR="005F6605" w:rsidRPr="00632AE5" w:rsidRDefault="005F6605">
      <w:pPr>
        <w:spacing w:before="80" w:after="80"/>
        <w:ind w:firstLine="709"/>
        <w:contextualSpacing/>
        <w:jc w:val="both"/>
        <w:rPr>
          <w:rFonts w:asciiTheme="minorHAnsi" w:eastAsia="Times New Roman" w:hAnsiTheme="minorHAnsi" w:cstheme="minorHAnsi"/>
          <w:b/>
          <w:szCs w:val="28"/>
          <w:lang w:val="uz-Cyrl-UZ" w:eastAsia="ru-RU"/>
          <w:rPrChange w:id="134" w:author="Faroxiddin Dadaxanov" w:date="2024-05-22T12:23:00Z">
            <w:rPr>
              <w:rFonts w:eastAsia="Times New Roman" w:cs="Times New Roman"/>
              <w:b/>
              <w:szCs w:val="28"/>
              <w:lang w:val="uz-Cyrl-UZ" w:eastAsia="ru-RU"/>
            </w:rPr>
          </w:rPrChange>
        </w:rPr>
        <w:pPrChange w:id="135"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136" w:author="Faroxiddin Dadaxanov" w:date="2024-05-22T12:23:00Z">
            <w:rPr>
              <w:rFonts w:cs="Times New Roman"/>
              <w:szCs w:val="28"/>
            </w:rPr>
          </w:rPrChange>
        </w:rPr>
        <w:t>4.</w:t>
      </w:r>
      <w:r w:rsidRPr="00632AE5">
        <w:rPr>
          <w:rFonts w:asciiTheme="minorHAnsi" w:hAnsiTheme="minorHAnsi" w:cstheme="minorHAnsi"/>
          <w:szCs w:val="28"/>
          <w:lang w:val="uz-Cyrl-UZ"/>
          <w:rPrChange w:id="137" w:author="Faroxiddin Dadaxanov" w:date="2024-05-22T12:23:00Z">
            <w:rPr>
              <w:rFonts w:cs="Times New Roman"/>
              <w:szCs w:val="28"/>
              <w:lang w:val="uz-Cyrl-UZ"/>
            </w:rPr>
          </w:rPrChange>
        </w:rPr>
        <w:t> </w:t>
      </w:r>
      <w:r w:rsidR="00BF48D8" w:rsidRPr="00632AE5">
        <w:rPr>
          <w:rFonts w:asciiTheme="minorHAnsi" w:hAnsiTheme="minorHAnsi" w:cstheme="minorHAnsi"/>
          <w:szCs w:val="28"/>
          <w:lang w:val="uz-Cyrl-UZ"/>
          <w:rPrChange w:id="138" w:author="Faroxiddin Dadaxanov" w:date="2024-05-22T12:23:00Z">
            <w:rPr>
              <w:rFonts w:cs="Times New Roman"/>
              <w:szCs w:val="28"/>
              <w:lang w:val="uz-Cyrl-UZ"/>
            </w:rPr>
          </w:rPrChange>
        </w:rPr>
        <w:t>Т</w:t>
      </w:r>
      <w:r w:rsidRPr="00632AE5">
        <w:rPr>
          <w:rFonts w:asciiTheme="minorHAnsi" w:hAnsiTheme="minorHAnsi" w:cstheme="minorHAnsi"/>
          <w:szCs w:val="28"/>
          <w:rPrChange w:id="139" w:author="Faroxiddin Dadaxanov" w:date="2024-05-22T12:23:00Z">
            <w:rPr>
              <w:rFonts w:cs="Times New Roman"/>
              <w:szCs w:val="28"/>
            </w:rPr>
          </w:rPrChange>
        </w:rPr>
        <w:t>ехник регламент Ўзбекистон Республикаси ҳудудида қўлланиши</w:t>
      </w:r>
      <w:r w:rsidR="00BF48D8" w:rsidRPr="00632AE5">
        <w:rPr>
          <w:rFonts w:asciiTheme="minorHAnsi" w:hAnsiTheme="minorHAnsi" w:cstheme="minorHAnsi"/>
          <w:szCs w:val="28"/>
          <w:rPrChange w:id="140" w:author="Faroxiddin Dadaxanov" w:date="2024-05-22T12:23:00Z">
            <w:rPr>
              <w:rFonts w:cs="Times New Roman"/>
              <w:szCs w:val="28"/>
            </w:rPr>
          </w:rPrChange>
        </w:rPr>
        <w:br/>
      </w:r>
      <w:r w:rsidRPr="00632AE5">
        <w:rPr>
          <w:rFonts w:asciiTheme="minorHAnsi" w:hAnsiTheme="minorHAnsi" w:cstheme="minorHAnsi"/>
          <w:szCs w:val="28"/>
          <w:rPrChange w:id="141" w:author="Faroxiddin Dadaxanov" w:date="2024-05-22T12:23:00Z">
            <w:rPr>
              <w:rFonts w:cs="Times New Roman"/>
              <w:szCs w:val="28"/>
            </w:rPr>
          </w:rPrChange>
        </w:rPr>
        <w:t>ва бажарилиши мажбурий б</w:t>
      </w:r>
      <w:r w:rsidR="00BF48D8" w:rsidRPr="00632AE5">
        <w:rPr>
          <w:rFonts w:asciiTheme="minorHAnsi" w:hAnsiTheme="minorHAnsi" w:cstheme="minorHAnsi"/>
          <w:szCs w:val="28"/>
          <w:lang w:val="uz-Cyrl-UZ"/>
          <w:rPrChange w:id="142" w:author="Faroxiddin Dadaxanov" w:date="2024-05-22T12:23:00Z">
            <w:rPr>
              <w:rFonts w:cs="Times New Roman"/>
              <w:szCs w:val="28"/>
              <w:lang w:val="uz-Cyrl-UZ"/>
            </w:rPr>
          </w:rPrChange>
        </w:rPr>
        <w:t>ў</w:t>
      </w:r>
      <w:r w:rsidRPr="00632AE5">
        <w:rPr>
          <w:rFonts w:asciiTheme="minorHAnsi" w:hAnsiTheme="minorHAnsi" w:cstheme="minorHAnsi"/>
          <w:szCs w:val="28"/>
          <w:rPrChange w:id="143" w:author="Faroxiddin Dadaxanov" w:date="2024-05-22T12:23:00Z">
            <w:rPr>
              <w:rFonts w:cs="Times New Roman"/>
              <w:szCs w:val="28"/>
            </w:rPr>
          </w:rPrChange>
        </w:rPr>
        <w:t>лган сут ва сут маҳсулотларини тамғалаш</w:t>
      </w:r>
      <w:r w:rsidR="00BF48D8" w:rsidRPr="00632AE5">
        <w:rPr>
          <w:rFonts w:asciiTheme="minorHAnsi" w:hAnsiTheme="minorHAnsi" w:cstheme="minorHAnsi"/>
          <w:szCs w:val="28"/>
          <w:rPrChange w:id="144" w:author="Faroxiddin Dadaxanov" w:date="2024-05-22T12:23:00Z">
            <w:rPr>
              <w:rFonts w:cs="Times New Roman"/>
              <w:szCs w:val="28"/>
            </w:rPr>
          </w:rPrChange>
        </w:rPr>
        <w:br/>
      </w:r>
      <w:r w:rsidRPr="00632AE5">
        <w:rPr>
          <w:rFonts w:asciiTheme="minorHAnsi" w:hAnsiTheme="minorHAnsi" w:cstheme="minorHAnsi"/>
          <w:szCs w:val="28"/>
          <w:rPrChange w:id="145" w:author="Faroxiddin Dadaxanov" w:date="2024-05-22T12:23:00Z">
            <w:rPr>
              <w:rFonts w:cs="Times New Roman"/>
              <w:szCs w:val="28"/>
            </w:rPr>
          </w:rPrChange>
        </w:rPr>
        <w:t xml:space="preserve">ва қадоқлаш талабларни белгилайди, </w:t>
      </w:r>
      <w:r w:rsidRPr="00632AE5">
        <w:rPr>
          <w:rFonts w:asciiTheme="minorHAnsi" w:hAnsiTheme="minorHAnsi" w:cstheme="minorHAnsi"/>
          <w:szCs w:val="28"/>
          <w:lang w:val="uz-Cyrl-UZ"/>
          <w:rPrChange w:id="146" w:author="Faroxiddin Dadaxanov" w:date="2024-05-22T12:23:00Z">
            <w:rPr>
              <w:rFonts w:cs="Times New Roman"/>
              <w:szCs w:val="28"/>
              <w:lang w:val="uz-Cyrl-UZ"/>
            </w:rPr>
          </w:rPrChange>
        </w:rPr>
        <w:t>“</w:t>
      </w:r>
      <w:r w:rsidRPr="00632AE5">
        <w:rPr>
          <w:rFonts w:asciiTheme="minorHAnsi" w:hAnsiTheme="minorHAnsi" w:cstheme="minorHAnsi"/>
          <w:szCs w:val="28"/>
          <w:rPrChange w:id="147" w:author="Faroxiddin Dadaxanov" w:date="2024-05-22T12:23:00Z">
            <w:rPr>
              <w:rFonts w:cs="Times New Roman"/>
              <w:szCs w:val="28"/>
            </w:rPr>
          </w:rPrChange>
        </w:rPr>
        <w:t>Озиқ-овқат маҳсулотини тамғалаш юзасидан унинг хавфсизлиги тўғрисида</w:t>
      </w:r>
      <w:r w:rsidRPr="00632AE5">
        <w:rPr>
          <w:rFonts w:asciiTheme="minorHAnsi" w:hAnsiTheme="minorHAnsi" w:cstheme="minorHAnsi"/>
          <w:szCs w:val="28"/>
          <w:lang w:val="uz-Cyrl-UZ"/>
          <w:rPrChange w:id="148" w:author="Faroxiddin Dadaxanov" w:date="2024-05-22T12:23:00Z">
            <w:rPr>
              <w:rFonts w:cs="Times New Roman"/>
              <w:szCs w:val="28"/>
              <w:lang w:val="uz-Cyrl-UZ"/>
            </w:rPr>
          </w:rPrChange>
        </w:rPr>
        <w:t>”</w:t>
      </w:r>
      <w:r w:rsidRPr="00632AE5">
        <w:rPr>
          <w:rFonts w:asciiTheme="minorHAnsi" w:hAnsiTheme="minorHAnsi" w:cstheme="minorHAnsi"/>
          <w:szCs w:val="28"/>
          <w:rPrChange w:id="149" w:author="Faroxiddin Dadaxanov" w:date="2024-05-22T12:23:00Z">
            <w:rPr>
              <w:rFonts w:cs="Times New Roman"/>
              <w:szCs w:val="28"/>
            </w:rPr>
          </w:rPrChange>
        </w:rPr>
        <w:t xml:space="preserve">ги </w:t>
      </w:r>
      <w:r w:rsidR="00BF48D8" w:rsidRPr="00632AE5">
        <w:rPr>
          <w:rFonts w:asciiTheme="minorHAnsi" w:hAnsiTheme="minorHAnsi" w:cstheme="minorHAnsi"/>
          <w:szCs w:val="28"/>
          <w:lang w:val="uz-Cyrl-UZ"/>
          <w:rPrChange w:id="150" w:author="Faroxiddin Dadaxanov" w:date="2024-05-22T12:23:00Z">
            <w:rPr>
              <w:rFonts w:cs="Times New Roman"/>
              <w:szCs w:val="28"/>
              <w:lang w:val="uz-Cyrl-UZ"/>
            </w:rPr>
          </w:rPrChange>
        </w:rPr>
        <w:t>Т</w:t>
      </w:r>
      <w:r w:rsidRPr="00632AE5">
        <w:rPr>
          <w:rFonts w:asciiTheme="minorHAnsi" w:hAnsiTheme="minorHAnsi" w:cstheme="minorHAnsi"/>
          <w:szCs w:val="28"/>
          <w:rPrChange w:id="151" w:author="Faroxiddin Dadaxanov" w:date="2024-05-22T12:23:00Z">
            <w:rPr>
              <w:rFonts w:cs="Times New Roman"/>
              <w:szCs w:val="28"/>
            </w:rPr>
          </w:rPrChange>
        </w:rPr>
        <w:t xml:space="preserve">ехник регламент ва </w:t>
      </w:r>
      <w:r w:rsidRPr="00632AE5">
        <w:rPr>
          <w:rFonts w:asciiTheme="minorHAnsi" w:hAnsiTheme="minorHAnsi" w:cstheme="minorHAnsi"/>
          <w:szCs w:val="28"/>
          <w:lang w:val="uz-Cyrl-UZ"/>
          <w:rPrChange w:id="152" w:author="Faroxiddin Dadaxanov" w:date="2024-05-22T12:23:00Z">
            <w:rPr>
              <w:rFonts w:cs="Times New Roman"/>
              <w:szCs w:val="28"/>
              <w:lang w:val="uz-Cyrl-UZ"/>
            </w:rPr>
          </w:rPrChange>
        </w:rPr>
        <w:t>“</w:t>
      </w:r>
      <w:r w:rsidRPr="00632AE5">
        <w:rPr>
          <w:rFonts w:asciiTheme="minorHAnsi" w:hAnsiTheme="minorHAnsi" w:cstheme="minorHAnsi"/>
          <w:szCs w:val="28"/>
          <w:rPrChange w:id="153" w:author="Faroxiddin Dadaxanov" w:date="2024-05-22T12:23:00Z">
            <w:rPr>
              <w:rFonts w:cs="Times New Roman"/>
              <w:szCs w:val="28"/>
            </w:rPr>
          </w:rPrChange>
        </w:rPr>
        <w:t>Озиқ-овқат маҳсулотларига тегиб турадиган қадоқларнинг хавфсизлиги тўғрисида</w:t>
      </w:r>
      <w:r w:rsidRPr="00632AE5">
        <w:rPr>
          <w:rFonts w:asciiTheme="minorHAnsi" w:hAnsiTheme="minorHAnsi" w:cstheme="minorHAnsi"/>
          <w:szCs w:val="28"/>
          <w:lang w:val="uz-Cyrl-UZ"/>
          <w:rPrChange w:id="154" w:author="Faroxiddin Dadaxanov" w:date="2024-05-22T12:23:00Z">
            <w:rPr>
              <w:rFonts w:cs="Times New Roman"/>
              <w:szCs w:val="28"/>
              <w:lang w:val="uz-Cyrl-UZ"/>
            </w:rPr>
          </w:rPrChange>
        </w:rPr>
        <w:t>”</w:t>
      </w:r>
      <w:r w:rsidRPr="00632AE5">
        <w:rPr>
          <w:rFonts w:asciiTheme="minorHAnsi" w:hAnsiTheme="minorHAnsi" w:cstheme="minorHAnsi"/>
          <w:szCs w:val="28"/>
          <w:rPrChange w:id="155" w:author="Faroxiddin Dadaxanov" w:date="2024-05-22T12:23:00Z">
            <w:rPr>
              <w:rFonts w:cs="Times New Roman"/>
              <w:szCs w:val="28"/>
            </w:rPr>
          </w:rPrChange>
        </w:rPr>
        <w:t xml:space="preserve">ги </w:t>
      </w:r>
      <w:r w:rsidR="00BF48D8" w:rsidRPr="00632AE5">
        <w:rPr>
          <w:rFonts w:asciiTheme="minorHAnsi" w:hAnsiTheme="minorHAnsi" w:cstheme="minorHAnsi"/>
          <w:szCs w:val="28"/>
          <w:lang w:val="uz-Cyrl-UZ"/>
          <w:rPrChange w:id="156" w:author="Faroxiddin Dadaxanov" w:date="2024-05-22T12:23:00Z">
            <w:rPr>
              <w:rFonts w:cs="Times New Roman"/>
              <w:szCs w:val="28"/>
              <w:lang w:val="uz-Cyrl-UZ"/>
            </w:rPr>
          </w:rPrChange>
        </w:rPr>
        <w:t>Т</w:t>
      </w:r>
      <w:r w:rsidRPr="00632AE5">
        <w:rPr>
          <w:rFonts w:asciiTheme="minorHAnsi" w:hAnsiTheme="minorHAnsi" w:cstheme="minorHAnsi"/>
          <w:szCs w:val="28"/>
          <w:rPrChange w:id="157" w:author="Faroxiddin Dadaxanov" w:date="2024-05-22T12:23:00Z">
            <w:rPr>
              <w:rFonts w:cs="Times New Roman"/>
              <w:szCs w:val="28"/>
            </w:rPr>
          </w:rPrChange>
        </w:rPr>
        <w:t>ехник регламенти талабларига зид бўлмаган талаблар билан тўлдирилади.</w:t>
      </w:r>
    </w:p>
    <w:p w14:paraId="040136A4" w14:textId="77777777"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eastAsia="ru-RU"/>
          <w:rPrChange w:id="158" w:author="Faroxiddin Dadaxanov" w:date="2024-05-22T12:23:00Z">
            <w:rPr>
              <w:rFonts w:eastAsia="Times New Roman" w:cs="Times New Roman"/>
              <w:b/>
              <w:bCs/>
              <w:szCs w:val="28"/>
              <w:lang w:val="uz-Cyrl-UZ" w:eastAsia="ru-RU"/>
            </w:rPr>
          </w:rPrChange>
        </w:rPr>
        <w:pPrChange w:id="159" w:author="Пользователь" w:date="2023-05-05T09:54:00Z">
          <w:pPr>
            <w:spacing w:before="80" w:after="0"/>
            <w:ind w:firstLine="709"/>
            <w:contextualSpacing/>
            <w:jc w:val="both"/>
          </w:pPr>
        </w:pPrChange>
      </w:pPr>
    </w:p>
    <w:p w14:paraId="371D3078" w14:textId="2A14E484" w:rsidR="005F6605" w:rsidRPr="00632AE5" w:rsidRDefault="005F6605">
      <w:pPr>
        <w:spacing w:before="80" w:after="80"/>
        <w:contextualSpacing/>
        <w:jc w:val="center"/>
        <w:rPr>
          <w:rFonts w:asciiTheme="minorHAnsi" w:hAnsiTheme="minorHAnsi" w:cstheme="minorHAnsi"/>
          <w:szCs w:val="28"/>
          <w:lang w:val="uz-Cyrl-UZ"/>
          <w:rPrChange w:id="160" w:author="Faroxiddin Dadaxanov" w:date="2024-05-22T12:23:00Z">
            <w:rPr>
              <w:rFonts w:cs="Times New Roman"/>
              <w:szCs w:val="28"/>
              <w:lang w:val="uz-Cyrl-UZ"/>
            </w:rPr>
          </w:rPrChange>
        </w:rPr>
        <w:pPrChange w:id="161" w:author="Пользователь" w:date="2023-05-05T09:54:00Z">
          <w:pPr>
            <w:spacing w:before="80" w:after="0"/>
            <w:contextualSpacing/>
            <w:jc w:val="center"/>
          </w:pPr>
        </w:pPrChange>
      </w:pPr>
      <w:r w:rsidRPr="00632AE5">
        <w:rPr>
          <w:rFonts w:asciiTheme="minorHAnsi" w:eastAsia="Times New Roman" w:hAnsiTheme="minorHAnsi" w:cstheme="minorHAnsi"/>
          <w:b/>
          <w:bCs/>
          <w:szCs w:val="28"/>
          <w:lang w:val="uz-Cyrl-UZ" w:eastAsia="ru-RU"/>
          <w:rPrChange w:id="162" w:author="Faroxiddin Dadaxanov" w:date="2024-05-22T12:23:00Z">
            <w:rPr>
              <w:rFonts w:eastAsia="Times New Roman" w:cs="Times New Roman"/>
              <w:b/>
              <w:bCs/>
              <w:szCs w:val="28"/>
              <w:lang w:val="uz-Cyrl-UZ" w:eastAsia="ru-RU"/>
            </w:rPr>
          </w:rPrChange>
        </w:rPr>
        <w:t>2-боб. Асосий тушунчалар</w:t>
      </w:r>
    </w:p>
    <w:p w14:paraId="68589C18" w14:textId="28C924A5" w:rsidR="005F6605" w:rsidRPr="00632AE5" w:rsidRDefault="005F6605">
      <w:pPr>
        <w:shd w:val="clear" w:color="auto" w:fill="FFFFFF"/>
        <w:spacing w:before="80" w:after="80"/>
        <w:ind w:firstLine="709"/>
        <w:contextualSpacing/>
        <w:jc w:val="both"/>
        <w:textAlignment w:val="baseline"/>
        <w:rPr>
          <w:rFonts w:asciiTheme="minorHAnsi" w:eastAsia="Times New Roman" w:hAnsiTheme="minorHAnsi" w:cstheme="minorHAnsi"/>
          <w:szCs w:val="28"/>
          <w:lang w:val="uz-Cyrl-UZ" w:eastAsia="ru-RU"/>
          <w:rPrChange w:id="163" w:author="Faroxiddin Dadaxanov" w:date="2024-05-22T12:23:00Z">
            <w:rPr>
              <w:rFonts w:eastAsia="Times New Roman" w:cs="Times New Roman"/>
              <w:szCs w:val="28"/>
              <w:lang w:val="uz-Cyrl-UZ" w:eastAsia="ru-RU"/>
            </w:rPr>
          </w:rPrChange>
        </w:rPr>
        <w:pPrChange w:id="164" w:author="Пользователь" w:date="2023-05-05T09:54:00Z">
          <w:pPr>
            <w:shd w:val="clear" w:color="auto" w:fill="FFFFFF"/>
            <w:spacing w:before="80" w:after="0"/>
            <w:ind w:firstLine="709"/>
            <w:contextualSpacing/>
            <w:jc w:val="both"/>
            <w:textAlignment w:val="baseline"/>
          </w:pPr>
        </w:pPrChange>
      </w:pPr>
      <w:r w:rsidRPr="00632AE5">
        <w:rPr>
          <w:rFonts w:asciiTheme="minorHAnsi" w:eastAsia="Times New Roman" w:hAnsiTheme="minorHAnsi" w:cstheme="minorHAnsi"/>
          <w:szCs w:val="28"/>
          <w:lang w:val="uz-Cyrl-UZ" w:eastAsia="ru-RU"/>
          <w:rPrChange w:id="165" w:author="Faroxiddin Dadaxanov" w:date="2024-05-22T12:23:00Z">
            <w:rPr>
              <w:rFonts w:eastAsia="Times New Roman" w:cs="Times New Roman"/>
              <w:szCs w:val="28"/>
              <w:lang w:val="uz-Cyrl-UZ" w:eastAsia="ru-RU"/>
            </w:rPr>
          </w:rPrChange>
        </w:rPr>
        <w:t>5. </w:t>
      </w:r>
      <w:r w:rsidR="00BF48D8" w:rsidRPr="00632AE5">
        <w:rPr>
          <w:rFonts w:asciiTheme="minorHAnsi" w:eastAsia="Times New Roman" w:hAnsiTheme="minorHAnsi" w:cstheme="minorHAnsi"/>
          <w:szCs w:val="28"/>
          <w:lang w:val="uz-Cyrl-UZ" w:eastAsia="ru-RU"/>
          <w:rPrChange w:id="166" w:author="Faroxiddin Dadaxanov" w:date="2024-05-22T12:23:00Z">
            <w:rPr>
              <w:rFonts w:eastAsia="Times New Roman" w:cs="Times New Roman"/>
              <w:szCs w:val="28"/>
              <w:lang w:val="uz-Cyrl-UZ" w:eastAsia="ru-RU"/>
            </w:rPr>
          </w:rPrChange>
        </w:rPr>
        <w:t>Т</w:t>
      </w:r>
      <w:r w:rsidRPr="00632AE5">
        <w:rPr>
          <w:rFonts w:asciiTheme="minorHAnsi" w:eastAsia="Times New Roman" w:hAnsiTheme="minorHAnsi" w:cstheme="minorHAnsi"/>
          <w:szCs w:val="28"/>
          <w:lang w:val="uz-Cyrl-UZ" w:eastAsia="ru-RU"/>
          <w:rPrChange w:id="167" w:author="Faroxiddin Dadaxanov" w:date="2024-05-22T12:23:00Z">
            <w:rPr>
              <w:rFonts w:eastAsia="Times New Roman" w:cs="Times New Roman"/>
              <w:szCs w:val="28"/>
              <w:lang w:val="uz-Cyrl-UZ" w:eastAsia="ru-RU"/>
            </w:rPr>
          </w:rPrChange>
        </w:rPr>
        <w:t>ехник регламентни қўллаш мақсадида, Ўзбекистон Республикаси “Озиқ-овқат маҳсулотлари хавфсизлиги тўғрисида”ги қонун, “Озиқ-овқат маҳсулотларига тегиб турадиган қадоқла</w:t>
      </w:r>
      <w:r w:rsidR="00BF48D8" w:rsidRPr="00632AE5">
        <w:rPr>
          <w:rFonts w:asciiTheme="minorHAnsi" w:eastAsia="Times New Roman" w:hAnsiTheme="minorHAnsi" w:cstheme="minorHAnsi"/>
          <w:szCs w:val="28"/>
          <w:lang w:val="uz-Cyrl-UZ" w:eastAsia="ru-RU"/>
          <w:rPrChange w:id="168" w:author="Faroxiddin Dadaxanov" w:date="2024-05-22T12:23:00Z">
            <w:rPr>
              <w:rFonts w:eastAsia="Times New Roman" w:cs="Times New Roman"/>
              <w:szCs w:val="28"/>
              <w:lang w:val="uz-Cyrl-UZ" w:eastAsia="ru-RU"/>
            </w:rPr>
          </w:rPrChange>
        </w:rPr>
        <w:t>рнинг хавфсизлиги тўғрисида”ги Т</w:t>
      </w:r>
      <w:r w:rsidRPr="00632AE5">
        <w:rPr>
          <w:rFonts w:asciiTheme="minorHAnsi" w:eastAsia="Times New Roman" w:hAnsiTheme="minorHAnsi" w:cstheme="minorHAnsi"/>
          <w:szCs w:val="28"/>
          <w:lang w:val="uz-Cyrl-UZ" w:eastAsia="ru-RU"/>
          <w:rPrChange w:id="169" w:author="Faroxiddin Dadaxanov" w:date="2024-05-22T12:23:00Z">
            <w:rPr>
              <w:rFonts w:eastAsia="Times New Roman" w:cs="Times New Roman"/>
              <w:szCs w:val="28"/>
              <w:lang w:val="uz-Cyrl-UZ" w:eastAsia="ru-RU"/>
            </w:rPr>
          </w:rPrChange>
        </w:rPr>
        <w:t>ехник регламент,</w:t>
      </w:r>
      <w:r w:rsidR="00BF48D8" w:rsidRPr="00632AE5">
        <w:rPr>
          <w:rFonts w:asciiTheme="minorHAnsi" w:eastAsia="Times New Roman" w:hAnsiTheme="minorHAnsi" w:cstheme="minorHAnsi"/>
          <w:szCs w:val="28"/>
          <w:lang w:val="uz-Cyrl-UZ" w:eastAsia="ru-RU"/>
          <w:rPrChange w:id="170" w:author="Faroxiddin Dadaxanov" w:date="2024-05-22T12:23:00Z">
            <w:rPr>
              <w:rFonts w:eastAsia="Times New Roman" w:cs="Times New Roman"/>
              <w:szCs w:val="28"/>
              <w:lang w:val="uz-Cyrl-UZ" w:eastAsia="ru-RU"/>
            </w:rPr>
          </w:rPrChange>
        </w:rPr>
        <w:t xml:space="preserve"> </w:t>
      </w:r>
      <w:r w:rsidR="000478EE" w:rsidRPr="00632AE5">
        <w:rPr>
          <w:rFonts w:asciiTheme="minorHAnsi" w:hAnsiTheme="minorHAnsi" w:cstheme="minorHAnsi"/>
          <w:rPrChange w:id="171" w:author="Faroxiddin Dadaxanov" w:date="2024-05-22T12:23:00Z">
            <w:rPr/>
          </w:rPrChange>
        </w:rPr>
        <w:fldChar w:fldCharType="begin"/>
      </w:r>
      <w:r w:rsidR="000478EE" w:rsidRPr="00632AE5">
        <w:rPr>
          <w:rFonts w:asciiTheme="minorHAnsi" w:hAnsiTheme="minorHAnsi" w:cstheme="minorHAnsi"/>
          <w:lang w:val="uz-Cyrl-UZ"/>
          <w:rPrChange w:id="172" w:author="Faroxiddin Dadaxanov" w:date="2024-05-22T12:23:00Z">
            <w:rPr>
              <w:lang w:val="uz-Cyrl-UZ"/>
            </w:rPr>
          </w:rPrChange>
        </w:rPr>
        <w:instrText xml:space="preserve"> HYPERLINK "http://www.lex.uz/pages/getpage.aspx?lact_id=3266170" </w:instrText>
      </w:r>
      <w:r w:rsidR="000478EE" w:rsidRPr="00632AE5">
        <w:rPr>
          <w:rFonts w:asciiTheme="minorHAnsi" w:hAnsiTheme="minorHAnsi" w:cstheme="minorHAnsi"/>
          <w:rPrChange w:id="173" w:author="Faroxiddin Dadaxanov" w:date="2024-05-22T12:23:00Z">
            <w:rPr>
              <w:rStyle w:val="a3"/>
              <w:rFonts w:cs="Times New Roman"/>
              <w:color w:val="auto"/>
              <w:szCs w:val="28"/>
              <w:u w:val="none"/>
              <w:lang w:val="uz-Cyrl-UZ"/>
            </w:rPr>
          </w:rPrChange>
        </w:rPr>
        <w:fldChar w:fldCharType="separate"/>
      </w:r>
      <w:r w:rsidRPr="00632AE5">
        <w:rPr>
          <w:rStyle w:val="a3"/>
          <w:rFonts w:asciiTheme="minorHAnsi" w:hAnsiTheme="minorHAnsi" w:cstheme="minorHAnsi"/>
          <w:color w:val="auto"/>
          <w:szCs w:val="28"/>
          <w:u w:val="none"/>
          <w:lang w:val="uz-Cyrl-UZ"/>
          <w:rPrChange w:id="174" w:author="Faroxiddin Dadaxanov" w:date="2024-05-22T12:23:00Z">
            <w:rPr>
              <w:rStyle w:val="a3"/>
              <w:rFonts w:cs="Times New Roman"/>
              <w:color w:val="auto"/>
              <w:szCs w:val="28"/>
              <w:u w:val="none"/>
              <w:lang w:val="uz-Cyrl-UZ"/>
            </w:rPr>
          </w:rPrChange>
        </w:rPr>
        <w:t>“Озиқ-овқат маҳсулотини тамғалаш юзасидан унинг хавфсизлиги тўғрисида”ги</w:t>
      </w:r>
      <w:r w:rsidR="00BF48D8" w:rsidRPr="00632AE5">
        <w:rPr>
          <w:rStyle w:val="a3"/>
          <w:rFonts w:asciiTheme="minorHAnsi" w:hAnsiTheme="minorHAnsi" w:cstheme="minorHAnsi"/>
          <w:color w:val="auto"/>
          <w:szCs w:val="28"/>
          <w:u w:val="none"/>
          <w:lang w:val="uz-Cyrl-UZ"/>
          <w:rPrChange w:id="175" w:author="Faroxiddin Dadaxanov" w:date="2024-05-22T12:23:00Z">
            <w:rPr>
              <w:rStyle w:val="a3"/>
              <w:rFonts w:cs="Times New Roman"/>
              <w:color w:val="auto"/>
              <w:szCs w:val="28"/>
              <w:u w:val="none"/>
              <w:lang w:val="uz-Cyrl-UZ"/>
            </w:rPr>
          </w:rPrChange>
        </w:rPr>
        <w:t xml:space="preserve"> Т</w:t>
      </w:r>
      <w:r w:rsidRPr="00632AE5">
        <w:rPr>
          <w:rStyle w:val="a3"/>
          <w:rFonts w:asciiTheme="minorHAnsi" w:hAnsiTheme="minorHAnsi" w:cstheme="minorHAnsi"/>
          <w:color w:val="auto"/>
          <w:szCs w:val="28"/>
          <w:u w:val="none"/>
          <w:lang w:val="uz-Cyrl-UZ"/>
          <w:rPrChange w:id="176" w:author="Faroxiddin Dadaxanov" w:date="2024-05-22T12:23:00Z">
            <w:rPr>
              <w:rStyle w:val="a3"/>
              <w:rFonts w:cs="Times New Roman"/>
              <w:color w:val="auto"/>
              <w:szCs w:val="28"/>
              <w:u w:val="none"/>
              <w:lang w:val="uz-Cyrl-UZ"/>
            </w:rPr>
          </w:rPrChange>
        </w:rPr>
        <w:t>ехник регламенти</w:t>
      </w:r>
      <w:r w:rsidR="000478EE" w:rsidRPr="00632AE5">
        <w:rPr>
          <w:rStyle w:val="a3"/>
          <w:rFonts w:asciiTheme="minorHAnsi" w:hAnsiTheme="minorHAnsi" w:cstheme="minorHAnsi"/>
          <w:color w:val="auto"/>
          <w:szCs w:val="28"/>
          <w:u w:val="none"/>
          <w:lang w:val="uz-Cyrl-UZ"/>
          <w:rPrChange w:id="177" w:author="Faroxiddin Dadaxanov" w:date="2024-05-22T12:23:00Z">
            <w:rPr>
              <w:rStyle w:val="a3"/>
              <w:rFonts w:cs="Times New Roman"/>
              <w:color w:val="auto"/>
              <w:szCs w:val="28"/>
              <w:u w:val="none"/>
              <w:lang w:val="uz-Cyrl-UZ"/>
            </w:rPr>
          </w:rPrChange>
        </w:rPr>
        <w:fldChar w:fldCharType="end"/>
      </w:r>
      <w:r w:rsidRPr="00632AE5">
        <w:rPr>
          <w:rFonts w:asciiTheme="minorHAnsi" w:eastAsia="Times New Roman" w:hAnsiTheme="minorHAnsi" w:cstheme="minorHAnsi"/>
          <w:szCs w:val="28"/>
          <w:lang w:val="uz-Cyrl-UZ" w:eastAsia="ru-RU"/>
          <w:rPrChange w:id="178" w:author="Faroxiddin Dadaxanov" w:date="2024-05-22T12:23:00Z">
            <w:rPr>
              <w:rFonts w:eastAsia="Times New Roman" w:cs="Times New Roman"/>
              <w:szCs w:val="28"/>
              <w:lang w:val="uz-Cyrl-UZ" w:eastAsia="ru-RU"/>
            </w:rPr>
          </w:rPrChange>
        </w:rPr>
        <w:t>да белгиланган атама, шунингдек қуйидаги атама ва уларнинг таърифидан фойланилади:</w:t>
      </w:r>
    </w:p>
    <w:p w14:paraId="2A692707" w14:textId="77777777"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179" w:author="Faroxiddin Dadaxanov" w:date="2024-05-22T12:23:00Z">
            <w:rPr>
              <w:rFonts w:eastAsia="Times New Roman" w:cs="Times New Roman"/>
              <w:b/>
              <w:bCs/>
              <w:szCs w:val="28"/>
              <w:lang w:val="uz-Cyrl-UZ"/>
            </w:rPr>
          </w:rPrChange>
        </w:rPr>
        <w:pPrChange w:id="180"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181" w:author="Faroxiddin Dadaxanov" w:date="2024-05-22T12:23:00Z">
            <w:rPr>
              <w:rFonts w:eastAsia="Times New Roman" w:cs="Times New Roman"/>
              <w:b/>
              <w:szCs w:val="28"/>
              <w:lang w:val="uz-Cyrl-UZ" w:eastAsia="ru-RU"/>
            </w:rPr>
          </w:rPrChange>
        </w:rPr>
        <w:t>Антирефлукс парҳез сутни қайта ишлаш маҳсулотлари</w:t>
      </w:r>
      <w:r w:rsidRPr="00632AE5">
        <w:rPr>
          <w:rFonts w:asciiTheme="minorHAnsi" w:eastAsia="Times New Roman" w:hAnsiTheme="minorHAnsi" w:cstheme="minorHAnsi"/>
          <w:szCs w:val="28"/>
          <w:lang w:val="uz-Cyrl-UZ" w:eastAsia="ru-RU"/>
          <w:rPrChange w:id="182" w:author="Faroxiddin Dadaxanov" w:date="2024-05-22T12:23:00Z">
            <w:rPr>
              <w:rFonts w:eastAsia="Times New Roman" w:cs="Times New Roman"/>
              <w:szCs w:val="28"/>
              <w:lang w:val="uz-Cyrl-UZ" w:eastAsia="ru-RU"/>
            </w:rPr>
          </w:rPrChange>
        </w:rPr>
        <w:t xml:space="preserve"> – Ўзбекистон Республикаси Соғлиқни сақлаш вазирлиги томонидан тасдиқланган болаларда қайд қилишни олдини олиш учун қуюқлаштирувчи ёки сақични ўз ичига олган маҳсулотлардир.</w:t>
      </w:r>
    </w:p>
    <w:p w14:paraId="1F0AF702" w14:textId="77777777"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183" w:author="Faroxiddin Dadaxanov" w:date="2024-05-22T12:23:00Z">
            <w:rPr>
              <w:rFonts w:eastAsia="Times New Roman" w:cs="Times New Roman"/>
              <w:b/>
              <w:bCs/>
              <w:szCs w:val="28"/>
              <w:lang w:val="uz-Cyrl-UZ"/>
            </w:rPr>
          </w:rPrChange>
        </w:rPr>
        <w:pPrChange w:id="184"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185" w:author="Faroxiddin Dadaxanov" w:date="2024-05-22T12:23:00Z">
            <w:rPr>
              <w:rFonts w:eastAsia="Times New Roman" w:cs="Times New Roman"/>
              <w:b/>
              <w:szCs w:val="28"/>
              <w:lang w:val="uz-Cyrl-UZ" w:eastAsia="ru-RU"/>
            </w:rPr>
          </w:rPrChange>
        </w:rPr>
        <w:t xml:space="preserve">Аралаш таркибли озиқ-овқат маҳсулотлари </w:t>
      </w:r>
      <w:r w:rsidRPr="00632AE5">
        <w:rPr>
          <w:rFonts w:asciiTheme="minorHAnsi" w:eastAsia="Times New Roman" w:hAnsiTheme="minorHAnsi" w:cstheme="minorHAnsi"/>
          <w:szCs w:val="28"/>
          <w:lang w:val="uz-Cyrl-UZ" w:eastAsia="ru-RU"/>
          <w:rPrChange w:id="186" w:author="Faroxiddin Dadaxanov" w:date="2024-05-22T12:23:00Z">
            <w:rPr>
              <w:rFonts w:eastAsia="Times New Roman" w:cs="Times New Roman"/>
              <w:szCs w:val="28"/>
              <w:lang w:val="uz-Cyrl-UZ" w:eastAsia="ru-RU"/>
            </w:rPr>
          </w:rPrChange>
        </w:rPr>
        <w:t>–</w:t>
      </w:r>
      <w:r w:rsidRPr="00632AE5">
        <w:rPr>
          <w:rFonts w:asciiTheme="minorHAnsi" w:hAnsiTheme="minorHAnsi" w:cstheme="minorHAnsi"/>
          <w:szCs w:val="28"/>
          <w:lang w:val="uz-Cyrl-UZ"/>
          <w:rPrChange w:id="187"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188" w:author="Faroxiddin Dadaxanov" w:date="2024-05-22T12:23:00Z">
            <w:rPr>
              <w:rFonts w:eastAsia="Times New Roman" w:cs="Times New Roman"/>
              <w:szCs w:val="28"/>
              <w:lang w:val="uz-Cyrl-UZ" w:eastAsia="ru-RU"/>
            </w:rPr>
          </w:rPrChange>
        </w:rPr>
        <w:t>озиқ-овқат маҳсулотлари, икки ёки ундан ортиқ таркибий қисмлардан ташкил топган, озиқ-овқат қўшимчалари ва хушбуйлардан мустасно;</w:t>
      </w:r>
    </w:p>
    <w:p w14:paraId="02B2DBCD" w14:textId="131AB8B0"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189" w:author="Faroxiddin Dadaxanov" w:date="2024-05-22T12:23:00Z">
            <w:rPr>
              <w:rFonts w:eastAsia="Times New Roman" w:cs="Times New Roman"/>
              <w:b/>
              <w:bCs/>
              <w:szCs w:val="28"/>
              <w:lang w:val="uz-Cyrl-UZ"/>
            </w:rPr>
          </w:rPrChange>
        </w:rPr>
        <w:pPrChange w:id="190"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191" w:author="Faroxiddin Dadaxanov" w:date="2024-05-22T12:23:00Z">
            <w:rPr>
              <w:rFonts w:eastAsia="Times New Roman" w:cs="Times New Roman"/>
              <w:b/>
              <w:szCs w:val="28"/>
              <w:lang w:val="uz-Cyrl-UZ" w:eastAsia="ru-RU"/>
            </w:rPr>
          </w:rPrChange>
        </w:rPr>
        <w:t xml:space="preserve">Бойитилган озиқ-овқат маҳсулотлари </w:t>
      </w:r>
      <w:r w:rsidRPr="00632AE5">
        <w:rPr>
          <w:rFonts w:asciiTheme="minorHAnsi" w:eastAsia="Times New Roman" w:hAnsiTheme="minorHAnsi" w:cstheme="minorHAnsi"/>
          <w:szCs w:val="28"/>
          <w:lang w:val="uz-Cyrl-UZ" w:eastAsia="ru-RU"/>
          <w:rPrChange w:id="192" w:author="Faroxiddin Dadaxanov" w:date="2024-05-22T12:23:00Z">
            <w:rPr>
              <w:rFonts w:eastAsia="Times New Roman" w:cs="Times New Roman"/>
              <w:szCs w:val="28"/>
              <w:lang w:val="uz-Cyrl-UZ" w:eastAsia="ru-RU"/>
            </w:rPr>
          </w:rPrChange>
        </w:rPr>
        <w:t>– озиқ-овқат ма</w:t>
      </w:r>
      <w:r w:rsidR="00BF48D8" w:rsidRPr="00632AE5">
        <w:rPr>
          <w:rFonts w:asciiTheme="minorHAnsi" w:eastAsia="Times New Roman" w:hAnsiTheme="minorHAnsi" w:cstheme="minorHAnsi"/>
          <w:szCs w:val="28"/>
          <w:lang w:val="uz-Cyrl-UZ" w:eastAsia="ru-RU"/>
          <w:rPrChange w:id="193"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194" w:author="Faroxiddin Dadaxanov" w:date="2024-05-22T12:23:00Z">
            <w:rPr>
              <w:rFonts w:eastAsia="Times New Roman" w:cs="Times New Roman"/>
              <w:szCs w:val="28"/>
              <w:lang w:val="uz-Cyrl-UZ" w:eastAsia="ru-RU"/>
            </w:rPr>
          </w:rPrChange>
        </w:rPr>
        <w:t>сулотлари, унга бир ёки бир неча озиқ-овқат ва (ёки) биологик фаол моддалар ва (ёки) пробиотик микроорганизмлар қўшилган озиқ-овқат маҳсулотлари, дастлаб унда мавжуд эмас, ёки кам ми</w:t>
      </w:r>
      <w:r w:rsidR="00BF48D8" w:rsidRPr="00632AE5">
        <w:rPr>
          <w:rFonts w:asciiTheme="minorHAnsi" w:eastAsia="Times New Roman" w:hAnsiTheme="minorHAnsi" w:cstheme="minorHAnsi"/>
          <w:szCs w:val="28"/>
          <w:lang w:val="uz-Cyrl-UZ" w:eastAsia="ru-RU"/>
          <w:rPrChange w:id="195" w:author="Faroxiddin Dadaxanov" w:date="2024-05-22T12:23:00Z">
            <w:rPr>
              <w:rFonts w:eastAsia="Times New Roman" w:cs="Times New Roman"/>
              <w:szCs w:val="28"/>
              <w:lang w:val="uz-Cyrl-UZ" w:eastAsia="ru-RU"/>
            </w:rPr>
          </w:rPrChange>
        </w:rPr>
        <w:t>қ</w:t>
      </w:r>
      <w:r w:rsidRPr="00632AE5">
        <w:rPr>
          <w:rFonts w:asciiTheme="minorHAnsi" w:eastAsia="Times New Roman" w:hAnsiTheme="minorHAnsi" w:cstheme="minorHAnsi"/>
          <w:szCs w:val="28"/>
          <w:lang w:val="uz-Cyrl-UZ" w:eastAsia="ru-RU"/>
          <w:rPrChange w:id="196" w:author="Faroxiddin Dadaxanov" w:date="2024-05-22T12:23:00Z">
            <w:rPr>
              <w:rFonts w:eastAsia="Times New Roman" w:cs="Times New Roman"/>
              <w:szCs w:val="28"/>
              <w:lang w:val="uz-Cyrl-UZ" w:eastAsia="ru-RU"/>
            </w:rPr>
          </w:rPrChange>
        </w:rPr>
        <w:t>дорда мавжуд ёки ишлаб чиқариш (тайёрлаш) давомида йўқолган; шу билан бирга, ишлаб чиқарувчи томонидан кафолатланган бойитиш учун ишлатиладиган ҳар бир озиқ-овқат ёки биологик фаол моддалар, озиқ – овқат мезонларига жавоб берадиган даражада озиқ-овқат моддасини манбайи ёки озиқ-овқат маҳсулотларини бошқа ўзига хос хусусиятларини белгилари ва озиқ-овқат таркибини максимал даражаси</w:t>
      </w:r>
      <w:r w:rsidR="00BF48D8" w:rsidRPr="00632AE5">
        <w:rPr>
          <w:rFonts w:asciiTheme="minorHAnsi" w:eastAsia="Times New Roman" w:hAnsiTheme="minorHAnsi" w:cstheme="minorHAnsi"/>
          <w:szCs w:val="28"/>
          <w:lang w:val="uz-Cyrl-UZ" w:eastAsia="ru-RU"/>
          <w:rPrChange w:id="197" w:author="Faroxiddin Dadaxanov" w:date="2024-05-22T12:23:00Z">
            <w:rPr>
              <w:rFonts w:eastAsia="Times New Roman" w:cs="Times New Roman"/>
              <w:szCs w:val="28"/>
              <w:lang w:val="uz-Cyrl-UZ" w:eastAsia="ru-RU"/>
            </w:rPr>
          </w:rPrChange>
        </w:rPr>
        <w:br/>
      </w:r>
      <w:r w:rsidRPr="00632AE5">
        <w:rPr>
          <w:rFonts w:asciiTheme="minorHAnsi" w:eastAsia="Times New Roman" w:hAnsiTheme="minorHAnsi" w:cstheme="minorHAnsi"/>
          <w:szCs w:val="28"/>
          <w:lang w:val="uz-Cyrl-UZ" w:eastAsia="ru-RU"/>
          <w:rPrChange w:id="198" w:author="Faroxiddin Dadaxanov" w:date="2024-05-22T12:23:00Z">
            <w:rPr>
              <w:rFonts w:eastAsia="Times New Roman" w:cs="Times New Roman"/>
              <w:szCs w:val="28"/>
              <w:lang w:val="uz-Cyrl-UZ" w:eastAsia="ru-RU"/>
            </w:rPr>
          </w:rPrChange>
        </w:rPr>
        <w:lastRenderedPageBreak/>
        <w:t>ва (ёки) бундай маҳсулотларда биологик фаол моддалар (агар бундай даражалар мавжуд бўлса) барча мумкин бўлган манбалардан қабул қилинган;</w:t>
      </w:r>
    </w:p>
    <w:p w14:paraId="22A6F34F" w14:textId="4EA85CE8"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199" w:author="Faroxiddin Dadaxanov" w:date="2024-05-22T12:23:00Z">
            <w:rPr>
              <w:rFonts w:eastAsia="Times New Roman" w:cs="Times New Roman"/>
              <w:b/>
              <w:bCs/>
              <w:szCs w:val="28"/>
              <w:lang w:val="uz-Cyrl-UZ"/>
            </w:rPr>
          </w:rPrChange>
        </w:rPr>
        <w:pPrChange w:id="200"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bCs/>
          <w:szCs w:val="28"/>
          <w:lang w:val="uz-Cyrl-UZ" w:eastAsia="ru-RU"/>
          <w:rPrChange w:id="201" w:author="Faroxiddin Dadaxanov" w:date="2024-05-22T12:23:00Z">
            <w:rPr>
              <w:rFonts w:eastAsia="Times New Roman" w:cs="Times New Roman"/>
              <w:b/>
              <w:bCs/>
              <w:szCs w:val="28"/>
              <w:lang w:val="uz-Cyrl-UZ" w:eastAsia="ru-RU"/>
            </w:rPr>
          </w:rPrChange>
        </w:rPr>
        <w:t xml:space="preserve">Глютенсиз пархез сутни </w:t>
      </w:r>
      <w:r w:rsidR="00BF48D8" w:rsidRPr="00632AE5">
        <w:rPr>
          <w:rFonts w:asciiTheme="minorHAnsi" w:eastAsia="Times New Roman" w:hAnsiTheme="minorHAnsi" w:cstheme="minorHAnsi"/>
          <w:b/>
          <w:bCs/>
          <w:szCs w:val="28"/>
          <w:lang w:val="uz-Cyrl-UZ" w:eastAsia="ru-RU"/>
          <w:rPrChange w:id="202" w:author="Faroxiddin Dadaxanov" w:date="2024-05-22T12:23:00Z">
            <w:rPr>
              <w:rFonts w:eastAsia="Times New Roman" w:cs="Times New Roman"/>
              <w:b/>
              <w:bCs/>
              <w:szCs w:val="28"/>
              <w:lang w:val="uz-Cyrl-UZ" w:eastAsia="ru-RU"/>
            </w:rPr>
          </w:rPrChange>
        </w:rPr>
        <w:t>қ</w:t>
      </w:r>
      <w:r w:rsidRPr="00632AE5">
        <w:rPr>
          <w:rFonts w:asciiTheme="minorHAnsi" w:eastAsia="Times New Roman" w:hAnsiTheme="minorHAnsi" w:cstheme="minorHAnsi"/>
          <w:b/>
          <w:bCs/>
          <w:szCs w:val="28"/>
          <w:lang w:val="uz-Cyrl-UZ" w:eastAsia="ru-RU"/>
          <w:rPrChange w:id="203" w:author="Faroxiddin Dadaxanov" w:date="2024-05-22T12:23:00Z">
            <w:rPr>
              <w:rFonts w:eastAsia="Times New Roman" w:cs="Times New Roman"/>
              <w:b/>
              <w:bCs/>
              <w:szCs w:val="28"/>
              <w:lang w:val="uz-Cyrl-UZ" w:eastAsia="ru-RU"/>
            </w:rPr>
          </w:rPrChange>
        </w:rPr>
        <w:t>айта ишлаш ма</w:t>
      </w:r>
      <w:r w:rsidR="00BF48D8" w:rsidRPr="00632AE5">
        <w:rPr>
          <w:rFonts w:asciiTheme="minorHAnsi" w:eastAsia="Times New Roman" w:hAnsiTheme="minorHAnsi" w:cstheme="minorHAnsi"/>
          <w:b/>
          <w:bCs/>
          <w:szCs w:val="28"/>
          <w:lang w:val="uz-Cyrl-UZ" w:eastAsia="ru-RU"/>
          <w:rPrChange w:id="204" w:author="Faroxiddin Dadaxanov" w:date="2024-05-22T12:23:00Z">
            <w:rPr>
              <w:rFonts w:eastAsia="Times New Roman" w:cs="Times New Roman"/>
              <w:b/>
              <w:bCs/>
              <w:szCs w:val="28"/>
              <w:lang w:val="uz-Cyrl-UZ" w:eastAsia="ru-RU"/>
            </w:rPr>
          </w:rPrChange>
        </w:rPr>
        <w:t>ҳ</w:t>
      </w:r>
      <w:r w:rsidRPr="00632AE5">
        <w:rPr>
          <w:rFonts w:asciiTheme="minorHAnsi" w:eastAsia="Times New Roman" w:hAnsiTheme="minorHAnsi" w:cstheme="minorHAnsi"/>
          <w:b/>
          <w:bCs/>
          <w:szCs w:val="28"/>
          <w:lang w:val="uz-Cyrl-UZ" w:eastAsia="ru-RU"/>
          <w:rPrChange w:id="205" w:author="Faroxiddin Dadaxanov" w:date="2024-05-22T12:23:00Z">
            <w:rPr>
              <w:rFonts w:eastAsia="Times New Roman" w:cs="Times New Roman"/>
              <w:b/>
              <w:bCs/>
              <w:szCs w:val="28"/>
              <w:lang w:val="uz-Cyrl-UZ" w:eastAsia="ru-RU"/>
            </w:rPr>
          </w:rPrChange>
        </w:rPr>
        <w:t xml:space="preserve">сулотлари </w:t>
      </w:r>
      <w:r w:rsidRPr="00632AE5">
        <w:rPr>
          <w:rFonts w:asciiTheme="minorHAnsi" w:eastAsia="Times New Roman" w:hAnsiTheme="minorHAnsi" w:cstheme="minorHAnsi"/>
          <w:szCs w:val="28"/>
          <w:lang w:val="uz-Cyrl-UZ" w:eastAsia="ru-RU"/>
          <w:rPrChange w:id="206" w:author="Faroxiddin Dadaxanov" w:date="2024-05-22T12:23:00Z">
            <w:rPr>
              <w:rFonts w:eastAsia="Times New Roman" w:cs="Times New Roman"/>
              <w:szCs w:val="28"/>
              <w:lang w:val="uz-Cyrl-UZ" w:eastAsia="ru-RU"/>
            </w:rPr>
          </w:rPrChange>
        </w:rPr>
        <w:t>– глютен даражаси 20 мг/кг маҳсулотдан ошмайдиган, дастлаб глютенсиз табиий ингредиентлардан таркиб топган маҳсулотлар;</w:t>
      </w:r>
    </w:p>
    <w:p w14:paraId="79D0DB24" w14:textId="4257F19E"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207" w:author="Faroxiddin Dadaxanov" w:date="2024-05-22T12:23:00Z">
            <w:rPr>
              <w:rFonts w:eastAsia="Times New Roman" w:cs="Times New Roman"/>
              <w:b/>
              <w:bCs/>
              <w:szCs w:val="28"/>
              <w:lang w:val="uz-Cyrl-UZ"/>
            </w:rPr>
          </w:rPrChange>
        </w:rPr>
        <w:pPrChange w:id="208"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209" w:author="Faroxiddin Dadaxanov" w:date="2024-05-22T12:23:00Z">
            <w:rPr>
              <w:rFonts w:eastAsia="Times New Roman" w:cs="Times New Roman"/>
              <w:b/>
              <w:szCs w:val="28"/>
              <w:lang w:val="uz-Cyrl-UZ" w:eastAsia="ru-RU"/>
            </w:rPr>
          </w:rPrChange>
        </w:rPr>
        <w:t>Гени ўзгартирилган (генетик муҳандислик, трансген) организмлар (бундан буён матнда ГМО деб аталади)</w:t>
      </w:r>
      <w:r w:rsidRPr="00632AE5">
        <w:rPr>
          <w:rFonts w:asciiTheme="minorHAnsi" w:eastAsia="Times New Roman" w:hAnsiTheme="minorHAnsi" w:cstheme="minorHAnsi"/>
          <w:szCs w:val="28"/>
          <w:lang w:val="uz-Cyrl-UZ" w:eastAsia="ru-RU"/>
          <w:rPrChange w:id="210" w:author="Faroxiddin Dadaxanov" w:date="2024-05-22T12:23:00Z">
            <w:rPr>
              <w:rFonts w:eastAsia="Times New Roman" w:cs="Times New Roman"/>
              <w:szCs w:val="28"/>
              <w:lang w:val="uz-Cyrl-UZ" w:eastAsia="ru-RU"/>
            </w:rPr>
          </w:rPrChange>
        </w:rPr>
        <w:t xml:space="preserve"> – бир организм ёки бир неча организмлар, ҳар қандай катакчасиз, бир катакчали ёки кўп катакчали, кўпайиш ёки ирсий генетик материални узатишга қодир, табиий организмлардан фарқли, генетик муҳандислик усуллари қўллаб олинган</w:t>
      </w:r>
      <w:r w:rsidR="00BF48D8" w:rsidRPr="00632AE5">
        <w:rPr>
          <w:rFonts w:asciiTheme="minorHAnsi" w:eastAsia="Times New Roman" w:hAnsiTheme="minorHAnsi" w:cstheme="minorHAnsi"/>
          <w:szCs w:val="28"/>
          <w:lang w:val="uz-Cyrl-UZ" w:eastAsia="ru-RU"/>
          <w:rPrChange w:id="211" w:author="Faroxiddin Dadaxanov" w:date="2024-05-22T12:23:00Z">
            <w:rPr>
              <w:rFonts w:eastAsia="Times New Roman" w:cs="Times New Roman"/>
              <w:szCs w:val="28"/>
              <w:lang w:val="uz-Cyrl-UZ" w:eastAsia="ru-RU"/>
            </w:rPr>
          </w:rPrChange>
        </w:rPr>
        <w:br/>
      </w:r>
      <w:r w:rsidRPr="00632AE5">
        <w:rPr>
          <w:rFonts w:asciiTheme="minorHAnsi" w:eastAsia="Times New Roman" w:hAnsiTheme="minorHAnsi" w:cstheme="minorHAnsi"/>
          <w:szCs w:val="28"/>
          <w:lang w:val="uz-Cyrl-UZ" w:eastAsia="ru-RU"/>
          <w:rPrChange w:id="212" w:author="Faroxiddin Dadaxanov" w:date="2024-05-22T12:23:00Z">
            <w:rPr>
              <w:rFonts w:eastAsia="Times New Roman" w:cs="Times New Roman"/>
              <w:szCs w:val="28"/>
              <w:lang w:val="uz-Cyrl-UZ" w:eastAsia="ru-RU"/>
            </w:rPr>
          </w:rPrChange>
        </w:rPr>
        <w:t>ва (ёки) генетик муҳандислик материалларни ўз ичига олган, генлар, шу жумладан, уларнинг бўлаклари ёки генлар бирикмаси;</w:t>
      </w:r>
    </w:p>
    <w:p w14:paraId="5C73E2D2" w14:textId="77777777"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213" w:author="Faroxiddin Dadaxanov" w:date="2024-05-22T12:23:00Z">
            <w:rPr>
              <w:rFonts w:eastAsia="Times New Roman" w:cs="Times New Roman"/>
              <w:b/>
              <w:bCs/>
              <w:szCs w:val="28"/>
              <w:lang w:val="uz-Cyrl-UZ"/>
            </w:rPr>
          </w:rPrChange>
        </w:rPr>
        <w:pPrChange w:id="214"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215" w:author="Faroxiddin Dadaxanov" w:date="2024-05-22T12:23:00Z">
            <w:rPr>
              <w:rFonts w:eastAsia="Times New Roman" w:cs="Times New Roman"/>
              <w:b/>
              <w:szCs w:val="28"/>
              <w:lang w:val="uz-Cyrl-UZ" w:eastAsia="ru-RU"/>
            </w:rPr>
          </w:rPrChange>
        </w:rPr>
        <w:t>Дастлабки сут аралашмалари</w:t>
      </w:r>
      <w:r w:rsidRPr="00632AE5">
        <w:rPr>
          <w:rFonts w:asciiTheme="minorHAnsi" w:eastAsia="Times New Roman" w:hAnsiTheme="minorHAnsi" w:cstheme="minorHAnsi"/>
          <w:szCs w:val="28"/>
          <w:lang w:val="uz-Cyrl-UZ" w:eastAsia="ru-RU"/>
          <w:rPrChange w:id="216" w:author="Faroxiddin Dadaxanov" w:date="2024-05-22T12:23:00Z">
            <w:rPr>
              <w:rFonts w:eastAsia="Times New Roman" w:cs="Times New Roman"/>
              <w:szCs w:val="28"/>
              <w:lang w:val="uz-Cyrl-UZ" w:eastAsia="ru-RU"/>
            </w:rPr>
          </w:rPrChange>
        </w:rPr>
        <w:t xml:space="preserve"> – мослаштирилган (кимёвий таркибини аёл сутига максимал яқин келтирилган) ёки қисман мослаштирилган (кимёвий таркиби аёл сутига қисман яқин келтирилган) аралашмалар,</w:t>
      </w:r>
      <w:r w:rsidRPr="00632AE5">
        <w:rPr>
          <w:rFonts w:asciiTheme="minorHAnsi" w:hAnsiTheme="minorHAnsi" w:cstheme="minorHAnsi"/>
          <w:szCs w:val="28"/>
          <w:lang w:val="uz-Cyrl-UZ"/>
          <w:rPrChange w:id="217"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218" w:author="Faroxiddin Dadaxanov" w:date="2024-05-22T12:23:00Z">
            <w:rPr>
              <w:rFonts w:eastAsia="Times New Roman" w:cs="Times New Roman"/>
              <w:szCs w:val="28"/>
              <w:lang w:val="uz-Cyrl-UZ" w:eastAsia="ru-RU"/>
            </w:rPr>
          </w:rPrChange>
        </w:rPr>
        <w:t>сигир сути ёки бошқа маҳсулдор ҳайвонларнинг сути асосида ишлаб чиқарилган ва ҳаётнинг дастлабки кунларидан бошлаб олти ойгача болаларни боқиш учун мўлжалланган;</w:t>
      </w:r>
    </w:p>
    <w:p w14:paraId="64D17E1C" w14:textId="77777777"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219" w:author="Faroxiddin Dadaxanov" w:date="2024-05-22T12:23:00Z">
            <w:rPr>
              <w:rFonts w:eastAsia="Times New Roman" w:cs="Times New Roman"/>
              <w:b/>
              <w:bCs/>
              <w:szCs w:val="28"/>
              <w:lang w:val="uz-Cyrl-UZ"/>
            </w:rPr>
          </w:rPrChange>
        </w:rPr>
        <w:pPrChange w:id="220"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221" w:author="Faroxiddin Dadaxanov" w:date="2024-05-22T12:23:00Z">
            <w:rPr>
              <w:rFonts w:cs="Times New Roman"/>
              <w:b/>
              <w:bCs/>
              <w:szCs w:val="28"/>
              <w:lang w:val="uz-Cyrl-UZ"/>
            </w:rPr>
          </w:rPrChange>
        </w:rPr>
        <w:t>ёғсизлантирилган қуруқ сут қолдиқлари</w:t>
      </w:r>
      <w:r w:rsidRPr="00632AE5">
        <w:rPr>
          <w:rFonts w:asciiTheme="minorHAnsi" w:hAnsiTheme="minorHAnsi" w:cstheme="minorHAnsi"/>
          <w:szCs w:val="28"/>
          <w:lang w:val="uz-Cyrl-UZ"/>
          <w:rPrChange w:id="222" w:author="Faroxiddin Dadaxanov" w:date="2024-05-22T12:23:00Z">
            <w:rPr>
              <w:rFonts w:cs="Times New Roman"/>
              <w:szCs w:val="28"/>
              <w:lang w:val="uz-Cyrl-UZ"/>
            </w:rPr>
          </w:rPrChange>
        </w:rPr>
        <w:t xml:space="preserve"> - сутнинг таркибий қисмлари, сут таркибидаги ёғлар ва сувдан мустасно;</w:t>
      </w:r>
    </w:p>
    <w:p w14:paraId="53DFE09F" w14:textId="7142EB92"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223" w:author="Faroxiddin Dadaxanov" w:date="2024-05-22T12:23:00Z">
            <w:rPr>
              <w:rFonts w:eastAsia="Times New Roman" w:cs="Times New Roman"/>
              <w:b/>
              <w:bCs/>
              <w:szCs w:val="28"/>
              <w:lang w:val="uz-Cyrl-UZ"/>
            </w:rPr>
          </w:rPrChange>
        </w:rPr>
        <w:pPrChange w:id="224"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225" w:author="Faroxiddin Dadaxanov" w:date="2024-05-22T12:23:00Z">
            <w:rPr>
              <w:rFonts w:cs="Times New Roman"/>
              <w:b/>
              <w:bCs/>
              <w:szCs w:val="28"/>
              <w:lang w:val="uz-Cyrl-UZ"/>
            </w:rPr>
          </w:rPrChange>
        </w:rPr>
        <w:t>ёш болаларни озиқлантириш учун қуруқ нордон сутли аралашмалар</w:t>
      </w:r>
      <w:r w:rsidRPr="00632AE5">
        <w:rPr>
          <w:rFonts w:asciiTheme="minorHAnsi" w:hAnsiTheme="minorHAnsi" w:cstheme="minorHAnsi"/>
          <w:szCs w:val="28"/>
          <w:lang w:val="uz-Cyrl-UZ"/>
          <w:rPrChange w:id="226" w:author="Faroxiddin Dadaxanov" w:date="2024-05-22T12:23:00Z">
            <w:rPr>
              <w:rFonts w:cs="Times New Roman"/>
              <w:szCs w:val="28"/>
              <w:lang w:val="uz-Cyrl-UZ"/>
            </w:rPr>
          </w:rPrChange>
        </w:rPr>
        <w:t xml:space="preserve"> – сут ма</w:t>
      </w:r>
      <w:r w:rsidR="00BF48D8" w:rsidRPr="00632AE5">
        <w:rPr>
          <w:rFonts w:asciiTheme="minorHAnsi" w:hAnsiTheme="minorHAnsi" w:cstheme="minorHAnsi"/>
          <w:szCs w:val="28"/>
          <w:lang w:val="uz-Cyrl-UZ"/>
          <w:rPrChange w:id="227"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228" w:author="Faroxiddin Dadaxanov" w:date="2024-05-22T12:23:00Z">
            <w:rPr>
              <w:rFonts w:cs="Times New Roman"/>
              <w:szCs w:val="28"/>
              <w:lang w:val="uz-Cyrl-UZ"/>
            </w:rPr>
          </w:rPrChange>
        </w:rPr>
        <w:t xml:space="preserve">сулоти эрта ёшдаги болаларни озиқлантириш учун, нордон сут кислота маҳсулотларини ишлаб чиқариш технологиясига мувофиқ ишлаб чиқарилган, фаол сут нордонлигини (рH) пасайишига ва ачитқи микроорганизмларини ишлатиб сут оқсилларини коагуляциялаш (органик кислоталардан фойдаланмасдан) кейинчалик қуруқ аралашмага тирик ачитқи микроорганизмларни қўшиб ёки қўшмасдан, ушбу </w:t>
      </w:r>
      <w:r w:rsidR="00BF48D8" w:rsidRPr="00632AE5">
        <w:rPr>
          <w:rFonts w:asciiTheme="minorHAnsi" w:hAnsiTheme="minorHAnsi" w:cstheme="minorHAnsi"/>
          <w:szCs w:val="28"/>
          <w:lang w:val="uz-Cyrl-UZ"/>
          <w:rPrChange w:id="229"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230" w:author="Faroxiddin Dadaxanov" w:date="2024-05-22T12:23:00Z">
            <w:rPr>
              <w:rFonts w:cs="Times New Roman"/>
              <w:szCs w:val="28"/>
              <w:lang w:val="uz-Cyrl-UZ"/>
            </w:rPr>
          </w:rPrChange>
        </w:rPr>
        <w:t>ехник регламентнинг</w:t>
      </w:r>
      <w:r w:rsidR="00BF48D8" w:rsidRPr="00632AE5">
        <w:rPr>
          <w:rFonts w:asciiTheme="minorHAnsi" w:hAnsiTheme="minorHAnsi" w:cstheme="minorHAnsi"/>
          <w:szCs w:val="28"/>
          <w:lang w:val="uz-Cyrl-UZ"/>
          <w:rPrChange w:id="231" w:author="Faroxiddin Dadaxanov" w:date="2024-05-22T12:23:00Z">
            <w:rPr>
              <w:rFonts w:cs="Times New Roman"/>
              <w:szCs w:val="28"/>
              <w:lang w:val="uz-Cyrl-UZ"/>
            </w:rPr>
          </w:rPrChange>
        </w:rPr>
        <w:br/>
      </w:r>
      <w:r w:rsidRPr="00632AE5">
        <w:rPr>
          <w:rFonts w:asciiTheme="minorHAnsi" w:hAnsiTheme="minorHAnsi" w:cstheme="minorHAnsi"/>
          <w:szCs w:val="28"/>
          <w:lang w:val="uz-Cyrl-UZ"/>
          <w:rPrChange w:id="232" w:author="Faroxiddin Dadaxanov" w:date="2024-05-22T12:23:00Z">
            <w:rPr>
              <w:rFonts w:cs="Times New Roman"/>
              <w:szCs w:val="28"/>
              <w:lang w:val="uz-Cyrl-UZ"/>
            </w:rPr>
          </w:rPrChange>
        </w:rPr>
        <w:t>2-иловасида кўрсатилган миқдорда;</w:t>
      </w:r>
    </w:p>
    <w:p w14:paraId="4EB9158B" w14:textId="5EA12382"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233" w:author="Faroxiddin Dadaxanov" w:date="2024-05-22T12:23:00Z">
            <w:rPr>
              <w:rFonts w:eastAsia="Times New Roman" w:cs="Times New Roman"/>
              <w:b/>
              <w:bCs/>
              <w:szCs w:val="28"/>
              <w:lang w:val="uz-Cyrl-UZ"/>
            </w:rPr>
          </w:rPrChange>
        </w:rPr>
        <w:pPrChange w:id="234"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235" w:author="Faroxiddin Dadaxanov" w:date="2024-05-22T12:23:00Z">
            <w:rPr>
              <w:rFonts w:eastAsia="Times New Roman" w:cs="Times New Roman"/>
              <w:b/>
              <w:szCs w:val="28"/>
              <w:lang w:val="uz-Cyrl-UZ" w:eastAsia="ru-RU"/>
            </w:rPr>
          </w:rPrChange>
        </w:rPr>
        <w:t xml:space="preserve">Ишлаб чиқариш объектларини давлат рўйхатидан ўтказиш, ишлов берилмаган озиқ - овқат </w:t>
      </w:r>
      <w:commentRangeStart w:id="236"/>
      <w:del w:id="237" w:author="Faroxiddin Dadaxanov" w:date="2023-05-08T14:10:00Z">
        <w:r w:rsidRPr="00632AE5" w:rsidDel="0039364D">
          <w:rPr>
            <w:rFonts w:asciiTheme="minorHAnsi" w:eastAsia="Times New Roman" w:hAnsiTheme="minorHAnsi" w:cstheme="minorHAnsi"/>
            <w:b/>
            <w:strike/>
            <w:szCs w:val="28"/>
            <w:lang w:val="uz-Cyrl-UZ" w:eastAsia="ru-RU"/>
            <w:rPrChange w:id="238" w:author="Faroxiddin Dadaxanov" w:date="2024-05-22T12:23:00Z">
              <w:rPr>
                <w:rFonts w:eastAsia="Times New Roman" w:cs="Times New Roman"/>
                <w:b/>
                <w:szCs w:val="28"/>
                <w:lang w:val="uz-Cyrl-UZ" w:eastAsia="ru-RU"/>
              </w:rPr>
            </w:rPrChange>
          </w:rPr>
          <w:delText>(озиқ - овқат)</w:delText>
        </w:r>
        <w:r w:rsidRPr="00632AE5" w:rsidDel="0039364D">
          <w:rPr>
            <w:rFonts w:asciiTheme="minorHAnsi" w:eastAsia="Times New Roman" w:hAnsiTheme="minorHAnsi" w:cstheme="minorHAnsi"/>
            <w:b/>
            <w:szCs w:val="28"/>
            <w:lang w:val="uz-Cyrl-UZ" w:eastAsia="ru-RU"/>
            <w:rPrChange w:id="239" w:author="Faroxiddin Dadaxanov" w:date="2024-05-22T12:23:00Z">
              <w:rPr>
                <w:rFonts w:eastAsia="Times New Roman" w:cs="Times New Roman"/>
                <w:b/>
                <w:szCs w:val="28"/>
                <w:lang w:val="uz-Cyrl-UZ" w:eastAsia="ru-RU"/>
              </w:rPr>
            </w:rPrChange>
          </w:rPr>
          <w:delText xml:space="preserve"> </w:delText>
        </w:r>
      </w:del>
      <w:commentRangeEnd w:id="236"/>
      <w:r w:rsidR="000478EE" w:rsidRPr="00632AE5">
        <w:rPr>
          <w:rStyle w:val="ae"/>
          <w:rPrChange w:id="240" w:author="Faroxiddin Dadaxanov" w:date="2024-05-22T12:23:00Z">
            <w:rPr>
              <w:rStyle w:val="ae"/>
            </w:rPr>
          </w:rPrChange>
        </w:rPr>
        <w:commentReference w:id="236"/>
      </w:r>
      <w:r w:rsidRPr="00632AE5">
        <w:rPr>
          <w:rFonts w:asciiTheme="minorHAnsi" w:eastAsia="Times New Roman" w:hAnsiTheme="minorHAnsi" w:cstheme="minorHAnsi"/>
          <w:b/>
          <w:szCs w:val="28"/>
          <w:lang w:val="uz-Cyrl-UZ" w:eastAsia="ru-RU"/>
          <w:rPrChange w:id="241" w:author="Faroxiddin Dadaxanov" w:date="2024-05-22T12:23:00Z">
            <w:rPr>
              <w:rFonts w:eastAsia="Times New Roman" w:cs="Times New Roman"/>
              <w:b/>
              <w:szCs w:val="28"/>
              <w:lang w:val="uz-Cyrl-UZ" w:eastAsia="ru-RU"/>
            </w:rPr>
          </w:rPrChange>
        </w:rPr>
        <w:t>хом ашёсини олиш, қайта ишлаш (қайта ишлаш) бўйича фаолиятни амалга оширувчи (бундан буён матнда-ишлаб чиқариш объектларини давлат рўйхатидан ўтказиш)</w:t>
      </w:r>
      <w:r w:rsidRPr="00632AE5">
        <w:rPr>
          <w:rFonts w:asciiTheme="minorHAnsi" w:eastAsia="Times New Roman" w:hAnsiTheme="minorHAnsi" w:cstheme="minorHAnsi"/>
          <w:szCs w:val="28"/>
          <w:lang w:val="uz-Cyrl-UZ" w:eastAsia="ru-RU"/>
          <w:rPrChange w:id="242" w:author="Faroxiddin Dadaxanov" w:date="2024-05-22T12:23:00Z">
            <w:rPr>
              <w:rFonts w:eastAsia="Times New Roman" w:cs="Times New Roman"/>
              <w:szCs w:val="28"/>
              <w:lang w:val="uz-Cyrl-UZ" w:eastAsia="ru-RU"/>
            </w:rPr>
          </w:rPrChange>
        </w:rPr>
        <w:t xml:space="preserve"> - юридик шахс ёки якка тартибдаги тадбиркорни ишлов берилмаган</w:t>
      </w:r>
      <w:r w:rsidRPr="00632AE5">
        <w:rPr>
          <w:rFonts w:asciiTheme="minorHAnsi" w:hAnsiTheme="minorHAnsi" w:cstheme="minorHAnsi"/>
          <w:szCs w:val="28"/>
          <w:lang w:val="uz-Cyrl-UZ"/>
          <w:rPrChange w:id="243" w:author="Faroxiddin Dadaxanov" w:date="2024-05-22T12:23:00Z">
            <w:rPr>
              <w:rFonts w:cs="Times New Roman"/>
              <w:szCs w:val="28"/>
              <w:lang w:val="uz-Cyrl-UZ"/>
            </w:rPr>
          </w:rPrChange>
        </w:rPr>
        <w:t xml:space="preserve"> </w:t>
      </w:r>
      <w:del w:id="244" w:author="Пользователь" w:date="2023-05-05T10:00:00Z">
        <w:r w:rsidRPr="00632AE5" w:rsidDel="000478EE">
          <w:rPr>
            <w:rFonts w:asciiTheme="minorHAnsi" w:eastAsia="Times New Roman" w:hAnsiTheme="minorHAnsi" w:cstheme="minorHAnsi"/>
            <w:szCs w:val="28"/>
            <w:lang w:val="uz-Cyrl-UZ" w:eastAsia="ru-RU"/>
            <w:rPrChange w:id="245" w:author="Faroxiddin Dadaxanov" w:date="2024-05-22T12:23:00Z">
              <w:rPr>
                <w:rFonts w:eastAsia="Times New Roman" w:cs="Times New Roman"/>
                <w:szCs w:val="28"/>
                <w:lang w:val="uz-Cyrl-UZ" w:eastAsia="ru-RU"/>
              </w:rPr>
            </w:rPrChange>
          </w:rPr>
          <w:delText>хайвон</w:delText>
        </w:r>
      </w:del>
      <w:ins w:id="246" w:author="Пользователь" w:date="2023-05-05T10:00:00Z">
        <w:r w:rsidR="000478EE" w:rsidRPr="00632AE5">
          <w:rPr>
            <w:rFonts w:asciiTheme="minorHAnsi" w:eastAsia="Times New Roman" w:hAnsiTheme="minorHAnsi" w:cstheme="minorHAnsi"/>
            <w:szCs w:val="28"/>
            <w:lang w:val="uz-Cyrl-UZ" w:eastAsia="ru-RU"/>
            <w:rPrChange w:id="247" w:author="Faroxiddin Dadaxanov" w:date="2024-05-22T12:23:00Z">
              <w:rPr>
                <w:rFonts w:asciiTheme="minorHAnsi" w:eastAsia="Times New Roman" w:hAnsiTheme="minorHAnsi" w:cstheme="minorHAnsi"/>
                <w:szCs w:val="28"/>
                <w:lang w:val="uz-Cyrl-UZ" w:eastAsia="ru-RU"/>
              </w:rPr>
            </w:rPrChange>
          </w:rPr>
          <w:t>ҳайвон</w:t>
        </w:r>
      </w:ins>
      <w:r w:rsidRPr="00632AE5">
        <w:rPr>
          <w:rFonts w:asciiTheme="minorHAnsi" w:eastAsia="Times New Roman" w:hAnsiTheme="minorHAnsi" w:cstheme="minorHAnsi"/>
          <w:szCs w:val="28"/>
          <w:lang w:val="uz-Cyrl-UZ" w:eastAsia="ru-RU"/>
          <w:rPrChange w:id="248" w:author="Faroxiddin Dadaxanov" w:date="2024-05-22T12:23:00Z">
            <w:rPr>
              <w:rFonts w:eastAsia="Times New Roman" w:cs="Times New Roman"/>
              <w:szCs w:val="28"/>
              <w:lang w:val="uz-Cyrl-UZ" w:eastAsia="ru-RU"/>
            </w:rPr>
          </w:rPrChange>
        </w:rPr>
        <w:t>дан келиб чи</w:t>
      </w:r>
      <w:r w:rsidR="00BF48D8" w:rsidRPr="00632AE5">
        <w:rPr>
          <w:rFonts w:asciiTheme="minorHAnsi" w:eastAsia="Times New Roman" w:hAnsiTheme="minorHAnsi" w:cstheme="minorHAnsi"/>
          <w:szCs w:val="28"/>
          <w:lang w:val="uz-Cyrl-UZ" w:eastAsia="ru-RU"/>
          <w:rPrChange w:id="249" w:author="Faroxiddin Dadaxanov" w:date="2024-05-22T12:23:00Z">
            <w:rPr>
              <w:rFonts w:eastAsia="Times New Roman" w:cs="Times New Roman"/>
              <w:szCs w:val="28"/>
              <w:lang w:val="uz-Cyrl-UZ" w:eastAsia="ru-RU"/>
            </w:rPr>
          </w:rPrChange>
        </w:rPr>
        <w:t>ққ</w:t>
      </w:r>
      <w:r w:rsidRPr="00632AE5">
        <w:rPr>
          <w:rFonts w:asciiTheme="minorHAnsi" w:eastAsia="Times New Roman" w:hAnsiTheme="minorHAnsi" w:cstheme="minorHAnsi"/>
          <w:szCs w:val="28"/>
          <w:lang w:val="uz-Cyrl-UZ" w:eastAsia="ru-RU"/>
          <w:rPrChange w:id="250" w:author="Faroxiddin Dadaxanov" w:date="2024-05-22T12:23:00Z">
            <w:rPr>
              <w:rFonts w:eastAsia="Times New Roman" w:cs="Times New Roman"/>
              <w:szCs w:val="28"/>
              <w:lang w:val="uz-Cyrl-UZ" w:eastAsia="ru-RU"/>
            </w:rPr>
          </w:rPrChange>
        </w:rPr>
        <w:t>ан озиқ-овқат (озиқ-овқат) хом ашёсини олиш, қайта ишлаш (қайта ишлаш) бўйича фаолиятга қабул қилиш;</w:t>
      </w:r>
    </w:p>
    <w:p w14:paraId="2D7C50E9" w14:textId="6275C86E"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251" w:author="Faroxiddin Dadaxanov" w:date="2024-05-22T12:23:00Z">
            <w:rPr>
              <w:rFonts w:eastAsia="Times New Roman" w:cs="Times New Roman"/>
              <w:b/>
              <w:bCs/>
              <w:szCs w:val="28"/>
              <w:lang w:val="uz-Cyrl-UZ"/>
            </w:rPr>
          </w:rPrChange>
        </w:rPr>
        <w:pPrChange w:id="252"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253" w:author="Faroxiddin Dadaxanov" w:date="2024-05-22T12:23:00Z">
            <w:rPr>
              <w:rFonts w:eastAsia="Times New Roman" w:cs="Times New Roman"/>
              <w:b/>
              <w:szCs w:val="28"/>
              <w:lang w:val="uz-Cyrl-UZ" w:eastAsia="ru-RU"/>
            </w:rPr>
          </w:rPrChange>
        </w:rPr>
        <w:t>Импортер -</w:t>
      </w:r>
      <w:r w:rsidRPr="00632AE5">
        <w:rPr>
          <w:rFonts w:asciiTheme="minorHAnsi" w:eastAsia="Times New Roman" w:hAnsiTheme="minorHAnsi" w:cstheme="minorHAnsi"/>
          <w:szCs w:val="28"/>
          <w:lang w:val="uz-Cyrl-UZ" w:eastAsia="ru-RU"/>
          <w:rPrChange w:id="254" w:author="Faroxiddin Dadaxanov" w:date="2024-05-22T12:23:00Z">
            <w:rPr>
              <w:rFonts w:eastAsia="Times New Roman" w:cs="Times New Roman"/>
              <w:szCs w:val="28"/>
              <w:lang w:val="uz-Cyrl-UZ" w:eastAsia="ru-RU"/>
            </w:rPr>
          </w:rPrChange>
        </w:rPr>
        <w:t xml:space="preserve"> Норезидент </w:t>
      </w:r>
      <w:r w:rsidR="00BF48D8" w:rsidRPr="00632AE5">
        <w:rPr>
          <w:rFonts w:asciiTheme="minorHAnsi" w:eastAsia="Times New Roman" w:hAnsiTheme="minorHAnsi" w:cstheme="minorHAnsi"/>
          <w:szCs w:val="28"/>
          <w:lang w:val="uz-Cyrl-UZ" w:eastAsia="ru-RU"/>
          <w:rPrChange w:id="255" w:author="Faroxiddin Dadaxanov" w:date="2024-05-22T12:23:00Z">
            <w:rPr>
              <w:rFonts w:eastAsia="Times New Roman" w:cs="Times New Roman"/>
              <w:szCs w:val="28"/>
              <w:lang w:val="uz-Cyrl-UZ" w:eastAsia="ru-RU"/>
            </w:rPr>
          </w:rPrChange>
        </w:rPr>
        <w:t>Ў</w:t>
      </w:r>
      <w:r w:rsidRPr="00632AE5">
        <w:rPr>
          <w:rFonts w:asciiTheme="minorHAnsi" w:eastAsia="Times New Roman" w:hAnsiTheme="minorHAnsi" w:cstheme="minorHAnsi"/>
          <w:szCs w:val="28"/>
          <w:lang w:val="uz-Cyrl-UZ" w:eastAsia="ru-RU"/>
          <w:rPrChange w:id="256" w:author="Faroxiddin Dadaxanov" w:date="2024-05-22T12:23:00Z">
            <w:rPr>
              <w:rFonts w:eastAsia="Times New Roman" w:cs="Times New Roman"/>
              <w:szCs w:val="28"/>
              <w:lang w:val="uz-Cyrl-UZ" w:eastAsia="ru-RU"/>
            </w:rPr>
          </w:rPrChange>
        </w:rPr>
        <w:t xml:space="preserve">збекистон Республикаси божхона ҳудудида озиқ-овқат маҳсулотларини муомалага киритадиган, норезидент етказиб бериладиган ва бундай маҳсулотларни ушбу </w:t>
      </w:r>
      <w:r w:rsidR="00BF48D8" w:rsidRPr="00632AE5">
        <w:rPr>
          <w:rFonts w:asciiTheme="minorHAnsi" w:eastAsia="Times New Roman" w:hAnsiTheme="minorHAnsi" w:cstheme="minorHAnsi"/>
          <w:szCs w:val="28"/>
          <w:lang w:val="uz-Cyrl-UZ" w:eastAsia="ru-RU"/>
          <w:rPrChange w:id="257" w:author="Faroxiddin Dadaxanov" w:date="2024-05-22T12:23:00Z">
            <w:rPr>
              <w:rFonts w:eastAsia="Times New Roman" w:cs="Times New Roman"/>
              <w:szCs w:val="28"/>
              <w:lang w:val="uz-Cyrl-UZ" w:eastAsia="ru-RU"/>
            </w:rPr>
          </w:rPrChange>
        </w:rPr>
        <w:t>Т</w:t>
      </w:r>
      <w:r w:rsidRPr="00632AE5">
        <w:rPr>
          <w:rFonts w:asciiTheme="minorHAnsi" w:eastAsia="Times New Roman" w:hAnsiTheme="minorHAnsi" w:cstheme="minorHAnsi"/>
          <w:szCs w:val="28"/>
          <w:lang w:val="uz-Cyrl-UZ" w:eastAsia="ru-RU"/>
          <w:rPrChange w:id="258" w:author="Faroxiddin Dadaxanov" w:date="2024-05-22T12:23:00Z">
            <w:rPr>
              <w:rFonts w:eastAsia="Times New Roman" w:cs="Times New Roman"/>
              <w:szCs w:val="28"/>
              <w:lang w:val="uz-Cyrl-UZ" w:eastAsia="ru-RU"/>
            </w:rPr>
          </w:rPrChange>
        </w:rPr>
        <w:t>ехник регламент талабларига мувофиқлиги учун жавобгар шахс;</w:t>
      </w:r>
    </w:p>
    <w:p w14:paraId="1538C533" w14:textId="5CFC1486"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259" w:author="Faroxiddin Dadaxanov" w:date="2024-05-22T12:23:00Z">
            <w:rPr>
              <w:rFonts w:eastAsia="Times New Roman" w:cs="Times New Roman"/>
              <w:b/>
              <w:bCs/>
              <w:szCs w:val="28"/>
              <w:lang w:val="uz-Cyrl-UZ"/>
            </w:rPr>
          </w:rPrChange>
        </w:rPr>
        <w:pPrChange w:id="260"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261" w:author="Faroxiddin Dadaxanov" w:date="2024-05-22T12:23:00Z">
            <w:rPr>
              <w:rFonts w:eastAsia="Times New Roman" w:cs="Times New Roman"/>
              <w:b/>
              <w:szCs w:val="28"/>
              <w:lang w:val="uz-Cyrl-UZ" w:eastAsia="ru-RU"/>
            </w:rPr>
          </w:rPrChange>
        </w:rPr>
        <w:t>Ишлов берилмаган</w:t>
      </w:r>
      <w:r w:rsidRPr="00632AE5">
        <w:rPr>
          <w:rFonts w:asciiTheme="minorHAnsi" w:hAnsiTheme="minorHAnsi" w:cstheme="minorHAnsi"/>
          <w:szCs w:val="28"/>
          <w:lang w:val="uz-Cyrl-UZ"/>
          <w:rPrChange w:id="262"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b/>
          <w:szCs w:val="28"/>
          <w:lang w:val="uz-Cyrl-UZ" w:eastAsia="ru-RU"/>
          <w:rPrChange w:id="263" w:author="Faroxiddin Dadaxanov" w:date="2024-05-22T12:23:00Z">
            <w:rPr>
              <w:rFonts w:eastAsia="Times New Roman" w:cs="Times New Roman"/>
              <w:b/>
              <w:szCs w:val="28"/>
              <w:lang w:val="uz-Cyrl-UZ" w:eastAsia="ru-RU"/>
            </w:rPr>
          </w:rPrChange>
        </w:rPr>
        <w:t>озиқ-овқат маҳсулотлари келиб чиқиши</w:t>
      </w:r>
      <w:r w:rsidRPr="00632AE5">
        <w:rPr>
          <w:rFonts w:asciiTheme="minorHAnsi" w:hAnsiTheme="minorHAnsi" w:cstheme="minorHAnsi"/>
          <w:szCs w:val="28"/>
          <w:lang w:val="uz-Cyrl-UZ"/>
          <w:rPrChange w:id="264" w:author="Faroxiddin Dadaxanov" w:date="2024-05-22T12:23:00Z">
            <w:rPr>
              <w:rFonts w:cs="Times New Roman"/>
              <w:szCs w:val="28"/>
              <w:lang w:val="uz-Cyrl-UZ"/>
            </w:rPr>
          </w:rPrChange>
        </w:rPr>
        <w:t xml:space="preserve"> </w:t>
      </w:r>
      <w:del w:id="265" w:author="Пользователь" w:date="2023-05-05T10:00:00Z">
        <w:r w:rsidRPr="00632AE5" w:rsidDel="000478EE">
          <w:rPr>
            <w:rFonts w:asciiTheme="minorHAnsi" w:eastAsia="Times New Roman" w:hAnsiTheme="minorHAnsi" w:cstheme="minorHAnsi"/>
            <w:b/>
            <w:szCs w:val="28"/>
            <w:lang w:val="uz-Cyrl-UZ" w:eastAsia="ru-RU"/>
            <w:rPrChange w:id="266" w:author="Faroxiddin Dadaxanov" w:date="2024-05-22T12:23:00Z">
              <w:rPr>
                <w:rFonts w:eastAsia="Times New Roman" w:cs="Times New Roman"/>
                <w:b/>
                <w:szCs w:val="28"/>
                <w:lang w:val="uz-Cyrl-UZ" w:eastAsia="ru-RU"/>
              </w:rPr>
            </w:rPrChange>
          </w:rPr>
          <w:delText>хайвон</w:delText>
        </w:r>
      </w:del>
      <w:ins w:id="267" w:author="Пользователь" w:date="2023-05-05T10:00:00Z">
        <w:r w:rsidR="000478EE" w:rsidRPr="00632AE5">
          <w:rPr>
            <w:rFonts w:asciiTheme="minorHAnsi" w:eastAsia="Times New Roman" w:hAnsiTheme="minorHAnsi" w:cstheme="minorHAnsi"/>
            <w:b/>
            <w:szCs w:val="28"/>
            <w:lang w:val="uz-Cyrl-UZ" w:eastAsia="ru-RU"/>
            <w:rPrChange w:id="268" w:author="Faroxiddin Dadaxanov" w:date="2024-05-22T12:23:00Z">
              <w:rPr>
                <w:rFonts w:asciiTheme="minorHAnsi" w:eastAsia="Times New Roman" w:hAnsiTheme="minorHAnsi" w:cstheme="minorHAnsi"/>
                <w:b/>
                <w:szCs w:val="28"/>
                <w:lang w:val="uz-Cyrl-UZ" w:eastAsia="ru-RU"/>
              </w:rPr>
            </w:rPrChange>
          </w:rPr>
          <w:t>ҳайвон</w:t>
        </w:r>
      </w:ins>
      <w:r w:rsidRPr="00632AE5">
        <w:rPr>
          <w:rFonts w:asciiTheme="minorHAnsi" w:eastAsia="Times New Roman" w:hAnsiTheme="minorHAnsi" w:cstheme="minorHAnsi"/>
          <w:b/>
          <w:szCs w:val="28"/>
          <w:lang w:val="uz-Cyrl-UZ" w:eastAsia="ru-RU"/>
          <w:rPrChange w:id="269" w:author="Faroxiddin Dadaxanov" w:date="2024-05-22T12:23:00Z">
            <w:rPr>
              <w:rFonts w:eastAsia="Times New Roman" w:cs="Times New Roman"/>
              <w:b/>
              <w:szCs w:val="28"/>
              <w:lang w:val="uz-Cyrl-UZ" w:eastAsia="ru-RU"/>
            </w:rPr>
          </w:rPrChange>
        </w:rPr>
        <w:t xml:space="preserve">дан- қайта ишлашдан ўтмаган (ишлов бериш) </w:t>
      </w:r>
      <w:r w:rsidRPr="00632AE5">
        <w:rPr>
          <w:rFonts w:asciiTheme="minorHAnsi" w:eastAsia="Times New Roman" w:hAnsiTheme="minorHAnsi" w:cstheme="minorHAnsi"/>
          <w:szCs w:val="28"/>
          <w:lang w:val="uz-Cyrl-UZ" w:eastAsia="ru-RU"/>
          <w:rPrChange w:id="270" w:author="Faroxiddin Dadaxanov" w:date="2024-05-22T12:23:00Z">
            <w:rPr>
              <w:rFonts w:eastAsia="Times New Roman" w:cs="Times New Roman"/>
              <w:szCs w:val="28"/>
              <w:lang w:val="uz-Cyrl-UZ" w:eastAsia="ru-RU"/>
            </w:rPr>
          </w:rPrChange>
        </w:rPr>
        <w:t>– барча турдаги маҳсулдор ҳайвонларнинг тана гўшти</w:t>
      </w:r>
      <w:del w:id="271" w:author="Faroxiddin Dadaxanov" w:date="2023-05-08T14:11:00Z">
        <w:r w:rsidRPr="00632AE5" w:rsidDel="0039364D">
          <w:rPr>
            <w:rFonts w:asciiTheme="minorHAnsi" w:eastAsia="Times New Roman" w:hAnsiTheme="minorHAnsi" w:cstheme="minorHAnsi"/>
            <w:szCs w:val="28"/>
            <w:lang w:val="uz-Cyrl-UZ" w:eastAsia="ru-RU"/>
            <w:rPrChange w:id="272" w:author="Faroxiddin Dadaxanov" w:date="2024-05-22T12:23:00Z">
              <w:rPr>
                <w:rFonts w:eastAsia="Times New Roman" w:cs="Times New Roman"/>
                <w:szCs w:val="28"/>
                <w:lang w:val="uz-Cyrl-UZ" w:eastAsia="ru-RU"/>
              </w:rPr>
            </w:rPrChange>
          </w:rPr>
          <w:delText xml:space="preserve"> </w:delText>
        </w:r>
        <w:commentRangeStart w:id="273"/>
        <w:r w:rsidRPr="00632AE5" w:rsidDel="0039364D">
          <w:rPr>
            <w:rFonts w:asciiTheme="minorHAnsi" w:eastAsia="Times New Roman" w:hAnsiTheme="minorHAnsi" w:cstheme="minorHAnsi"/>
            <w:szCs w:val="28"/>
            <w:lang w:val="uz-Cyrl-UZ" w:eastAsia="ru-RU"/>
            <w:rPrChange w:id="274" w:author="Faroxiddin Dadaxanov" w:date="2024-05-22T12:23:00Z">
              <w:rPr>
                <w:rFonts w:eastAsia="Times New Roman" w:cs="Times New Roman"/>
                <w:szCs w:val="28"/>
                <w:lang w:val="uz-Cyrl-UZ" w:eastAsia="ru-RU"/>
              </w:rPr>
            </w:rPrChange>
          </w:rPr>
          <w:delText>(тана гўшти)</w:delText>
        </w:r>
      </w:del>
      <w:r w:rsidRPr="00632AE5">
        <w:rPr>
          <w:rFonts w:asciiTheme="minorHAnsi" w:eastAsia="Times New Roman" w:hAnsiTheme="minorHAnsi" w:cstheme="minorHAnsi"/>
          <w:szCs w:val="28"/>
          <w:lang w:val="uz-Cyrl-UZ" w:eastAsia="ru-RU"/>
          <w:rPrChange w:id="275" w:author="Faroxiddin Dadaxanov" w:date="2024-05-22T12:23:00Z">
            <w:rPr>
              <w:rFonts w:eastAsia="Times New Roman" w:cs="Times New Roman"/>
              <w:szCs w:val="28"/>
              <w:lang w:val="uz-Cyrl-UZ" w:eastAsia="ru-RU"/>
            </w:rPr>
          </w:rPrChange>
        </w:rPr>
        <w:t xml:space="preserve">, </w:t>
      </w:r>
      <w:commentRangeEnd w:id="273"/>
      <w:r w:rsidR="000478EE" w:rsidRPr="00632AE5">
        <w:rPr>
          <w:rStyle w:val="ae"/>
          <w:rPrChange w:id="276" w:author="Faroxiddin Dadaxanov" w:date="2024-05-22T12:23:00Z">
            <w:rPr>
              <w:rStyle w:val="ae"/>
            </w:rPr>
          </w:rPrChange>
        </w:rPr>
        <w:commentReference w:id="273"/>
      </w:r>
      <w:r w:rsidRPr="00632AE5">
        <w:rPr>
          <w:rFonts w:asciiTheme="minorHAnsi" w:eastAsia="Times New Roman" w:hAnsiTheme="minorHAnsi" w:cstheme="minorHAnsi"/>
          <w:szCs w:val="28"/>
          <w:lang w:val="uz-Cyrl-UZ" w:eastAsia="ru-RU"/>
          <w:rPrChange w:id="277" w:author="Faroxiddin Dadaxanov" w:date="2024-05-22T12:23:00Z">
            <w:rPr>
              <w:rFonts w:eastAsia="Times New Roman" w:cs="Times New Roman"/>
              <w:szCs w:val="28"/>
              <w:lang w:val="uz-Cyrl-UZ" w:eastAsia="ru-RU"/>
            </w:rPr>
          </w:rPrChange>
        </w:rPr>
        <w:t xml:space="preserve">уларнинг қисмлари (шу жумладан, қон </w:t>
      </w:r>
      <w:r w:rsidRPr="00632AE5">
        <w:rPr>
          <w:rFonts w:asciiTheme="minorHAnsi" w:eastAsia="Times New Roman" w:hAnsiTheme="minorHAnsi" w:cstheme="minorHAnsi"/>
          <w:szCs w:val="28"/>
          <w:lang w:val="uz-Cyrl-UZ" w:eastAsia="ru-RU"/>
          <w:rPrChange w:id="278" w:author="Faroxiddin Dadaxanov" w:date="2024-05-22T12:23:00Z">
            <w:rPr>
              <w:rFonts w:eastAsia="Times New Roman" w:cs="Times New Roman"/>
              <w:szCs w:val="28"/>
              <w:lang w:val="uz-Cyrl-UZ" w:eastAsia="ru-RU"/>
            </w:rPr>
          </w:rPrChange>
        </w:rPr>
        <w:lastRenderedPageBreak/>
        <w:t>ва субма</w:t>
      </w:r>
      <w:r w:rsidR="00BF48D8" w:rsidRPr="00632AE5">
        <w:rPr>
          <w:rFonts w:asciiTheme="minorHAnsi" w:eastAsia="Times New Roman" w:hAnsiTheme="minorHAnsi" w:cstheme="minorHAnsi"/>
          <w:szCs w:val="28"/>
          <w:lang w:val="uz-Cyrl-UZ" w:eastAsia="ru-RU"/>
          <w:rPrChange w:id="279"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280" w:author="Faroxiddin Dadaxanov" w:date="2024-05-22T12:23:00Z">
            <w:rPr>
              <w:rFonts w:eastAsia="Times New Roman" w:cs="Times New Roman"/>
              <w:szCs w:val="28"/>
              <w:lang w:val="uz-Cyrl-UZ" w:eastAsia="ru-RU"/>
            </w:rPr>
          </w:rPrChange>
        </w:rPr>
        <w:t>сулот), хом сут, хом ёғсиз сут, хом қаймоқ, асаларичилик маҳсулотлари, тухум ва тухум маҳсулотлари, сув биологик ресурсларини овлаш, аквакультура маҳсулотлари</w:t>
      </w:r>
      <w:r w:rsidR="00BF48D8" w:rsidRPr="00632AE5">
        <w:rPr>
          <w:rFonts w:asciiTheme="minorHAnsi" w:eastAsia="Times New Roman" w:hAnsiTheme="minorHAnsi" w:cstheme="minorHAnsi"/>
          <w:szCs w:val="28"/>
          <w:lang w:val="uz-Cyrl-UZ" w:eastAsia="ru-RU"/>
          <w:rPrChange w:id="281" w:author="Faroxiddin Dadaxanov" w:date="2024-05-22T12:23:00Z">
            <w:rPr>
              <w:rFonts w:eastAsia="Times New Roman" w:cs="Times New Roman"/>
              <w:szCs w:val="28"/>
              <w:lang w:val="uz-Cyrl-UZ" w:eastAsia="ru-RU"/>
            </w:rPr>
          </w:rPrChange>
        </w:rPr>
        <w:t>;</w:t>
      </w:r>
    </w:p>
    <w:p w14:paraId="3DF2051A" w14:textId="42D5DEAD"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282" w:author="Faroxiddin Dadaxanov" w:date="2024-05-22T12:23:00Z">
            <w:rPr>
              <w:rFonts w:eastAsia="Times New Roman" w:cs="Times New Roman"/>
              <w:b/>
              <w:bCs/>
              <w:szCs w:val="28"/>
              <w:lang w:val="uz-Cyrl-UZ"/>
            </w:rPr>
          </w:rPrChange>
        </w:rPr>
        <w:pPrChange w:id="283"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284" w:author="Faroxiddin Dadaxanov" w:date="2024-05-22T12:23:00Z">
            <w:rPr>
              <w:rFonts w:eastAsia="Times New Roman" w:cs="Times New Roman"/>
              <w:b/>
              <w:szCs w:val="28"/>
              <w:lang w:val="uz-Cyrl-UZ" w:eastAsia="ru-RU"/>
            </w:rPr>
          </w:rPrChange>
        </w:rPr>
        <w:t>Ишлов бериш (ишлов бериш)</w:t>
      </w:r>
      <w:r w:rsidRPr="00632AE5">
        <w:rPr>
          <w:rFonts w:asciiTheme="minorHAnsi" w:eastAsia="Times New Roman" w:hAnsiTheme="minorHAnsi" w:cstheme="minorHAnsi"/>
          <w:szCs w:val="28"/>
          <w:lang w:val="uz-Cyrl-UZ" w:eastAsia="ru-RU"/>
          <w:rPrChange w:id="285" w:author="Faroxiddin Dadaxanov" w:date="2024-05-22T12:23:00Z">
            <w:rPr>
              <w:rFonts w:eastAsia="Times New Roman" w:cs="Times New Roman"/>
              <w:szCs w:val="28"/>
              <w:lang w:val="uz-Cyrl-UZ" w:eastAsia="ru-RU"/>
            </w:rPr>
          </w:rPrChange>
        </w:rPr>
        <w:t xml:space="preserve"> – иссиқлик билан ишлов бериш (музлаш ва совутишдан ташқари), дудлаш, консервалаш, етилтириш, ивитиш, тузлаш, қуритиш, </w:t>
      </w:r>
      <w:commentRangeStart w:id="286"/>
      <w:r w:rsidRPr="00632AE5">
        <w:rPr>
          <w:rFonts w:asciiTheme="minorHAnsi" w:eastAsia="Times New Roman" w:hAnsiTheme="minorHAnsi" w:cstheme="minorHAnsi"/>
          <w:szCs w:val="28"/>
          <w:lang w:val="uz-Cyrl-UZ" w:eastAsia="ru-RU"/>
          <w:rPrChange w:id="287" w:author="Faroxiddin Dadaxanov" w:date="2024-05-22T12:23:00Z">
            <w:rPr>
              <w:rFonts w:eastAsia="Times New Roman" w:cs="Times New Roman"/>
              <w:szCs w:val="28"/>
              <w:lang w:val="uz-Cyrl-UZ" w:eastAsia="ru-RU"/>
            </w:rPr>
          </w:rPrChange>
        </w:rPr>
        <w:t>марин</w:t>
      </w:r>
      <w:ins w:id="288" w:author="Faroxiddin Dadaxanov" w:date="2023-05-08T14:11:00Z">
        <w:r w:rsidR="0039364D" w:rsidRPr="00632AE5">
          <w:rPr>
            <w:rFonts w:asciiTheme="minorHAnsi" w:eastAsia="Times New Roman" w:hAnsiTheme="minorHAnsi" w:cstheme="minorHAnsi"/>
            <w:szCs w:val="28"/>
            <w:lang w:val="uz-Cyrl-UZ" w:eastAsia="ru-RU"/>
            <w:rPrChange w:id="289" w:author="Faroxiddin Dadaxanov" w:date="2024-05-22T12:23:00Z">
              <w:rPr>
                <w:rFonts w:asciiTheme="minorHAnsi" w:eastAsia="Times New Roman" w:hAnsiTheme="minorHAnsi" w:cstheme="minorHAnsi"/>
                <w:color w:val="FF0000"/>
                <w:szCs w:val="28"/>
                <w:lang w:eastAsia="ru-RU"/>
              </w:rPr>
            </w:rPrChange>
          </w:rPr>
          <w:t>о</w:t>
        </w:r>
      </w:ins>
      <w:r w:rsidRPr="00632AE5">
        <w:rPr>
          <w:rFonts w:asciiTheme="minorHAnsi" w:eastAsia="Times New Roman" w:hAnsiTheme="minorHAnsi" w:cstheme="minorHAnsi"/>
          <w:szCs w:val="28"/>
          <w:lang w:val="uz-Cyrl-UZ" w:eastAsia="ru-RU"/>
          <w:rPrChange w:id="290" w:author="Faroxiddin Dadaxanov" w:date="2024-05-22T12:23:00Z">
            <w:rPr>
              <w:rFonts w:eastAsia="Times New Roman" w:cs="Times New Roman"/>
              <w:szCs w:val="28"/>
              <w:lang w:val="uz-Cyrl-UZ" w:eastAsia="ru-RU"/>
            </w:rPr>
          </w:rPrChange>
        </w:rPr>
        <w:t xml:space="preserve">вкалаш, </w:t>
      </w:r>
      <w:commentRangeEnd w:id="286"/>
      <w:r w:rsidR="00D04CF8" w:rsidRPr="00632AE5">
        <w:rPr>
          <w:rStyle w:val="ae"/>
          <w:rPrChange w:id="291" w:author="Faroxiddin Dadaxanov" w:date="2024-05-22T12:23:00Z">
            <w:rPr>
              <w:rStyle w:val="ae"/>
            </w:rPr>
          </w:rPrChange>
        </w:rPr>
        <w:commentReference w:id="286"/>
      </w:r>
      <w:r w:rsidRPr="00632AE5">
        <w:rPr>
          <w:rFonts w:asciiTheme="minorHAnsi" w:eastAsia="Times New Roman" w:hAnsiTheme="minorHAnsi" w:cstheme="minorHAnsi"/>
          <w:szCs w:val="28"/>
          <w:lang w:val="uz-Cyrl-UZ" w:eastAsia="ru-RU"/>
          <w:rPrChange w:id="292" w:author="Faroxiddin Dadaxanov" w:date="2024-05-22T12:23:00Z">
            <w:rPr>
              <w:rFonts w:eastAsia="Times New Roman" w:cs="Times New Roman"/>
              <w:szCs w:val="28"/>
              <w:lang w:val="uz-Cyrl-UZ" w:eastAsia="ru-RU"/>
            </w:rPr>
          </w:rPrChange>
        </w:rPr>
        <w:t xml:space="preserve">концентрациялаш, </w:t>
      </w:r>
      <w:commentRangeStart w:id="293"/>
      <w:r w:rsidRPr="00632AE5">
        <w:rPr>
          <w:rFonts w:asciiTheme="minorHAnsi" w:eastAsia="Times New Roman" w:hAnsiTheme="minorHAnsi" w:cstheme="minorHAnsi"/>
          <w:szCs w:val="28"/>
          <w:lang w:val="uz-Cyrl-UZ" w:eastAsia="ru-RU"/>
          <w:rPrChange w:id="294" w:author="Faroxiddin Dadaxanov" w:date="2024-05-22T12:23:00Z">
            <w:rPr>
              <w:rFonts w:eastAsia="Times New Roman" w:cs="Times New Roman"/>
              <w:szCs w:val="28"/>
              <w:lang w:val="uz-Cyrl-UZ" w:eastAsia="ru-RU"/>
            </w:rPr>
          </w:rPrChange>
        </w:rPr>
        <w:t>экстрак</w:t>
      </w:r>
      <w:ins w:id="295" w:author="Faroxiddin Dadaxanov" w:date="2023-05-08T14:11:00Z">
        <w:r w:rsidR="0039364D" w:rsidRPr="00632AE5">
          <w:rPr>
            <w:rFonts w:asciiTheme="minorHAnsi" w:eastAsia="Times New Roman" w:hAnsiTheme="minorHAnsi" w:cstheme="minorHAnsi"/>
            <w:szCs w:val="28"/>
            <w:lang w:val="uz-Cyrl-UZ" w:eastAsia="ru-RU"/>
            <w:rPrChange w:id="296" w:author="Faroxiddin Dadaxanov" w:date="2024-05-22T12:23:00Z">
              <w:rPr>
                <w:rFonts w:asciiTheme="minorHAnsi" w:eastAsia="Times New Roman" w:hAnsiTheme="minorHAnsi" w:cstheme="minorHAnsi"/>
                <w:szCs w:val="28"/>
                <w:lang w:val="uz-Cyrl-UZ" w:eastAsia="ru-RU"/>
              </w:rPr>
            </w:rPrChange>
          </w:rPr>
          <w:t>ц</w:t>
        </w:r>
      </w:ins>
      <w:del w:id="297" w:author="Пользователь" w:date="2023-05-05T10:03:00Z">
        <w:r w:rsidRPr="00632AE5" w:rsidDel="00D04CF8">
          <w:rPr>
            <w:rFonts w:asciiTheme="minorHAnsi" w:eastAsia="Times New Roman" w:hAnsiTheme="minorHAnsi" w:cstheme="minorHAnsi"/>
            <w:szCs w:val="28"/>
            <w:lang w:val="uz-Cyrl-UZ" w:eastAsia="ru-RU"/>
            <w:rPrChange w:id="298" w:author="Faroxiddin Dadaxanov" w:date="2024-05-22T12:23:00Z">
              <w:rPr>
                <w:rFonts w:eastAsia="Times New Roman" w:cs="Times New Roman"/>
                <w:szCs w:val="28"/>
                <w:lang w:val="uz-Cyrl-UZ" w:eastAsia="ru-RU"/>
              </w:rPr>
            </w:rPrChange>
          </w:rPr>
          <w:delText>с</w:delText>
        </w:r>
      </w:del>
      <w:r w:rsidRPr="00632AE5">
        <w:rPr>
          <w:rFonts w:asciiTheme="minorHAnsi" w:eastAsia="Times New Roman" w:hAnsiTheme="minorHAnsi" w:cstheme="minorHAnsi"/>
          <w:szCs w:val="28"/>
          <w:lang w:val="uz-Cyrl-UZ" w:eastAsia="ru-RU"/>
          <w:rPrChange w:id="299" w:author="Faroxiddin Dadaxanov" w:date="2024-05-22T12:23:00Z">
            <w:rPr>
              <w:rFonts w:eastAsia="Times New Roman" w:cs="Times New Roman"/>
              <w:szCs w:val="28"/>
              <w:lang w:val="uz-Cyrl-UZ" w:eastAsia="ru-RU"/>
            </w:rPr>
          </w:rPrChange>
        </w:rPr>
        <w:t>иялаш</w:t>
      </w:r>
      <w:commentRangeEnd w:id="293"/>
      <w:r w:rsidR="00D04CF8" w:rsidRPr="00632AE5">
        <w:rPr>
          <w:rStyle w:val="ae"/>
          <w:rPrChange w:id="300" w:author="Faroxiddin Dadaxanov" w:date="2024-05-22T12:23:00Z">
            <w:rPr>
              <w:rStyle w:val="ae"/>
            </w:rPr>
          </w:rPrChange>
        </w:rPr>
        <w:commentReference w:id="293"/>
      </w:r>
      <w:del w:id="301" w:author="Faroxiddin Dadaxanov" w:date="2023-05-08T14:11:00Z">
        <w:r w:rsidRPr="00632AE5" w:rsidDel="0039364D">
          <w:rPr>
            <w:rFonts w:asciiTheme="minorHAnsi" w:eastAsia="Times New Roman" w:hAnsiTheme="minorHAnsi" w:cstheme="minorHAnsi"/>
            <w:szCs w:val="28"/>
            <w:lang w:val="uz-Cyrl-UZ" w:eastAsia="ru-RU"/>
            <w:rPrChange w:id="302" w:author="Faroxiddin Dadaxanov" w:date="2024-05-22T12:23:00Z">
              <w:rPr>
                <w:rFonts w:eastAsia="Times New Roman" w:cs="Times New Roman"/>
                <w:szCs w:val="28"/>
                <w:lang w:val="uz-Cyrl-UZ" w:eastAsia="ru-RU"/>
              </w:rPr>
            </w:rPrChange>
          </w:rPr>
          <w:delText>, екструзиялаш</w:delText>
        </w:r>
      </w:del>
      <w:r w:rsidRPr="00632AE5">
        <w:rPr>
          <w:rFonts w:asciiTheme="minorHAnsi" w:eastAsia="Times New Roman" w:hAnsiTheme="minorHAnsi" w:cstheme="minorHAnsi"/>
          <w:szCs w:val="28"/>
          <w:lang w:val="uz-Cyrl-UZ" w:eastAsia="ru-RU"/>
          <w:rPrChange w:id="303" w:author="Faroxiddin Dadaxanov" w:date="2024-05-22T12:23:00Z">
            <w:rPr>
              <w:rFonts w:eastAsia="Times New Roman" w:cs="Times New Roman"/>
              <w:szCs w:val="28"/>
              <w:lang w:val="uz-Cyrl-UZ" w:eastAsia="ru-RU"/>
            </w:rPr>
          </w:rPrChange>
        </w:rPr>
        <w:t xml:space="preserve"> ёки бу жараёнларнинг бирл</w:t>
      </w:r>
      <w:r w:rsidR="008C68F2" w:rsidRPr="00632AE5">
        <w:rPr>
          <w:rFonts w:asciiTheme="minorHAnsi" w:eastAsia="Times New Roman" w:hAnsiTheme="minorHAnsi" w:cstheme="minorHAnsi"/>
          <w:szCs w:val="28"/>
          <w:lang w:val="uz-Cyrl-UZ" w:eastAsia="ru-RU"/>
          <w:rPrChange w:id="304" w:author="Faroxiddin Dadaxanov" w:date="2024-05-22T12:23:00Z">
            <w:rPr>
              <w:rFonts w:eastAsia="Times New Roman" w:cs="Times New Roman"/>
              <w:szCs w:val="28"/>
              <w:lang w:val="uz-Cyrl-UZ" w:eastAsia="ru-RU"/>
            </w:rPr>
          </w:rPrChange>
        </w:rPr>
        <w:t>аш</w:t>
      </w:r>
      <w:r w:rsidRPr="00632AE5">
        <w:rPr>
          <w:rFonts w:asciiTheme="minorHAnsi" w:eastAsia="Times New Roman" w:hAnsiTheme="minorHAnsi" w:cstheme="minorHAnsi"/>
          <w:szCs w:val="28"/>
          <w:lang w:val="uz-Cyrl-UZ" w:eastAsia="ru-RU"/>
          <w:rPrChange w:id="305" w:author="Faroxiddin Dadaxanov" w:date="2024-05-22T12:23:00Z">
            <w:rPr>
              <w:rFonts w:eastAsia="Times New Roman" w:cs="Times New Roman"/>
              <w:szCs w:val="28"/>
              <w:lang w:val="uz-Cyrl-UZ" w:eastAsia="ru-RU"/>
            </w:rPr>
          </w:rPrChange>
        </w:rPr>
        <w:t>тириш;</w:t>
      </w:r>
    </w:p>
    <w:p w14:paraId="08BA8C8B" w14:textId="1614B4CA"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306" w:author="Faroxiddin Dadaxanov" w:date="2024-05-22T12:23:00Z">
            <w:rPr>
              <w:rFonts w:eastAsia="Times New Roman" w:cs="Times New Roman"/>
              <w:b/>
              <w:bCs/>
              <w:szCs w:val="28"/>
              <w:lang w:val="uz-Cyrl-UZ"/>
            </w:rPr>
          </w:rPrChange>
        </w:rPr>
        <w:pPrChange w:id="307"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308" w:author="Faroxiddin Dadaxanov" w:date="2024-05-22T12:23:00Z">
            <w:rPr>
              <w:rFonts w:eastAsia="Times New Roman" w:cs="Times New Roman"/>
              <w:b/>
              <w:szCs w:val="28"/>
              <w:lang w:val="uz-Cyrl-UZ" w:eastAsia="ru-RU"/>
            </w:rPr>
          </w:rPrChange>
        </w:rPr>
        <w:t>Ихтисослашган озиқ-овқат маҳсулотлари</w:t>
      </w:r>
      <w:r w:rsidRPr="00632AE5">
        <w:rPr>
          <w:rFonts w:asciiTheme="minorHAnsi" w:eastAsia="Times New Roman" w:hAnsiTheme="minorHAnsi" w:cstheme="minorHAnsi"/>
          <w:szCs w:val="28"/>
          <w:lang w:val="uz-Cyrl-UZ" w:eastAsia="ru-RU"/>
          <w:rPrChange w:id="309" w:author="Faroxiddin Dadaxanov" w:date="2024-05-22T12:23:00Z">
            <w:rPr>
              <w:rFonts w:eastAsia="Times New Roman" w:cs="Times New Roman"/>
              <w:szCs w:val="28"/>
              <w:lang w:val="uz-Cyrl-UZ" w:eastAsia="ru-RU"/>
            </w:rPr>
          </w:rPrChange>
        </w:rPr>
        <w:t xml:space="preserve"> – таркиби ва (ёки) ало</w:t>
      </w:r>
      <w:r w:rsidR="008C68F2" w:rsidRPr="00632AE5">
        <w:rPr>
          <w:rFonts w:asciiTheme="minorHAnsi" w:eastAsia="Times New Roman" w:hAnsiTheme="minorHAnsi" w:cstheme="minorHAnsi"/>
          <w:szCs w:val="28"/>
          <w:lang w:val="uz-Cyrl-UZ" w:eastAsia="ru-RU"/>
          <w:rPrChange w:id="310"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11" w:author="Faroxiddin Dadaxanov" w:date="2024-05-22T12:23:00Z">
            <w:rPr>
              <w:rFonts w:eastAsia="Times New Roman" w:cs="Times New Roman"/>
              <w:szCs w:val="28"/>
              <w:lang w:val="uz-Cyrl-UZ" w:eastAsia="ru-RU"/>
            </w:rPr>
          </w:rPrChange>
        </w:rPr>
        <w:t>ида моддалар ёки барча моддалар ва компонентларни нисбати ва (ёки) ўзгартирилган таркиби ва (ёки) ало</w:t>
      </w:r>
      <w:r w:rsidR="008C68F2" w:rsidRPr="00632AE5">
        <w:rPr>
          <w:rFonts w:asciiTheme="minorHAnsi" w:eastAsia="Times New Roman" w:hAnsiTheme="minorHAnsi" w:cstheme="minorHAnsi"/>
          <w:szCs w:val="28"/>
          <w:lang w:val="uz-Cyrl-UZ" w:eastAsia="ru-RU"/>
          <w:rPrChange w:id="312"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13" w:author="Faroxiddin Dadaxanov" w:date="2024-05-22T12:23:00Z">
            <w:rPr>
              <w:rFonts w:eastAsia="Times New Roman" w:cs="Times New Roman"/>
              <w:szCs w:val="28"/>
              <w:lang w:val="uz-Cyrl-UZ" w:eastAsia="ru-RU"/>
            </w:rPr>
          </w:rPrChange>
        </w:rPr>
        <w:t>ида моддаларни нисбати уларнинг табиий таркиби бундай озиқ-овқат маҳсулотларига ва уларнинг таркибига аввалдан йўқ бўлган табиий моддалар ёки компонентлар (озиқавий қўшимчалар ва хушбуйлардан ташқари) ва (ёки) тайёрловчи уларни даволовчи ва (ёки) профилактик хусусиятлари, ва хавфсиз ушбу ма</w:t>
      </w:r>
      <w:r w:rsidR="008C68F2" w:rsidRPr="00632AE5">
        <w:rPr>
          <w:rFonts w:asciiTheme="minorHAnsi" w:eastAsia="Times New Roman" w:hAnsiTheme="minorHAnsi" w:cstheme="minorHAnsi"/>
          <w:szCs w:val="28"/>
          <w:lang w:val="uz-Cyrl-UZ" w:eastAsia="ru-RU"/>
          <w:rPrChange w:id="314"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15" w:author="Faroxiddin Dadaxanov" w:date="2024-05-22T12:23:00Z">
            <w:rPr>
              <w:rFonts w:eastAsia="Times New Roman" w:cs="Times New Roman"/>
              <w:szCs w:val="28"/>
              <w:lang w:val="uz-Cyrl-UZ" w:eastAsia="ru-RU"/>
            </w:rPr>
          </w:rPrChange>
        </w:rPr>
        <w:t>сулотни ало</w:t>
      </w:r>
      <w:r w:rsidR="008C68F2" w:rsidRPr="00632AE5">
        <w:rPr>
          <w:rFonts w:asciiTheme="minorHAnsi" w:eastAsia="Times New Roman" w:hAnsiTheme="minorHAnsi" w:cstheme="minorHAnsi"/>
          <w:szCs w:val="28"/>
          <w:lang w:val="uz-Cyrl-UZ" w:eastAsia="ru-RU"/>
          <w:rPrChange w:id="316"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17" w:author="Faroxiddin Dadaxanov" w:date="2024-05-22T12:23:00Z">
            <w:rPr>
              <w:rFonts w:eastAsia="Times New Roman" w:cs="Times New Roman"/>
              <w:szCs w:val="28"/>
              <w:lang w:val="uz-Cyrl-UZ" w:eastAsia="ru-RU"/>
            </w:rPr>
          </w:rPrChange>
        </w:rPr>
        <w:t>ида категория одамлар томонидан истеъмол қилиш мақсадига мўлжалланган;</w:t>
      </w:r>
    </w:p>
    <w:p w14:paraId="77AE58A8" w14:textId="3CE4F9EC"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318" w:author="Faroxiddin Dadaxanov" w:date="2024-05-22T12:23:00Z">
            <w:rPr>
              <w:rFonts w:eastAsia="Times New Roman" w:cs="Times New Roman"/>
              <w:b/>
              <w:bCs/>
              <w:szCs w:val="28"/>
              <w:lang w:val="uz-Cyrl-UZ"/>
            </w:rPr>
          </w:rPrChange>
        </w:rPr>
        <w:pPrChange w:id="319"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bCs/>
          <w:szCs w:val="28"/>
          <w:lang w:val="uz-Cyrl-UZ" w:eastAsia="ru-RU"/>
          <w:rPrChange w:id="320" w:author="Faroxiddin Dadaxanov" w:date="2024-05-22T12:23:00Z">
            <w:rPr>
              <w:rFonts w:eastAsia="Times New Roman" w:cs="Times New Roman"/>
              <w:b/>
              <w:bCs/>
              <w:szCs w:val="28"/>
              <w:lang w:val="uz-Cyrl-UZ" w:eastAsia="ru-RU"/>
            </w:rPr>
          </w:rPrChange>
        </w:rPr>
        <w:t>иккиламчи сут хом</w:t>
      </w:r>
      <w:r w:rsidR="008C68F2" w:rsidRPr="00632AE5">
        <w:rPr>
          <w:rFonts w:asciiTheme="minorHAnsi" w:eastAsia="Times New Roman" w:hAnsiTheme="minorHAnsi" w:cstheme="minorHAnsi"/>
          <w:b/>
          <w:bCs/>
          <w:szCs w:val="28"/>
          <w:lang w:val="uz-Cyrl-UZ" w:eastAsia="ru-RU"/>
          <w:rPrChange w:id="321" w:author="Faroxiddin Dadaxanov" w:date="2024-05-22T12:23:00Z">
            <w:rPr>
              <w:rFonts w:eastAsia="Times New Roman" w:cs="Times New Roman"/>
              <w:b/>
              <w:bCs/>
              <w:szCs w:val="28"/>
              <w:lang w:val="uz-Cyrl-UZ" w:eastAsia="ru-RU"/>
            </w:rPr>
          </w:rPrChange>
        </w:rPr>
        <w:t xml:space="preserve"> </w:t>
      </w:r>
      <w:r w:rsidRPr="00632AE5">
        <w:rPr>
          <w:rFonts w:asciiTheme="minorHAnsi" w:eastAsia="Times New Roman" w:hAnsiTheme="minorHAnsi" w:cstheme="minorHAnsi"/>
          <w:b/>
          <w:bCs/>
          <w:szCs w:val="28"/>
          <w:lang w:val="uz-Cyrl-UZ" w:eastAsia="ru-RU"/>
          <w:rPrChange w:id="322" w:author="Faroxiddin Dadaxanov" w:date="2024-05-22T12:23:00Z">
            <w:rPr>
              <w:rFonts w:eastAsia="Times New Roman" w:cs="Times New Roman"/>
              <w:b/>
              <w:bCs/>
              <w:szCs w:val="28"/>
              <w:lang w:val="uz-Cyrl-UZ" w:eastAsia="ru-RU"/>
            </w:rPr>
          </w:rPrChange>
        </w:rPr>
        <w:t>ашёси</w:t>
      </w:r>
      <w:r w:rsidRPr="00632AE5">
        <w:rPr>
          <w:rFonts w:asciiTheme="minorHAnsi" w:eastAsia="Times New Roman" w:hAnsiTheme="minorHAnsi" w:cstheme="minorHAnsi"/>
          <w:szCs w:val="28"/>
          <w:lang w:val="uz-Cyrl-UZ" w:eastAsia="ru-RU"/>
          <w:rPrChange w:id="323" w:author="Faroxiddin Dadaxanov" w:date="2024-05-22T12:23:00Z">
            <w:rPr>
              <w:rFonts w:eastAsia="Times New Roman" w:cs="Times New Roman"/>
              <w:szCs w:val="28"/>
              <w:lang w:val="uz-Cyrl-UZ" w:eastAsia="ru-RU"/>
            </w:rPr>
          </w:rPrChange>
        </w:rPr>
        <w:t xml:space="preserve"> – қайта ишланган сутдан ажралган ма</w:t>
      </w:r>
      <w:r w:rsidR="008C68F2" w:rsidRPr="00632AE5">
        <w:rPr>
          <w:rFonts w:asciiTheme="minorHAnsi" w:eastAsia="Times New Roman" w:hAnsiTheme="minorHAnsi" w:cstheme="minorHAnsi"/>
          <w:szCs w:val="28"/>
          <w:lang w:val="uz-Cyrl-UZ" w:eastAsia="ru-RU"/>
          <w:rPrChange w:id="324"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25" w:author="Faroxiddin Dadaxanov" w:date="2024-05-22T12:23:00Z">
            <w:rPr>
              <w:rFonts w:eastAsia="Times New Roman" w:cs="Times New Roman"/>
              <w:szCs w:val="28"/>
              <w:lang w:val="uz-Cyrl-UZ" w:eastAsia="ru-RU"/>
            </w:rPr>
          </w:rPrChange>
        </w:rPr>
        <w:t>сулот, сут асосли ма</w:t>
      </w:r>
      <w:r w:rsidR="008C68F2" w:rsidRPr="00632AE5">
        <w:rPr>
          <w:rFonts w:asciiTheme="minorHAnsi" w:eastAsia="Times New Roman" w:hAnsiTheme="minorHAnsi" w:cstheme="minorHAnsi"/>
          <w:szCs w:val="28"/>
          <w:lang w:val="uz-Cyrl-UZ" w:eastAsia="ru-RU"/>
          <w:rPrChange w:id="326"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27" w:author="Faroxiddin Dadaxanov" w:date="2024-05-22T12:23:00Z">
            <w:rPr>
              <w:rFonts w:eastAsia="Times New Roman" w:cs="Times New Roman"/>
              <w:szCs w:val="28"/>
              <w:lang w:val="uz-Cyrl-UZ" w:eastAsia="ru-RU"/>
            </w:rPr>
          </w:rPrChange>
        </w:rPr>
        <w:t>сулот, сут таркибли ма</w:t>
      </w:r>
      <w:r w:rsidR="008C68F2" w:rsidRPr="00632AE5">
        <w:rPr>
          <w:rFonts w:asciiTheme="minorHAnsi" w:eastAsia="Times New Roman" w:hAnsiTheme="minorHAnsi" w:cstheme="minorHAnsi"/>
          <w:szCs w:val="28"/>
          <w:lang w:val="uz-Cyrl-UZ" w:eastAsia="ru-RU"/>
          <w:rPrChange w:id="328"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29" w:author="Faroxiddin Dadaxanov" w:date="2024-05-22T12:23:00Z">
            <w:rPr>
              <w:rFonts w:eastAsia="Times New Roman" w:cs="Times New Roman"/>
              <w:szCs w:val="28"/>
              <w:lang w:val="uz-Cyrl-UZ" w:eastAsia="ru-RU"/>
            </w:rPr>
          </w:rPrChange>
        </w:rPr>
        <w:t>сулот, сут таркибли сут ёғи</w:t>
      </w:r>
      <w:del w:id="330" w:author="Faroxiddin Dadaxanov" w:date="2023-05-11T17:10:00Z">
        <w:r w:rsidRPr="00632AE5" w:rsidDel="00C06951">
          <w:rPr>
            <w:rFonts w:asciiTheme="minorHAnsi" w:eastAsia="Times New Roman" w:hAnsiTheme="minorHAnsi" w:cstheme="minorHAnsi"/>
            <w:strike/>
            <w:szCs w:val="28"/>
            <w:lang w:val="uz-Cyrl-UZ" w:eastAsia="ru-RU"/>
            <w:rPrChange w:id="331" w:author="Faroxiddin Dadaxanov" w:date="2024-05-22T12:23:00Z">
              <w:rPr>
                <w:rFonts w:eastAsia="Times New Roman" w:cs="Times New Roman"/>
                <w:szCs w:val="28"/>
                <w:lang w:val="uz-Cyrl-UZ" w:eastAsia="ru-RU"/>
              </w:rPr>
            </w:rPrChange>
          </w:rPr>
          <w:delText>ни</w:delText>
        </w:r>
      </w:del>
      <w:r w:rsidRPr="00632AE5">
        <w:rPr>
          <w:rFonts w:asciiTheme="minorHAnsi" w:eastAsia="Times New Roman" w:hAnsiTheme="minorHAnsi" w:cstheme="minorHAnsi"/>
          <w:szCs w:val="28"/>
          <w:lang w:val="uz-Cyrl-UZ" w:eastAsia="ru-RU"/>
          <w:rPrChange w:id="332" w:author="Faroxiddin Dadaxanov" w:date="2024-05-22T12:23:00Z">
            <w:rPr>
              <w:rFonts w:eastAsia="Times New Roman" w:cs="Times New Roman"/>
              <w:szCs w:val="28"/>
              <w:lang w:val="uz-Cyrl-UZ" w:eastAsia="ru-RU"/>
            </w:rPr>
          </w:rPrChange>
        </w:rPr>
        <w:t xml:space="preserve"> ўрнини босувчи қисман ўзига хос хусусиятлари ёки истеъмол хусусиятлари йўқолган ма</w:t>
      </w:r>
      <w:r w:rsidR="008C68F2" w:rsidRPr="00632AE5">
        <w:rPr>
          <w:rFonts w:asciiTheme="minorHAnsi" w:eastAsia="Times New Roman" w:hAnsiTheme="minorHAnsi" w:cstheme="minorHAnsi"/>
          <w:szCs w:val="28"/>
          <w:lang w:val="uz-Cyrl-UZ" w:eastAsia="ru-RU"/>
          <w:rPrChange w:id="333"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34" w:author="Faroxiddin Dadaxanov" w:date="2024-05-22T12:23:00Z">
            <w:rPr>
              <w:rFonts w:eastAsia="Times New Roman" w:cs="Times New Roman"/>
              <w:szCs w:val="28"/>
              <w:lang w:val="uz-Cyrl-UZ" w:eastAsia="ru-RU"/>
            </w:rPr>
          </w:rPrChange>
        </w:rPr>
        <w:t>сулот (шу жумладан ма</w:t>
      </w:r>
      <w:r w:rsidR="008C68F2" w:rsidRPr="00632AE5">
        <w:rPr>
          <w:rFonts w:asciiTheme="minorHAnsi" w:eastAsia="Times New Roman" w:hAnsiTheme="minorHAnsi" w:cstheme="minorHAnsi"/>
          <w:szCs w:val="28"/>
          <w:lang w:val="uz-Cyrl-UZ" w:eastAsia="ru-RU"/>
          <w:rPrChange w:id="335"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36" w:author="Faroxiddin Dadaxanov" w:date="2024-05-22T12:23:00Z">
            <w:rPr>
              <w:rFonts w:eastAsia="Times New Roman" w:cs="Times New Roman"/>
              <w:szCs w:val="28"/>
              <w:lang w:val="uz-Cyrl-UZ" w:eastAsia="ru-RU"/>
            </w:rPr>
          </w:rPrChange>
        </w:rPr>
        <w:t>сулотлар, яроқлилик муддати давомида қайтариб олинган,</w:t>
      </w:r>
      <w:r w:rsidRPr="00632AE5">
        <w:rPr>
          <w:rFonts w:asciiTheme="minorHAnsi" w:hAnsiTheme="minorHAnsi" w:cstheme="minorHAnsi"/>
          <w:szCs w:val="28"/>
          <w:lang w:val="uz-Cyrl-UZ"/>
          <w:rPrChange w:id="337"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338" w:author="Faroxiddin Dadaxanov" w:date="2024-05-22T12:23:00Z">
            <w:rPr>
              <w:rFonts w:eastAsia="Times New Roman" w:cs="Times New Roman"/>
              <w:szCs w:val="28"/>
              <w:lang w:val="uz-Cyrl-UZ" w:eastAsia="ru-RU"/>
            </w:rPr>
          </w:rPrChange>
        </w:rPr>
        <w:t>озиқ-овқат хом ашёси хавфсизлигига қўйиладиган талабларига мос келадиган), қайта ишлашдан кейин фойдаланиш учун мўлжалланган маҳсулот;</w:t>
      </w:r>
    </w:p>
    <w:p w14:paraId="768C0CA7" w14:textId="7513162E"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339" w:author="Faroxiddin Dadaxanov" w:date="2024-05-22T12:23:00Z">
            <w:rPr>
              <w:rFonts w:eastAsia="Times New Roman" w:cs="Times New Roman"/>
              <w:b/>
              <w:bCs/>
              <w:szCs w:val="28"/>
              <w:lang w:val="uz-Cyrl-UZ"/>
            </w:rPr>
          </w:rPrChange>
        </w:rPr>
        <w:pPrChange w:id="340"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341" w:author="Faroxiddin Dadaxanov" w:date="2024-05-22T12:23:00Z">
            <w:rPr>
              <w:rFonts w:eastAsia="Times New Roman" w:cs="Times New Roman"/>
              <w:b/>
              <w:szCs w:val="28"/>
              <w:lang w:val="uz-Cyrl-UZ" w:eastAsia="ru-RU"/>
            </w:rPr>
          </w:rPrChange>
        </w:rPr>
        <w:t>Кейинги сут аралашмалари</w:t>
      </w:r>
      <w:r w:rsidRPr="00632AE5">
        <w:rPr>
          <w:rFonts w:asciiTheme="minorHAnsi" w:eastAsia="Times New Roman" w:hAnsiTheme="minorHAnsi" w:cstheme="minorHAnsi"/>
          <w:szCs w:val="28"/>
          <w:lang w:val="uz-Cyrl-UZ" w:eastAsia="ru-RU"/>
          <w:rPrChange w:id="342" w:author="Faroxiddin Dadaxanov" w:date="2024-05-22T12:23:00Z">
            <w:rPr>
              <w:rFonts w:eastAsia="Times New Roman" w:cs="Times New Roman"/>
              <w:szCs w:val="28"/>
              <w:lang w:val="uz-Cyrl-UZ" w:eastAsia="ru-RU"/>
            </w:rPr>
          </w:rPrChange>
        </w:rPr>
        <w:t xml:space="preserve"> – сигир сути ёки бошқа маҳсулдор ҳайвонларнинг сути асосида ишлаб чиқарилган аралашмалар (аёл сутига кимёвий таркибини максимал яқинлаштириш) ёки қисман мослаштирилган (аёл сутига кимёвий таркибини қисман яқинлаштирилган) ва қўшимча озу</w:t>
      </w:r>
      <w:r w:rsidR="008C68F2" w:rsidRPr="00632AE5">
        <w:rPr>
          <w:rFonts w:asciiTheme="minorHAnsi" w:eastAsia="Times New Roman" w:hAnsiTheme="minorHAnsi" w:cstheme="minorHAnsi"/>
          <w:szCs w:val="28"/>
          <w:lang w:val="uz-Cyrl-UZ" w:eastAsia="ru-RU"/>
          <w:rPrChange w:id="343" w:author="Faroxiddin Dadaxanov" w:date="2024-05-22T12:23:00Z">
            <w:rPr>
              <w:rFonts w:eastAsia="Times New Roman" w:cs="Times New Roman"/>
              <w:szCs w:val="28"/>
              <w:lang w:val="uz-Cyrl-UZ" w:eastAsia="ru-RU"/>
            </w:rPr>
          </w:rPrChange>
        </w:rPr>
        <w:t>қ</w:t>
      </w:r>
      <w:r w:rsidRPr="00632AE5">
        <w:rPr>
          <w:rFonts w:asciiTheme="minorHAnsi" w:eastAsia="Times New Roman" w:hAnsiTheme="minorHAnsi" w:cstheme="minorHAnsi"/>
          <w:szCs w:val="28"/>
          <w:lang w:val="uz-Cyrl-UZ" w:eastAsia="ru-RU"/>
          <w:rPrChange w:id="344" w:author="Faroxiddin Dadaxanov" w:date="2024-05-22T12:23:00Z">
            <w:rPr>
              <w:rFonts w:eastAsia="Times New Roman" w:cs="Times New Roman"/>
              <w:szCs w:val="28"/>
              <w:lang w:val="uz-Cyrl-UZ" w:eastAsia="ru-RU"/>
            </w:rPr>
          </w:rPrChange>
        </w:rPr>
        <w:t>а билан биргаликда олти ойликдан катта болаларни озу</w:t>
      </w:r>
      <w:r w:rsidR="008C68F2" w:rsidRPr="00632AE5">
        <w:rPr>
          <w:rFonts w:asciiTheme="minorHAnsi" w:eastAsia="Times New Roman" w:hAnsiTheme="minorHAnsi" w:cstheme="minorHAnsi"/>
          <w:szCs w:val="28"/>
          <w:lang w:val="uz-Cyrl-UZ" w:eastAsia="ru-RU"/>
          <w:rPrChange w:id="345" w:author="Faroxiddin Dadaxanov" w:date="2024-05-22T12:23:00Z">
            <w:rPr>
              <w:rFonts w:eastAsia="Times New Roman" w:cs="Times New Roman"/>
              <w:szCs w:val="28"/>
              <w:lang w:val="uz-Cyrl-UZ" w:eastAsia="ru-RU"/>
            </w:rPr>
          </w:rPrChange>
        </w:rPr>
        <w:t>қ</w:t>
      </w:r>
      <w:r w:rsidRPr="00632AE5">
        <w:rPr>
          <w:rFonts w:asciiTheme="minorHAnsi" w:eastAsia="Times New Roman" w:hAnsiTheme="minorHAnsi" w:cstheme="minorHAnsi"/>
          <w:szCs w:val="28"/>
          <w:lang w:val="uz-Cyrl-UZ" w:eastAsia="ru-RU"/>
          <w:rPrChange w:id="346" w:author="Faroxiddin Dadaxanov" w:date="2024-05-22T12:23:00Z">
            <w:rPr>
              <w:rFonts w:eastAsia="Times New Roman" w:cs="Times New Roman"/>
              <w:szCs w:val="28"/>
              <w:lang w:val="uz-Cyrl-UZ" w:eastAsia="ru-RU"/>
            </w:rPr>
          </w:rPrChange>
        </w:rPr>
        <w:t>лантириш учун мўлжалланган;</w:t>
      </w:r>
    </w:p>
    <w:p w14:paraId="75CE6AF6" w14:textId="77777777"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347" w:author="Faroxiddin Dadaxanov" w:date="2024-05-22T12:23:00Z">
            <w:rPr>
              <w:rFonts w:eastAsia="Times New Roman" w:cs="Times New Roman"/>
              <w:b/>
              <w:bCs/>
              <w:szCs w:val="28"/>
              <w:lang w:val="uz-Cyrl-UZ"/>
            </w:rPr>
          </w:rPrChange>
        </w:rPr>
        <w:pPrChange w:id="348"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349" w:author="Faroxiddin Dadaxanov" w:date="2024-05-22T12:23:00Z">
            <w:rPr>
              <w:rFonts w:eastAsia="Times New Roman" w:cs="Times New Roman"/>
              <w:b/>
              <w:szCs w:val="28"/>
              <w:lang w:val="uz-Cyrl-UZ" w:eastAsia="ru-RU"/>
            </w:rPr>
          </w:rPrChange>
        </w:rPr>
        <w:t>Миллий сут маҳсулоти учун озиқ-овқат маҳсулотлари</w:t>
      </w:r>
      <w:r w:rsidRPr="00632AE5">
        <w:rPr>
          <w:rFonts w:asciiTheme="minorHAnsi" w:eastAsia="Times New Roman" w:hAnsiTheme="minorHAnsi" w:cstheme="minorHAnsi"/>
          <w:szCs w:val="28"/>
          <w:lang w:val="uz-Cyrl-UZ" w:eastAsia="ru-RU"/>
          <w:rPrChange w:id="350" w:author="Faroxiddin Dadaxanov" w:date="2024-05-22T12:23:00Z">
            <w:rPr>
              <w:rFonts w:eastAsia="Times New Roman" w:cs="Times New Roman"/>
              <w:szCs w:val="28"/>
              <w:lang w:val="uz-Cyrl-UZ" w:eastAsia="ru-RU"/>
            </w:rPr>
          </w:rPrChange>
        </w:rPr>
        <w:t xml:space="preserve"> – ихтисослаштирилган озиқ-овқат маҳсулотлари, болаларга миллий сут маҳсулотлари учун мўлжалланган (эрта ёшдаги болалар учун 0 дан 3 ёшгача, 3 дан 6 ёшгача, мактабгача ёшдаги болалар учун, мактаб ёшдаги болалар учун 6 ёш ва ундан юқори) боланинг организмининг тегишли физиологик эҳтиёжларини қондирадиган ва тегишли ёшдаги боланинг соғлиғига зарар етказмайдиган;</w:t>
      </w:r>
    </w:p>
    <w:p w14:paraId="0AEA48CB" w14:textId="52BE19DB"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351" w:author="Faroxiddin Dadaxanov" w:date="2024-05-22T12:23:00Z">
            <w:rPr>
              <w:rFonts w:eastAsia="Times New Roman" w:cs="Times New Roman"/>
              <w:b/>
              <w:bCs/>
              <w:szCs w:val="28"/>
              <w:lang w:val="uz-Cyrl-UZ"/>
            </w:rPr>
          </w:rPrChange>
        </w:rPr>
        <w:pPrChange w:id="352"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353" w:author="Faroxiddin Dadaxanov" w:date="2024-05-22T12:23:00Z">
            <w:rPr>
              <w:rFonts w:cs="Times New Roman"/>
              <w:b/>
              <w:bCs/>
              <w:szCs w:val="28"/>
              <w:lang w:val="uz-Cyrl-UZ"/>
            </w:rPr>
          </w:rPrChange>
        </w:rPr>
        <w:t>маҳсулотлар қисман оқсил гидролизатларига асосланган</w:t>
      </w:r>
      <w:r w:rsidRPr="00632AE5">
        <w:rPr>
          <w:rFonts w:asciiTheme="minorHAnsi" w:hAnsiTheme="minorHAnsi" w:cstheme="minorHAnsi"/>
          <w:szCs w:val="28"/>
          <w:lang w:val="uz-Cyrl-UZ"/>
          <w:rPrChange w:id="354" w:author="Faroxiddin Dadaxanov" w:date="2024-05-22T12:23:00Z">
            <w:rPr>
              <w:rFonts w:cs="Times New Roman"/>
              <w:szCs w:val="28"/>
              <w:lang w:val="uz-Cyrl-UZ"/>
            </w:rPr>
          </w:rPrChange>
        </w:rPr>
        <w:t xml:space="preserve"> – болалар овқатлари учун сут маҳсулотлари, </w:t>
      </w:r>
      <w:r w:rsidR="008C68F2" w:rsidRPr="00632AE5">
        <w:rPr>
          <w:rFonts w:asciiTheme="minorHAnsi" w:hAnsiTheme="minorHAnsi" w:cstheme="minorHAnsi"/>
          <w:szCs w:val="28"/>
          <w:lang w:val="uz-Cyrl-UZ"/>
          <w:rPrChange w:id="355"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356" w:author="Faroxiddin Dadaxanov" w:date="2024-05-22T12:23:00Z">
            <w:rPr>
              <w:rFonts w:cs="Times New Roman"/>
              <w:szCs w:val="28"/>
              <w:lang w:val="uz-Cyrl-UZ"/>
            </w:rPr>
          </w:rPrChange>
        </w:rPr>
        <w:t>исман гидролизланган қишлоқ хўжалиги ҳайвонларининг сут оқсилларидан тайёрланган;</w:t>
      </w:r>
    </w:p>
    <w:p w14:paraId="58F75D1A" w14:textId="38F9FA73"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357" w:author="Faroxiddin Dadaxanov" w:date="2024-05-22T12:23:00Z">
            <w:rPr>
              <w:rFonts w:eastAsia="Times New Roman" w:cs="Times New Roman"/>
              <w:b/>
              <w:bCs/>
              <w:szCs w:val="28"/>
              <w:lang w:val="uz-Cyrl-UZ"/>
            </w:rPr>
          </w:rPrChange>
        </w:rPr>
        <w:pPrChange w:id="358"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359" w:author="Faroxiddin Dadaxanov" w:date="2024-05-22T12:23:00Z">
            <w:rPr>
              <w:rFonts w:eastAsia="Times New Roman" w:cs="Times New Roman"/>
              <w:b/>
              <w:szCs w:val="28"/>
              <w:lang w:val="uz-Cyrl-UZ" w:eastAsia="ru-RU"/>
            </w:rPr>
          </w:rPrChange>
        </w:rPr>
        <w:t xml:space="preserve">Озиқ - овқат маҳсулотларини кузатувчанлиги </w:t>
      </w:r>
      <w:r w:rsidRPr="00632AE5">
        <w:rPr>
          <w:rFonts w:asciiTheme="minorHAnsi" w:eastAsia="Times New Roman" w:hAnsiTheme="minorHAnsi" w:cstheme="minorHAnsi"/>
          <w:szCs w:val="28"/>
          <w:lang w:val="uz-Cyrl-UZ" w:eastAsia="ru-RU"/>
          <w:rPrChange w:id="360" w:author="Faroxiddin Dadaxanov" w:date="2024-05-22T12:23:00Z">
            <w:rPr>
              <w:rFonts w:eastAsia="Times New Roman" w:cs="Times New Roman"/>
              <w:szCs w:val="28"/>
              <w:lang w:val="uz-Cyrl-UZ" w:eastAsia="ru-RU"/>
            </w:rPr>
          </w:rPrChange>
        </w:rPr>
        <w:t xml:space="preserve">- ҳужжатлар якуний истеъмолчи ташқари, муомалада озиқ-овқат маҳсулотлари ишлаб чиқарувчиси ва кейинги </w:t>
      </w:r>
      <w:r w:rsidR="008C68F2" w:rsidRPr="00632AE5">
        <w:rPr>
          <w:rFonts w:asciiTheme="minorHAnsi" w:eastAsia="Times New Roman" w:hAnsiTheme="minorHAnsi" w:cstheme="minorHAnsi"/>
          <w:szCs w:val="28"/>
          <w:lang w:val="uz-Cyrl-UZ" w:eastAsia="ru-RU"/>
          <w:rPrChange w:id="361" w:author="Faroxiddin Dadaxanov" w:date="2024-05-22T12:23:00Z">
            <w:rPr>
              <w:rFonts w:eastAsia="Times New Roman" w:cs="Times New Roman"/>
              <w:szCs w:val="28"/>
              <w:lang w:val="uz-Cyrl-UZ" w:eastAsia="ru-RU"/>
            </w:rPr>
          </w:rPrChange>
        </w:rPr>
        <w:t>э</w:t>
      </w:r>
      <w:r w:rsidRPr="00632AE5">
        <w:rPr>
          <w:rFonts w:asciiTheme="minorHAnsi" w:eastAsia="Times New Roman" w:hAnsiTheme="minorHAnsi" w:cstheme="minorHAnsi"/>
          <w:szCs w:val="28"/>
          <w:lang w:val="uz-Cyrl-UZ" w:eastAsia="ru-RU"/>
          <w:rPrChange w:id="362" w:author="Faroxiddin Dadaxanov" w:date="2024-05-22T12:23:00Z">
            <w:rPr>
              <w:rFonts w:eastAsia="Times New Roman" w:cs="Times New Roman"/>
              <w:szCs w:val="28"/>
              <w:lang w:val="uz-Cyrl-UZ" w:eastAsia="ru-RU"/>
            </w:rPr>
          </w:rPrChange>
        </w:rPr>
        <w:t xml:space="preserve">галарини барпо </w:t>
      </w:r>
      <w:del w:id="363" w:author="Пользователь" w:date="2023-05-05T10:05:00Z">
        <w:r w:rsidRPr="00632AE5" w:rsidDel="00D04CF8">
          <w:rPr>
            <w:rFonts w:asciiTheme="minorHAnsi" w:eastAsia="Times New Roman" w:hAnsiTheme="minorHAnsi" w:cstheme="minorHAnsi"/>
            <w:szCs w:val="28"/>
            <w:lang w:val="uz-Cyrl-UZ" w:eastAsia="ru-RU"/>
            <w:rPrChange w:id="364" w:author="Faroxiddin Dadaxanov" w:date="2024-05-22T12:23:00Z">
              <w:rPr>
                <w:rFonts w:eastAsia="Times New Roman" w:cs="Times New Roman"/>
                <w:szCs w:val="28"/>
                <w:lang w:val="uz-Cyrl-UZ" w:eastAsia="ru-RU"/>
              </w:rPr>
            </w:rPrChange>
          </w:rPr>
          <w:delText xml:space="preserve">етиш </w:delText>
        </w:r>
      </w:del>
      <w:ins w:id="365" w:author="Пользователь" w:date="2023-05-05T10:05:00Z">
        <w:r w:rsidR="00D04CF8" w:rsidRPr="00632AE5">
          <w:rPr>
            <w:rFonts w:asciiTheme="minorHAnsi" w:eastAsia="Times New Roman" w:hAnsiTheme="minorHAnsi" w:cstheme="minorHAnsi"/>
            <w:szCs w:val="28"/>
            <w:lang w:val="uz-Cyrl-UZ" w:eastAsia="ru-RU"/>
            <w:rPrChange w:id="366" w:author="Faroxiddin Dadaxanov" w:date="2024-05-22T12:23:00Z">
              <w:rPr>
                <w:rFonts w:asciiTheme="minorHAnsi" w:eastAsia="Times New Roman" w:hAnsiTheme="minorHAnsi" w:cstheme="minorHAnsi"/>
                <w:szCs w:val="28"/>
                <w:lang w:val="uz-Cyrl-UZ" w:eastAsia="ru-RU"/>
              </w:rPr>
            </w:rPrChange>
          </w:rPr>
          <w:t>э</w:t>
        </w:r>
        <w:r w:rsidR="00D04CF8" w:rsidRPr="00632AE5">
          <w:rPr>
            <w:rFonts w:asciiTheme="minorHAnsi" w:eastAsia="Times New Roman" w:hAnsiTheme="minorHAnsi" w:cstheme="minorHAnsi"/>
            <w:szCs w:val="28"/>
            <w:lang w:val="uz-Cyrl-UZ" w:eastAsia="ru-RU"/>
            <w:rPrChange w:id="367" w:author="Faroxiddin Dadaxanov" w:date="2024-05-22T12:23:00Z">
              <w:rPr>
                <w:rFonts w:eastAsia="Times New Roman" w:cs="Times New Roman"/>
                <w:szCs w:val="28"/>
                <w:lang w:val="uz-Cyrl-UZ" w:eastAsia="ru-RU"/>
              </w:rPr>
            </w:rPrChange>
          </w:rPr>
          <w:t xml:space="preserve">тиш </w:t>
        </w:r>
      </w:ins>
      <w:r w:rsidRPr="00632AE5">
        <w:rPr>
          <w:rFonts w:asciiTheme="minorHAnsi" w:eastAsia="Times New Roman" w:hAnsiTheme="minorHAnsi" w:cstheme="minorHAnsi"/>
          <w:szCs w:val="28"/>
          <w:lang w:val="uz-Cyrl-UZ" w:eastAsia="ru-RU"/>
          <w:rPrChange w:id="368" w:author="Faroxiddin Dadaxanov" w:date="2024-05-22T12:23:00Z">
            <w:rPr>
              <w:rFonts w:eastAsia="Times New Roman" w:cs="Times New Roman"/>
              <w:szCs w:val="28"/>
              <w:lang w:val="uz-Cyrl-UZ" w:eastAsia="ru-RU"/>
            </w:rPr>
          </w:rPrChange>
        </w:rPr>
        <w:t xml:space="preserve">(қоғоз ва (ёки) </w:t>
      </w:r>
      <w:r w:rsidR="008C68F2" w:rsidRPr="00632AE5">
        <w:rPr>
          <w:rFonts w:asciiTheme="minorHAnsi" w:eastAsia="Times New Roman" w:hAnsiTheme="minorHAnsi" w:cstheme="minorHAnsi"/>
          <w:szCs w:val="28"/>
          <w:lang w:val="uz-Cyrl-UZ" w:eastAsia="ru-RU"/>
          <w:rPrChange w:id="369" w:author="Faroxiddin Dadaxanov" w:date="2024-05-22T12:23:00Z">
            <w:rPr>
              <w:rFonts w:eastAsia="Times New Roman" w:cs="Times New Roman"/>
              <w:szCs w:val="28"/>
              <w:lang w:val="uz-Cyrl-UZ" w:eastAsia="ru-RU"/>
            </w:rPr>
          </w:rPrChange>
        </w:rPr>
        <w:t>э</w:t>
      </w:r>
      <w:r w:rsidRPr="00632AE5">
        <w:rPr>
          <w:rFonts w:asciiTheme="minorHAnsi" w:eastAsia="Times New Roman" w:hAnsiTheme="minorHAnsi" w:cstheme="minorHAnsi"/>
          <w:szCs w:val="28"/>
          <w:lang w:val="uz-Cyrl-UZ" w:eastAsia="ru-RU"/>
          <w:rPrChange w:id="370" w:author="Faroxiddin Dadaxanov" w:date="2024-05-22T12:23:00Z">
            <w:rPr>
              <w:rFonts w:eastAsia="Times New Roman" w:cs="Times New Roman"/>
              <w:szCs w:val="28"/>
              <w:lang w:val="uz-Cyrl-UZ" w:eastAsia="ru-RU"/>
            </w:rPr>
          </w:rPrChange>
        </w:rPr>
        <w:t xml:space="preserve">лектрон оммавий ахборот воситалари) ҳужжатлаштириш қобилияти, шунингдек келиб </w:t>
      </w:r>
      <w:r w:rsidRPr="00632AE5">
        <w:rPr>
          <w:rFonts w:asciiTheme="minorHAnsi" w:eastAsia="Times New Roman" w:hAnsiTheme="minorHAnsi" w:cstheme="minorHAnsi"/>
          <w:szCs w:val="28"/>
          <w:lang w:val="uz-Cyrl-UZ" w:eastAsia="ru-RU"/>
          <w:rPrChange w:id="371" w:author="Faroxiddin Dadaxanov" w:date="2024-05-22T12:23:00Z">
            <w:rPr>
              <w:rFonts w:eastAsia="Times New Roman" w:cs="Times New Roman"/>
              <w:szCs w:val="28"/>
              <w:lang w:val="uz-Cyrl-UZ" w:eastAsia="ru-RU"/>
            </w:rPr>
          </w:rPrChange>
        </w:rPr>
        <w:lastRenderedPageBreak/>
        <w:t>чиқиши бўлиб (ишлаб чиқариш, ишлаб чиқариш) озиқ-овқат маҳсулотлари ва (ёки) озиқ-овқат (озиқ-овқат) хом</w:t>
      </w:r>
      <w:r w:rsidR="008C68F2" w:rsidRPr="00632AE5">
        <w:rPr>
          <w:rFonts w:asciiTheme="minorHAnsi" w:eastAsia="Times New Roman" w:hAnsiTheme="minorHAnsi" w:cstheme="minorHAnsi"/>
          <w:szCs w:val="28"/>
          <w:lang w:val="uz-Cyrl-UZ" w:eastAsia="ru-RU"/>
          <w:rPrChange w:id="372" w:author="Faroxiddin Dadaxanov" w:date="2024-05-22T12:23:00Z">
            <w:rPr>
              <w:rFonts w:eastAsia="Times New Roman" w:cs="Times New Roman"/>
              <w:szCs w:val="28"/>
              <w:lang w:val="uz-Cyrl-UZ" w:eastAsia="ru-RU"/>
            </w:rPr>
          </w:rPrChange>
        </w:rPr>
        <w:t xml:space="preserve"> </w:t>
      </w:r>
      <w:r w:rsidRPr="00632AE5">
        <w:rPr>
          <w:rFonts w:asciiTheme="minorHAnsi" w:eastAsia="Times New Roman" w:hAnsiTheme="minorHAnsi" w:cstheme="minorHAnsi"/>
          <w:szCs w:val="28"/>
          <w:lang w:val="uz-Cyrl-UZ" w:eastAsia="ru-RU"/>
          <w:rPrChange w:id="373" w:author="Faroxiddin Dadaxanov" w:date="2024-05-22T12:23:00Z">
            <w:rPr>
              <w:rFonts w:eastAsia="Times New Roman" w:cs="Times New Roman"/>
              <w:szCs w:val="28"/>
              <w:lang w:val="uz-Cyrl-UZ" w:eastAsia="ru-RU"/>
            </w:rPr>
          </w:rPrChange>
        </w:rPr>
        <w:t>ашё;</w:t>
      </w:r>
    </w:p>
    <w:p w14:paraId="24BB819E" w14:textId="56D7453A"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374" w:author="Faroxiddin Dadaxanov" w:date="2024-05-22T12:23:00Z">
            <w:rPr>
              <w:rFonts w:eastAsia="Times New Roman" w:cs="Times New Roman"/>
              <w:b/>
              <w:bCs/>
              <w:szCs w:val="28"/>
              <w:lang w:val="uz-Cyrl-UZ"/>
            </w:rPr>
          </w:rPrChange>
        </w:rPr>
        <w:pPrChange w:id="375"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376" w:author="Faroxiddin Dadaxanov" w:date="2024-05-22T12:23:00Z">
            <w:rPr>
              <w:rFonts w:eastAsia="Times New Roman" w:cs="Times New Roman"/>
              <w:b/>
              <w:szCs w:val="28"/>
              <w:lang w:val="uz-Cyrl-UZ" w:eastAsia="ru-RU"/>
            </w:rPr>
          </w:rPrChange>
        </w:rPr>
        <w:t>Озиқ-овқат маҳсулотлари ишлаб чиқариш (ишлаб чиқариш) жараёни - ози</w:t>
      </w:r>
      <w:r w:rsidR="008C68F2" w:rsidRPr="00632AE5">
        <w:rPr>
          <w:rFonts w:asciiTheme="minorHAnsi" w:eastAsia="Times New Roman" w:hAnsiTheme="minorHAnsi" w:cstheme="minorHAnsi"/>
          <w:b/>
          <w:szCs w:val="28"/>
          <w:lang w:val="uz-Cyrl-UZ" w:eastAsia="ru-RU"/>
          <w:rPrChange w:id="377" w:author="Faroxiddin Dadaxanov" w:date="2024-05-22T12:23:00Z">
            <w:rPr>
              <w:rFonts w:eastAsia="Times New Roman" w:cs="Times New Roman"/>
              <w:b/>
              <w:szCs w:val="28"/>
              <w:lang w:val="uz-Cyrl-UZ" w:eastAsia="ru-RU"/>
            </w:rPr>
          </w:rPrChange>
        </w:rPr>
        <w:t>қ</w:t>
      </w:r>
      <w:r w:rsidRPr="00632AE5">
        <w:rPr>
          <w:rFonts w:asciiTheme="minorHAnsi" w:eastAsia="Times New Roman" w:hAnsiTheme="minorHAnsi" w:cstheme="minorHAnsi"/>
          <w:b/>
          <w:szCs w:val="28"/>
          <w:lang w:val="uz-Cyrl-UZ" w:eastAsia="ru-RU"/>
          <w:rPrChange w:id="378" w:author="Faroxiddin Dadaxanov" w:date="2024-05-22T12:23:00Z">
            <w:rPr>
              <w:rFonts w:eastAsia="Times New Roman" w:cs="Times New Roman"/>
              <w:b/>
              <w:szCs w:val="28"/>
              <w:lang w:val="uz-Cyrl-UZ" w:eastAsia="ru-RU"/>
            </w:rPr>
          </w:rPrChange>
        </w:rPr>
        <w:t>-ов</w:t>
      </w:r>
      <w:r w:rsidR="008C68F2" w:rsidRPr="00632AE5">
        <w:rPr>
          <w:rFonts w:asciiTheme="minorHAnsi" w:eastAsia="Times New Roman" w:hAnsiTheme="minorHAnsi" w:cstheme="minorHAnsi"/>
          <w:b/>
          <w:szCs w:val="28"/>
          <w:lang w:val="uz-Cyrl-UZ" w:eastAsia="ru-RU"/>
          <w:rPrChange w:id="379" w:author="Faroxiddin Dadaxanov" w:date="2024-05-22T12:23:00Z">
            <w:rPr>
              <w:rFonts w:eastAsia="Times New Roman" w:cs="Times New Roman"/>
              <w:b/>
              <w:szCs w:val="28"/>
              <w:lang w:val="uz-Cyrl-UZ" w:eastAsia="ru-RU"/>
            </w:rPr>
          </w:rPrChange>
        </w:rPr>
        <w:t>қ</w:t>
      </w:r>
      <w:r w:rsidRPr="00632AE5">
        <w:rPr>
          <w:rFonts w:asciiTheme="minorHAnsi" w:eastAsia="Times New Roman" w:hAnsiTheme="minorHAnsi" w:cstheme="minorHAnsi"/>
          <w:b/>
          <w:szCs w:val="28"/>
          <w:lang w:val="uz-Cyrl-UZ" w:eastAsia="ru-RU"/>
          <w:rPrChange w:id="380" w:author="Faroxiddin Dadaxanov" w:date="2024-05-22T12:23:00Z">
            <w:rPr>
              <w:rFonts w:eastAsia="Times New Roman" w:cs="Times New Roman"/>
              <w:b/>
              <w:szCs w:val="28"/>
              <w:lang w:val="uz-Cyrl-UZ" w:eastAsia="ru-RU"/>
            </w:rPr>
          </w:rPrChange>
        </w:rPr>
        <w:t>ат ишлаб чи</w:t>
      </w:r>
      <w:r w:rsidR="008C68F2" w:rsidRPr="00632AE5">
        <w:rPr>
          <w:rFonts w:asciiTheme="minorHAnsi" w:eastAsia="Times New Roman" w:hAnsiTheme="minorHAnsi" w:cstheme="minorHAnsi"/>
          <w:b/>
          <w:szCs w:val="28"/>
          <w:lang w:val="uz-Cyrl-UZ" w:eastAsia="ru-RU"/>
          <w:rPrChange w:id="381" w:author="Faroxiddin Dadaxanov" w:date="2024-05-22T12:23:00Z">
            <w:rPr>
              <w:rFonts w:eastAsia="Times New Roman" w:cs="Times New Roman"/>
              <w:b/>
              <w:szCs w:val="28"/>
              <w:lang w:val="uz-Cyrl-UZ" w:eastAsia="ru-RU"/>
            </w:rPr>
          </w:rPrChange>
        </w:rPr>
        <w:t>қ</w:t>
      </w:r>
      <w:r w:rsidRPr="00632AE5">
        <w:rPr>
          <w:rFonts w:asciiTheme="minorHAnsi" w:eastAsia="Times New Roman" w:hAnsiTheme="minorHAnsi" w:cstheme="minorHAnsi"/>
          <w:b/>
          <w:szCs w:val="28"/>
          <w:lang w:val="uz-Cyrl-UZ" w:eastAsia="ru-RU"/>
          <w:rPrChange w:id="382" w:author="Faroxiddin Dadaxanov" w:date="2024-05-22T12:23:00Z">
            <w:rPr>
              <w:rFonts w:eastAsia="Times New Roman" w:cs="Times New Roman"/>
              <w:b/>
              <w:szCs w:val="28"/>
              <w:lang w:val="uz-Cyrl-UZ" w:eastAsia="ru-RU"/>
            </w:rPr>
          </w:rPrChange>
        </w:rPr>
        <w:t>аришда (тайёрлаш) йи</w:t>
      </w:r>
      <w:r w:rsidR="008C68F2" w:rsidRPr="00632AE5">
        <w:rPr>
          <w:rFonts w:asciiTheme="minorHAnsi" w:eastAsia="Times New Roman" w:hAnsiTheme="minorHAnsi" w:cstheme="minorHAnsi"/>
          <w:b/>
          <w:szCs w:val="28"/>
          <w:lang w:val="uz-Cyrl-UZ" w:eastAsia="ru-RU"/>
          <w:rPrChange w:id="383" w:author="Faroxiddin Dadaxanov" w:date="2024-05-22T12:23:00Z">
            <w:rPr>
              <w:rFonts w:eastAsia="Times New Roman" w:cs="Times New Roman"/>
              <w:b/>
              <w:szCs w:val="28"/>
              <w:lang w:val="uz-Cyrl-UZ" w:eastAsia="ru-RU"/>
            </w:rPr>
          </w:rPrChange>
        </w:rPr>
        <w:t>ғ</w:t>
      </w:r>
      <w:r w:rsidRPr="00632AE5">
        <w:rPr>
          <w:rFonts w:asciiTheme="minorHAnsi" w:eastAsia="Times New Roman" w:hAnsiTheme="minorHAnsi" w:cstheme="minorHAnsi"/>
          <w:b/>
          <w:szCs w:val="28"/>
          <w:lang w:val="uz-Cyrl-UZ" w:eastAsia="ru-RU"/>
          <w:rPrChange w:id="384" w:author="Faroxiddin Dadaxanov" w:date="2024-05-22T12:23:00Z">
            <w:rPr>
              <w:rFonts w:eastAsia="Times New Roman" w:cs="Times New Roman"/>
              <w:b/>
              <w:szCs w:val="28"/>
              <w:lang w:val="uz-Cyrl-UZ" w:eastAsia="ru-RU"/>
            </w:rPr>
          </w:rPrChange>
        </w:rPr>
        <w:t>инди ёки кетма</w:t>
      </w:r>
      <w:r w:rsidRPr="00632AE5">
        <w:rPr>
          <w:rFonts w:asciiTheme="minorHAnsi" w:eastAsia="Times New Roman" w:hAnsiTheme="minorHAnsi" w:cstheme="minorHAnsi"/>
          <w:szCs w:val="28"/>
          <w:lang w:val="uz-Cyrl-UZ" w:eastAsia="ru-RU"/>
          <w:rPrChange w:id="385" w:author="Faroxiddin Dadaxanov" w:date="2024-05-22T12:23:00Z">
            <w:rPr>
              <w:rFonts w:eastAsia="Times New Roman" w:cs="Times New Roman"/>
              <w:szCs w:val="28"/>
              <w:lang w:val="uz-Cyrl-UZ" w:eastAsia="ru-RU"/>
            </w:rPr>
          </w:rPrChange>
        </w:rPr>
        <w:t>-кет амалга ошириладиган турли технологик операциялар мажмуи.</w:t>
      </w:r>
    </w:p>
    <w:p w14:paraId="33EA8DB6" w14:textId="501A47E9"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386" w:author="Faroxiddin Dadaxanov" w:date="2024-05-22T12:23:00Z">
            <w:rPr>
              <w:rFonts w:eastAsia="Times New Roman" w:cs="Times New Roman"/>
              <w:b/>
              <w:bCs/>
              <w:szCs w:val="28"/>
              <w:lang w:val="uz-Cyrl-UZ"/>
            </w:rPr>
          </w:rPrChange>
        </w:rPr>
        <w:pPrChange w:id="387"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388" w:author="Faroxiddin Dadaxanov" w:date="2024-05-22T12:23:00Z">
            <w:rPr>
              <w:rFonts w:eastAsia="Times New Roman" w:cs="Times New Roman"/>
              <w:b/>
              <w:szCs w:val="28"/>
              <w:lang w:val="uz-Cyrl-UZ" w:eastAsia="ru-RU"/>
            </w:rPr>
          </w:rPrChange>
        </w:rPr>
        <w:t xml:space="preserve">Озиқ-овқат маҳсулотларини утилизация қилиш </w:t>
      </w:r>
      <w:r w:rsidRPr="00632AE5">
        <w:rPr>
          <w:rFonts w:asciiTheme="minorHAnsi" w:eastAsia="Times New Roman" w:hAnsiTheme="minorHAnsi" w:cstheme="minorHAnsi"/>
          <w:szCs w:val="28"/>
          <w:lang w:val="uz-Cyrl-UZ" w:eastAsia="ru-RU"/>
          <w:rPrChange w:id="389" w:author="Faroxiddin Dadaxanov" w:date="2024-05-22T12:23:00Z">
            <w:rPr>
              <w:rFonts w:eastAsia="Times New Roman" w:cs="Times New Roman"/>
              <w:szCs w:val="28"/>
              <w:lang w:val="uz-Cyrl-UZ" w:eastAsia="ru-RU"/>
            </w:rPr>
          </w:rPrChange>
        </w:rPr>
        <w:t>- бу Ўзбекистон Республикасининг техник регламентлари талабларига жавоб бермайдиган озиқ-овқат маҳсулотларини, уларга мўлжалланган мақсадлардан бошқа мақсадлар учун ишлатиш, ёки</w:t>
      </w:r>
      <w:r w:rsidRPr="00632AE5">
        <w:rPr>
          <w:rFonts w:asciiTheme="minorHAnsi" w:hAnsiTheme="minorHAnsi" w:cstheme="minorHAnsi"/>
          <w:szCs w:val="28"/>
          <w:lang w:val="uz-Cyrl-UZ"/>
          <w:rPrChange w:id="390"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391" w:author="Faroxiddin Dadaxanov" w:date="2024-05-22T12:23:00Z">
            <w:rPr>
              <w:rFonts w:eastAsia="Times New Roman" w:cs="Times New Roman"/>
              <w:szCs w:val="28"/>
              <w:lang w:val="uz-Cyrl-UZ" w:eastAsia="ru-RU"/>
            </w:rPr>
          </w:rPrChange>
        </w:rPr>
        <w:t>озиқ-овқат ма</w:t>
      </w:r>
      <w:r w:rsidR="00EB2BA2" w:rsidRPr="00632AE5">
        <w:rPr>
          <w:rFonts w:asciiTheme="minorHAnsi" w:eastAsia="Times New Roman" w:hAnsiTheme="minorHAnsi" w:cstheme="minorHAnsi"/>
          <w:szCs w:val="28"/>
          <w:lang w:val="uz-Cyrl-UZ" w:eastAsia="ru-RU"/>
          <w:rPrChange w:id="392"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393" w:author="Faroxiddin Dadaxanov" w:date="2024-05-22T12:23:00Z">
            <w:rPr>
              <w:rFonts w:eastAsia="Times New Roman" w:cs="Times New Roman"/>
              <w:szCs w:val="28"/>
              <w:lang w:val="uz-Cyrl-UZ" w:eastAsia="ru-RU"/>
            </w:rPr>
          </w:rPrChange>
        </w:rPr>
        <w:t xml:space="preserve">сулотини Ўзбекистон Республикасининг </w:t>
      </w:r>
      <w:r w:rsidR="00EB2BA2" w:rsidRPr="00632AE5">
        <w:rPr>
          <w:rFonts w:asciiTheme="minorHAnsi" w:eastAsia="Times New Roman" w:hAnsiTheme="minorHAnsi" w:cstheme="minorHAnsi"/>
          <w:szCs w:val="28"/>
          <w:lang w:val="uz-Cyrl-UZ" w:eastAsia="ru-RU"/>
          <w:rPrChange w:id="394" w:author="Faroxiddin Dadaxanov" w:date="2024-05-22T12:23:00Z">
            <w:rPr>
              <w:rFonts w:eastAsia="Times New Roman" w:cs="Times New Roman"/>
              <w:szCs w:val="28"/>
              <w:lang w:val="uz-Cyrl-UZ" w:eastAsia="ru-RU"/>
            </w:rPr>
          </w:rPrChange>
        </w:rPr>
        <w:t>Т</w:t>
      </w:r>
      <w:r w:rsidRPr="00632AE5">
        <w:rPr>
          <w:rFonts w:asciiTheme="minorHAnsi" w:eastAsia="Times New Roman" w:hAnsiTheme="minorHAnsi" w:cstheme="minorHAnsi"/>
          <w:szCs w:val="28"/>
          <w:lang w:val="uz-Cyrl-UZ" w:eastAsia="ru-RU"/>
          <w:rPrChange w:id="395" w:author="Faroxiddin Dadaxanov" w:date="2024-05-22T12:23:00Z">
            <w:rPr>
              <w:rFonts w:eastAsia="Times New Roman" w:cs="Times New Roman"/>
              <w:szCs w:val="28"/>
              <w:lang w:val="uz-Cyrl-UZ" w:eastAsia="ru-RU"/>
            </w:rPr>
          </w:rPrChange>
        </w:rPr>
        <w:t>ехник регламентлари талабларига жавоб бермасликга, уни барча фойдаланиш ва қўллашга ярамасликга келтириш, шунингдек одамлар, ҳайвонлар ва атроф-муҳитга салбий таъсирини истисно қилиш.</w:t>
      </w:r>
    </w:p>
    <w:p w14:paraId="484B489F" w14:textId="6C8B337F"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396" w:author="Faroxiddin Dadaxanov" w:date="2024-05-22T12:23:00Z">
            <w:rPr>
              <w:rFonts w:eastAsia="Times New Roman" w:cs="Times New Roman"/>
              <w:b/>
              <w:bCs/>
              <w:szCs w:val="28"/>
              <w:lang w:val="uz-Cyrl-UZ"/>
            </w:rPr>
          </w:rPrChange>
        </w:rPr>
        <w:pPrChange w:id="397"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398" w:author="Faroxiddin Dadaxanov" w:date="2024-05-22T12:23:00Z">
            <w:rPr>
              <w:rFonts w:eastAsia="Times New Roman" w:cs="Times New Roman"/>
              <w:b/>
              <w:szCs w:val="28"/>
              <w:lang w:val="uz-Cyrl-UZ" w:eastAsia="ru-RU"/>
            </w:rPr>
          </w:rPrChange>
        </w:rPr>
        <w:t xml:space="preserve">Озиқ-овқат маҳсулотларини сақлаш муддати </w:t>
      </w:r>
      <w:r w:rsidRPr="00632AE5">
        <w:rPr>
          <w:rFonts w:asciiTheme="minorHAnsi" w:eastAsia="Times New Roman" w:hAnsiTheme="minorHAnsi" w:cstheme="minorHAnsi"/>
          <w:szCs w:val="28"/>
          <w:lang w:val="uz-Cyrl-UZ" w:eastAsia="ru-RU"/>
          <w:rPrChange w:id="399" w:author="Faroxiddin Dadaxanov" w:date="2024-05-22T12:23:00Z">
            <w:rPr>
              <w:rFonts w:eastAsia="Times New Roman" w:cs="Times New Roman"/>
              <w:szCs w:val="28"/>
              <w:lang w:val="uz-Cyrl-UZ" w:eastAsia="ru-RU"/>
            </w:rPr>
          </w:rPrChange>
        </w:rPr>
        <w:t xml:space="preserve">– озиқ-овқат маҳсулотлари ушбу </w:t>
      </w:r>
      <w:r w:rsidR="00EB2BA2" w:rsidRPr="00632AE5">
        <w:rPr>
          <w:rFonts w:asciiTheme="minorHAnsi" w:eastAsia="Times New Roman" w:hAnsiTheme="minorHAnsi" w:cstheme="minorHAnsi"/>
          <w:szCs w:val="28"/>
          <w:lang w:val="uz-Cyrl-UZ" w:eastAsia="ru-RU"/>
          <w:rPrChange w:id="400" w:author="Faroxiddin Dadaxanov" w:date="2024-05-22T12:23:00Z">
            <w:rPr>
              <w:rFonts w:eastAsia="Times New Roman" w:cs="Times New Roman"/>
              <w:szCs w:val="28"/>
              <w:lang w:val="uz-Cyrl-UZ" w:eastAsia="ru-RU"/>
            </w:rPr>
          </w:rPrChange>
        </w:rPr>
        <w:t>Т</w:t>
      </w:r>
      <w:r w:rsidRPr="00632AE5">
        <w:rPr>
          <w:rFonts w:asciiTheme="minorHAnsi" w:eastAsia="Times New Roman" w:hAnsiTheme="minorHAnsi" w:cstheme="minorHAnsi"/>
          <w:szCs w:val="28"/>
          <w:lang w:val="uz-Cyrl-UZ" w:eastAsia="ru-RU"/>
          <w:rPrChange w:id="401" w:author="Faroxiddin Dadaxanov" w:date="2024-05-22T12:23:00Z">
            <w:rPr>
              <w:rFonts w:eastAsia="Times New Roman" w:cs="Times New Roman"/>
              <w:szCs w:val="28"/>
              <w:lang w:val="uz-Cyrl-UZ" w:eastAsia="ru-RU"/>
            </w:rPr>
          </w:rPrChange>
        </w:rPr>
        <w:t xml:space="preserve">ехник регламентда белгиланган хавфсизлик талабларига тўлиқ мос келиши ва </w:t>
      </w:r>
      <w:ins w:id="402" w:author="Faroxiddin Dadaxanov" w:date="2023-05-08T14:11:00Z">
        <w:r w:rsidR="0039364D" w:rsidRPr="00632AE5">
          <w:rPr>
            <w:rFonts w:asciiTheme="minorHAnsi" w:eastAsia="Times New Roman" w:hAnsiTheme="minorHAnsi" w:cstheme="minorHAnsi"/>
            <w:szCs w:val="28"/>
            <w:lang w:val="uz-Cyrl-UZ" w:eastAsia="ru-RU"/>
            <w:rPrChange w:id="403" w:author="Faroxiddin Dadaxanov" w:date="2024-05-22T12:23:00Z">
              <w:rPr>
                <w:rFonts w:asciiTheme="minorHAnsi" w:eastAsia="Times New Roman" w:hAnsiTheme="minorHAnsi" w:cstheme="minorHAnsi"/>
                <w:szCs w:val="28"/>
                <w:lang w:val="uz-Cyrl-UZ" w:eastAsia="ru-RU"/>
              </w:rPr>
            </w:rPrChange>
          </w:rPr>
          <w:t>қадоқда</w:t>
        </w:r>
      </w:ins>
      <w:commentRangeStart w:id="404"/>
      <w:del w:id="405" w:author="Faroxiddin Dadaxanov" w:date="2023-05-08T14:11:00Z">
        <w:r w:rsidRPr="00632AE5" w:rsidDel="0039364D">
          <w:rPr>
            <w:rFonts w:asciiTheme="minorHAnsi" w:eastAsia="Times New Roman" w:hAnsiTheme="minorHAnsi" w:cstheme="minorHAnsi"/>
            <w:szCs w:val="28"/>
            <w:lang w:val="uz-Cyrl-UZ" w:eastAsia="ru-RU"/>
            <w:rPrChange w:id="406" w:author="Faroxiddin Dadaxanov" w:date="2024-05-22T12:23:00Z">
              <w:rPr>
                <w:rFonts w:eastAsia="Times New Roman" w:cs="Times New Roman"/>
                <w:color w:val="FF0000"/>
                <w:szCs w:val="28"/>
                <w:lang w:val="uz-Cyrl-UZ" w:eastAsia="ru-RU"/>
              </w:rPr>
            </w:rPrChange>
          </w:rPr>
          <w:delText>этикеткада</w:delText>
        </w:r>
      </w:del>
      <w:r w:rsidRPr="00632AE5">
        <w:rPr>
          <w:rFonts w:asciiTheme="minorHAnsi" w:eastAsia="Times New Roman" w:hAnsiTheme="minorHAnsi" w:cstheme="minorHAnsi"/>
          <w:szCs w:val="28"/>
          <w:lang w:val="uz-Cyrl-UZ" w:eastAsia="ru-RU"/>
          <w:rPrChange w:id="407" w:author="Faroxiddin Dadaxanov" w:date="2024-05-22T12:23:00Z">
            <w:rPr>
              <w:rFonts w:eastAsia="Times New Roman" w:cs="Times New Roman"/>
              <w:color w:val="FF0000"/>
              <w:szCs w:val="28"/>
              <w:lang w:val="uz-Cyrl-UZ" w:eastAsia="ru-RU"/>
            </w:rPr>
          </w:rPrChange>
        </w:rPr>
        <w:t xml:space="preserve"> </w:t>
      </w:r>
      <w:commentRangeEnd w:id="404"/>
      <w:r w:rsidR="00D04CF8" w:rsidRPr="00632AE5">
        <w:rPr>
          <w:rStyle w:val="ae"/>
          <w:rPrChange w:id="408" w:author="Faroxiddin Dadaxanov" w:date="2024-05-22T12:23:00Z">
            <w:rPr>
              <w:rStyle w:val="ae"/>
            </w:rPr>
          </w:rPrChange>
        </w:rPr>
        <w:commentReference w:id="404"/>
      </w:r>
      <w:r w:rsidRPr="00632AE5">
        <w:rPr>
          <w:rFonts w:asciiTheme="minorHAnsi" w:eastAsia="Times New Roman" w:hAnsiTheme="minorHAnsi" w:cstheme="minorHAnsi"/>
          <w:szCs w:val="28"/>
          <w:lang w:val="uz-Cyrl-UZ" w:eastAsia="ru-RU"/>
          <w:rPrChange w:id="409" w:author="Faroxiddin Dadaxanov" w:date="2024-05-22T12:23:00Z">
            <w:rPr>
              <w:rFonts w:eastAsia="Times New Roman" w:cs="Times New Roman"/>
              <w:szCs w:val="28"/>
              <w:lang w:val="uz-Cyrl-UZ" w:eastAsia="ru-RU"/>
            </w:rPr>
          </w:rPrChange>
        </w:rPr>
        <w:t>кўрсатилган истеъмол хусусиятларини сақлаб қолиши керак бўлган вақт ва ундан кейин озиқ-овқат маҳсулотлари улардан фойдаланиш учун мос эмас;</w:t>
      </w:r>
    </w:p>
    <w:p w14:paraId="0B2DDCDF" w14:textId="77777777"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410" w:author="Faroxiddin Dadaxanov" w:date="2024-05-22T12:23:00Z">
            <w:rPr>
              <w:rFonts w:eastAsia="Times New Roman" w:cs="Times New Roman"/>
              <w:b/>
              <w:bCs/>
              <w:szCs w:val="28"/>
              <w:lang w:val="uz-Cyrl-UZ"/>
            </w:rPr>
          </w:rPrChange>
        </w:rPr>
        <w:pPrChange w:id="411" w:author="Пользователь" w:date="2023-05-05T09:54:00Z">
          <w:pPr>
            <w:spacing w:before="80" w:after="0"/>
            <w:ind w:firstLine="709"/>
            <w:contextualSpacing/>
            <w:jc w:val="both"/>
          </w:pPr>
        </w:pPrChange>
      </w:pPr>
      <w:commentRangeStart w:id="412"/>
      <w:r w:rsidRPr="00632AE5">
        <w:rPr>
          <w:rFonts w:asciiTheme="minorHAnsi" w:eastAsia="Times New Roman" w:hAnsiTheme="minorHAnsi" w:cstheme="minorHAnsi"/>
          <w:b/>
          <w:szCs w:val="28"/>
          <w:lang w:val="uz-Cyrl-UZ" w:eastAsia="ru-RU"/>
          <w:rPrChange w:id="413" w:author="Faroxiddin Dadaxanov" w:date="2024-05-22T12:23:00Z">
            <w:rPr>
              <w:rFonts w:eastAsia="Times New Roman" w:cs="Times New Roman"/>
              <w:b/>
              <w:szCs w:val="28"/>
              <w:lang w:val="uz-Cyrl-UZ" w:eastAsia="ru-RU"/>
            </w:rPr>
          </w:rPrChange>
        </w:rPr>
        <w:t>Озиқ-овқат хавфсизлиги</w:t>
      </w:r>
      <w:commentRangeEnd w:id="412"/>
      <w:r w:rsidR="00D04CF8" w:rsidRPr="00632AE5">
        <w:rPr>
          <w:rStyle w:val="ae"/>
          <w:rPrChange w:id="414" w:author="Faroxiddin Dadaxanov" w:date="2024-05-22T12:23:00Z">
            <w:rPr>
              <w:rStyle w:val="ae"/>
            </w:rPr>
          </w:rPrChange>
        </w:rPr>
        <w:commentReference w:id="412"/>
      </w:r>
      <w:r w:rsidRPr="00632AE5">
        <w:rPr>
          <w:rFonts w:asciiTheme="minorHAnsi" w:eastAsia="Times New Roman" w:hAnsiTheme="minorHAnsi" w:cstheme="minorHAnsi"/>
          <w:szCs w:val="28"/>
          <w:lang w:val="uz-Cyrl-UZ" w:eastAsia="ru-RU"/>
          <w:rPrChange w:id="415" w:author="Faroxiddin Dadaxanov" w:date="2024-05-22T12:23:00Z">
            <w:rPr>
              <w:rFonts w:eastAsia="Times New Roman" w:cs="Times New Roman"/>
              <w:szCs w:val="28"/>
              <w:lang w:val="uz-Cyrl-UZ" w:eastAsia="ru-RU"/>
            </w:rPr>
          </w:rPrChange>
        </w:rPr>
        <w:t>-озиқ-овқат маҳсулотлари ҳолати, инсон ва келажак авлодларга зарарли таъсири билан боғлиқ номақбул хавф йўқлигига шохидлик бериш;</w:t>
      </w:r>
    </w:p>
    <w:p w14:paraId="797F1A12" w14:textId="236FF70D"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416" w:author="Faroxiddin Dadaxanov" w:date="2024-05-22T12:23:00Z">
            <w:rPr>
              <w:rFonts w:eastAsia="Times New Roman" w:cs="Times New Roman"/>
              <w:b/>
              <w:bCs/>
              <w:szCs w:val="28"/>
              <w:lang w:val="uz-Cyrl-UZ"/>
            </w:rPr>
          </w:rPrChange>
        </w:rPr>
        <w:pPrChange w:id="417"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418" w:author="Faroxiddin Dadaxanov" w:date="2024-05-22T12:23:00Z">
            <w:rPr>
              <w:rFonts w:eastAsia="Times New Roman" w:cs="Times New Roman"/>
              <w:b/>
              <w:szCs w:val="28"/>
              <w:lang w:val="uz-Cyrl-UZ" w:eastAsia="ru-RU"/>
            </w:rPr>
          </w:rPrChange>
        </w:rPr>
        <w:t xml:space="preserve">Одамларга озиқ-овқат маҳсулотлари зарарли таъсири </w:t>
      </w:r>
      <w:r w:rsidRPr="00632AE5">
        <w:rPr>
          <w:rFonts w:asciiTheme="minorHAnsi" w:eastAsia="Times New Roman" w:hAnsiTheme="minorHAnsi" w:cstheme="minorHAnsi"/>
          <w:szCs w:val="28"/>
          <w:lang w:val="uz-Cyrl-UZ" w:eastAsia="ru-RU"/>
          <w:rPrChange w:id="419" w:author="Faroxiddin Dadaxanov" w:date="2024-05-22T12:23:00Z">
            <w:rPr>
              <w:rFonts w:eastAsia="Times New Roman" w:cs="Times New Roman"/>
              <w:szCs w:val="28"/>
              <w:lang w:val="uz-Cyrl-UZ" w:eastAsia="ru-RU"/>
            </w:rPr>
          </w:rPrChange>
        </w:rPr>
        <w:t>- озиқ-овқат маҳсулотларида ифлослантирувчи борлиги билан боғлиқ салбий омиллар таъсири, инсон ҳаёти ёки соғлиғига таҳдид, ёки келажак авлодлар ҳаёти</w:t>
      </w:r>
      <w:r w:rsidR="00EB2BA2" w:rsidRPr="00632AE5">
        <w:rPr>
          <w:rFonts w:asciiTheme="minorHAnsi" w:eastAsia="Times New Roman" w:hAnsiTheme="minorHAnsi" w:cstheme="minorHAnsi"/>
          <w:szCs w:val="28"/>
          <w:lang w:val="uz-Cyrl-UZ" w:eastAsia="ru-RU"/>
          <w:rPrChange w:id="420" w:author="Faroxiddin Dadaxanov" w:date="2024-05-22T12:23:00Z">
            <w:rPr>
              <w:rFonts w:eastAsia="Times New Roman" w:cs="Times New Roman"/>
              <w:szCs w:val="28"/>
              <w:lang w:val="uz-Cyrl-UZ" w:eastAsia="ru-RU"/>
            </w:rPr>
          </w:rPrChange>
        </w:rPr>
        <w:br/>
      </w:r>
      <w:r w:rsidRPr="00632AE5">
        <w:rPr>
          <w:rFonts w:asciiTheme="minorHAnsi" w:eastAsia="Times New Roman" w:hAnsiTheme="minorHAnsi" w:cstheme="minorHAnsi"/>
          <w:szCs w:val="28"/>
          <w:lang w:val="uz-Cyrl-UZ" w:eastAsia="ru-RU"/>
          <w:rPrChange w:id="421" w:author="Faroxiddin Dadaxanov" w:date="2024-05-22T12:23:00Z">
            <w:rPr>
              <w:rFonts w:eastAsia="Times New Roman" w:cs="Times New Roman"/>
              <w:szCs w:val="28"/>
              <w:lang w:val="uz-Cyrl-UZ" w:eastAsia="ru-RU"/>
            </w:rPr>
          </w:rPrChange>
        </w:rPr>
        <w:t>ва соғлиғига таҳдид солувчи ифлослантирувчи;</w:t>
      </w:r>
    </w:p>
    <w:p w14:paraId="3D3DF63D" w14:textId="72D9CA90"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422" w:author="Faroxiddin Dadaxanov" w:date="2024-05-22T12:23:00Z">
            <w:rPr>
              <w:rFonts w:eastAsia="Times New Roman" w:cs="Times New Roman"/>
              <w:b/>
              <w:bCs/>
              <w:szCs w:val="28"/>
              <w:lang w:val="uz-Cyrl-UZ"/>
            </w:rPr>
          </w:rPrChange>
        </w:rPr>
        <w:pPrChange w:id="423" w:author="Пользователь" w:date="2023-05-05T09:54:00Z">
          <w:pPr>
            <w:spacing w:before="80" w:after="0"/>
            <w:ind w:firstLine="709"/>
            <w:contextualSpacing/>
            <w:jc w:val="both"/>
          </w:pPr>
        </w:pPrChange>
      </w:pPr>
      <w:commentRangeStart w:id="424"/>
      <w:r w:rsidRPr="00632AE5">
        <w:rPr>
          <w:rFonts w:asciiTheme="minorHAnsi" w:eastAsia="Times New Roman" w:hAnsiTheme="minorHAnsi" w:cstheme="minorHAnsi"/>
          <w:b/>
          <w:szCs w:val="28"/>
          <w:lang w:val="uz-Cyrl-UZ" w:eastAsia="ru-RU"/>
          <w:rPrChange w:id="425" w:author="Faroxiddin Dadaxanov" w:date="2024-05-22T12:23:00Z">
            <w:rPr>
              <w:rFonts w:eastAsia="Times New Roman" w:cs="Times New Roman"/>
              <w:b/>
              <w:szCs w:val="28"/>
              <w:lang w:val="uz-Cyrl-UZ" w:eastAsia="ru-RU"/>
            </w:rPr>
          </w:rPrChange>
        </w:rPr>
        <w:t>Озиқ-овқат маҳсулотларини муомалага чи</w:t>
      </w:r>
      <w:r w:rsidR="00EB2BA2" w:rsidRPr="00632AE5">
        <w:rPr>
          <w:rFonts w:asciiTheme="minorHAnsi" w:eastAsia="Times New Roman" w:hAnsiTheme="minorHAnsi" w:cstheme="minorHAnsi"/>
          <w:b/>
          <w:szCs w:val="28"/>
          <w:lang w:val="uz-Cyrl-UZ" w:eastAsia="ru-RU"/>
          <w:rPrChange w:id="426" w:author="Faroxiddin Dadaxanov" w:date="2024-05-22T12:23:00Z">
            <w:rPr>
              <w:rFonts w:eastAsia="Times New Roman" w:cs="Times New Roman"/>
              <w:b/>
              <w:szCs w:val="28"/>
              <w:lang w:val="uz-Cyrl-UZ" w:eastAsia="ru-RU"/>
            </w:rPr>
          </w:rPrChange>
        </w:rPr>
        <w:t>қ</w:t>
      </w:r>
      <w:r w:rsidRPr="00632AE5">
        <w:rPr>
          <w:rFonts w:asciiTheme="minorHAnsi" w:eastAsia="Times New Roman" w:hAnsiTheme="minorHAnsi" w:cstheme="minorHAnsi"/>
          <w:b/>
          <w:szCs w:val="28"/>
          <w:lang w:val="uz-Cyrl-UZ" w:eastAsia="ru-RU"/>
          <w:rPrChange w:id="427" w:author="Faroxiddin Dadaxanov" w:date="2024-05-22T12:23:00Z">
            <w:rPr>
              <w:rFonts w:eastAsia="Times New Roman" w:cs="Times New Roman"/>
              <w:b/>
              <w:szCs w:val="28"/>
              <w:lang w:val="uz-Cyrl-UZ" w:eastAsia="ru-RU"/>
            </w:rPr>
          </w:rPrChange>
        </w:rPr>
        <w:t xml:space="preserve">ариш </w:t>
      </w:r>
      <w:r w:rsidRPr="00632AE5">
        <w:rPr>
          <w:rFonts w:asciiTheme="minorHAnsi" w:eastAsia="Times New Roman" w:hAnsiTheme="minorHAnsi" w:cstheme="minorHAnsi"/>
          <w:szCs w:val="28"/>
          <w:lang w:val="uz-Cyrl-UZ" w:eastAsia="ru-RU"/>
          <w:rPrChange w:id="428" w:author="Faroxiddin Dadaxanov" w:date="2024-05-22T12:23:00Z">
            <w:rPr>
              <w:rFonts w:eastAsia="Times New Roman" w:cs="Times New Roman"/>
              <w:szCs w:val="28"/>
              <w:lang w:val="uz-Cyrl-UZ" w:eastAsia="ru-RU"/>
            </w:rPr>
          </w:rPrChange>
        </w:rPr>
        <w:t>- сотиб олиш</w:t>
      </w:r>
      <w:r w:rsidR="00EB2BA2" w:rsidRPr="00632AE5">
        <w:rPr>
          <w:rFonts w:asciiTheme="minorHAnsi" w:eastAsia="Times New Roman" w:hAnsiTheme="minorHAnsi" w:cstheme="minorHAnsi"/>
          <w:szCs w:val="28"/>
          <w:lang w:val="uz-Cyrl-UZ" w:eastAsia="ru-RU"/>
          <w:rPrChange w:id="429" w:author="Faroxiddin Dadaxanov" w:date="2024-05-22T12:23:00Z">
            <w:rPr>
              <w:rFonts w:eastAsia="Times New Roman" w:cs="Times New Roman"/>
              <w:szCs w:val="28"/>
              <w:lang w:val="uz-Cyrl-UZ" w:eastAsia="ru-RU"/>
            </w:rPr>
          </w:rPrChange>
        </w:rPr>
        <w:br/>
      </w:r>
      <w:r w:rsidRPr="00632AE5">
        <w:rPr>
          <w:rFonts w:asciiTheme="minorHAnsi" w:eastAsia="Times New Roman" w:hAnsiTheme="minorHAnsi" w:cstheme="minorHAnsi"/>
          <w:szCs w:val="28"/>
          <w:lang w:val="uz-Cyrl-UZ" w:eastAsia="ru-RU"/>
          <w:rPrChange w:id="430" w:author="Faroxiddin Dadaxanov" w:date="2024-05-22T12:23:00Z">
            <w:rPr>
              <w:rFonts w:eastAsia="Times New Roman" w:cs="Times New Roman"/>
              <w:szCs w:val="28"/>
              <w:lang w:val="uz-Cyrl-UZ" w:eastAsia="ru-RU"/>
            </w:rPr>
          </w:rPrChange>
        </w:rPr>
        <w:t xml:space="preserve">ва сотиш </w:t>
      </w:r>
      <w:del w:id="431" w:author="Пользователь" w:date="2023-05-05T10:47:00Z">
        <w:r w:rsidRPr="00632AE5" w:rsidDel="001D57C2">
          <w:rPr>
            <w:rFonts w:asciiTheme="minorHAnsi" w:eastAsia="Times New Roman" w:hAnsiTheme="minorHAnsi" w:cstheme="minorHAnsi"/>
            <w:szCs w:val="28"/>
            <w:lang w:val="uz-Cyrl-UZ" w:eastAsia="ru-RU"/>
            <w:rPrChange w:id="432" w:author="Faroxiddin Dadaxanov" w:date="2024-05-22T12:23:00Z">
              <w:rPr>
                <w:rFonts w:eastAsia="Times New Roman" w:cs="Times New Roman"/>
                <w:szCs w:val="28"/>
                <w:lang w:val="uz-Cyrl-UZ" w:eastAsia="ru-RU"/>
              </w:rPr>
            </w:rPrChange>
          </w:rPr>
          <w:delText xml:space="preserve">ва </w:delText>
        </w:r>
      </w:del>
      <w:ins w:id="433" w:author="Пользователь" w:date="2023-05-05T10:47:00Z">
        <w:r w:rsidR="001D57C2" w:rsidRPr="00632AE5">
          <w:rPr>
            <w:rFonts w:asciiTheme="minorHAnsi" w:eastAsia="Times New Roman" w:hAnsiTheme="minorHAnsi" w:cstheme="minorHAnsi"/>
            <w:szCs w:val="28"/>
            <w:lang w:val="uz-Cyrl-UZ" w:eastAsia="ru-RU"/>
            <w:rPrChange w:id="434" w:author="Faroxiddin Dadaxanov" w:date="2024-05-22T12:23:00Z">
              <w:rPr>
                <w:rFonts w:asciiTheme="minorHAnsi" w:eastAsia="Times New Roman" w:hAnsiTheme="minorHAnsi" w:cstheme="minorHAnsi"/>
                <w:szCs w:val="28"/>
                <w:lang w:val="uz-Cyrl-UZ" w:eastAsia="ru-RU"/>
              </w:rPr>
            </w:rPrChange>
          </w:rPr>
          <w:t>ҳамда</w:t>
        </w:r>
        <w:r w:rsidR="001D57C2" w:rsidRPr="00632AE5">
          <w:rPr>
            <w:rFonts w:asciiTheme="minorHAnsi" w:eastAsia="Times New Roman" w:hAnsiTheme="minorHAnsi" w:cstheme="minorHAnsi"/>
            <w:szCs w:val="28"/>
            <w:lang w:val="uz-Cyrl-UZ" w:eastAsia="ru-RU"/>
            <w:rPrChange w:id="435" w:author="Faroxiddin Dadaxanov" w:date="2024-05-22T12:23:00Z">
              <w:rPr>
                <w:rFonts w:eastAsia="Times New Roman" w:cs="Times New Roman"/>
                <w:szCs w:val="28"/>
                <w:lang w:val="uz-Cyrl-UZ" w:eastAsia="ru-RU"/>
              </w:rPr>
            </w:rPrChange>
          </w:rPr>
          <w:t xml:space="preserve"> </w:t>
        </w:r>
      </w:ins>
      <w:r w:rsidR="00EB2BA2" w:rsidRPr="00632AE5">
        <w:rPr>
          <w:rFonts w:asciiTheme="minorHAnsi" w:eastAsia="Times New Roman" w:hAnsiTheme="minorHAnsi" w:cstheme="minorHAnsi"/>
          <w:szCs w:val="28"/>
          <w:lang w:val="uz-Cyrl-UZ" w:eastAsia="ru-RU"/>
          <w:rPrChange w:id="436" w:author="Faroxiddin Dadaxanov" w:date="2024-05-22T12:23:00Z">
            <w:rPr>
              <w:rFonts w:eastAsia="Times New Roman" w:cs="Times New Roman"/>
              <w:szCs w:val="28"/>
              <w:lang w:val="uz-Cyrl-UZ" w:eastAsia="ru-RU"/>
            </w:rPr>
          </w:rPrChange>
        </w:rPr>
        <w:t>Ў</w:t>
      </w:r>
      <w:r w:rsidRPr="00632AE5">
        <w:rPr>
          <w:rFonts w:asciiTheme="minorHAnsi" w:eastAsia="Times New Roman" w:hAnsiTheme="minorHAnsi" w:cstheme="minorHAnsi"/>
          <w:szCs w:val="28"/>
          <w:lang w:val="uz-Cyrl-UZ" w:eastAsia="ru-RU"/>
          <w:rPrChange w:id="437" w:author="Faroxiddin Dadaxanov" w:date="2024-05-22T12:23:00Z">
            <w:rPr>
              <w:rFonts w:eastAsia="Times New Roman" w:cs="Times New Roman"/>
              <w:szCs w:val="28"/>
              <w:lang w:val="uz-Cyrl-UZ" w:eastAsia="ru-RU"/>
            </w:rPr>
          </w:rPrChange>
        </w:rPr>
        <w:t>збекистон Республикаси ҳудудида</w:t>
      </w:r>
      <w:del w:id="438" w:author="Пользователь" w:date="2023-05-05T10:10:00Z">
        <w:r w:rsidRPr="00632AE5" w:rsidDel="00D04CF8">
          <w:rPr>
            <w:rFonts w:asciiTheme="minorHAnsi" w:eastAsia="Times New Roman" w:hAnsiTheme="minorHAnsi" w:cstheme="minorHAnsi"/>
            <w:szCs w:val="28"/>
            <w:lang w:val="uz-Cyrl-UZ" w:eastAsia="ru-RU"/>
            <w:rPrChange w:id="439" w:author="Faroxiddin Dadaxanov" w:date="2024-05-22T12:23:00Z">
              <w:rPr>
                <w:rFonts w:eastAsia="Times New Roman" w:cs="Times New Roman"/>
                <w:szCs w:val="28"/>
                <w:lang w:val="uz-Cyrl-UZ" w:eastAsia="ru-RU"/>
              </w:rPr>
            </w:rPrChange>
          </w:rPr>
          <w:delText xml:space="preserve"> </w:delText>
        </w:r>
      </w:del>
      <w:ins w:id="440" w:author="Пользователь" w:date="2023-05-05T10:10:00Z">
        <w:r w:rsidR="00D04CF8" w:rsidRPr="00632AE5">
          <w:rPr>
            <w:rFonts w:asciiTheme="minorHAnsi" w:eastAsia="Times New Roman" w:hAnsiTheme="minorHAnsi" w:cstheme="minorHAnsi"/>
            <w:szCs w:val="28"/>
            <w:lang w:val="uz-Cyrl-UZ" w:eastAsia="ru-RU"/>
            <w:rPrChange w:id="441" w:author="Faroxiddin Dadaxanov" w:date="2024-05-22T12:23:00Z">
              <w:rPr>
                <w:rFonts w:asciiTheme="minorHAnsi" w:eastAsia="Times New Roman" w:hAnsiTheme="minorHAnsi" w:cstheme="minorHAnsi"/>
                <w:szCs w:val="28"/>
                <w:lang w:val="uz-Cyrl-UZ" w:eastAsia="ru-RU"/>
              </w:rPr>
            </w:rPrChange>
          </w:rPr>
          <w:t xml:space="preserve"> ишлаб чиқарувчи ёки импортёрдан бошлаб </w:t>
        </w:r>
      </w:ins>
      <w:r w:rsidRPr="00632AE5">
        <w:rPr>
          <w:rFonts w:asciiTheme="minorHAnsi" w:eastAsia="Times New Roman" w:hAnsiTheme="minorHAnsi" w:cstheme="minorHAnsi"/>
          <w:szCs w:val="28"/>
          <w:lang w:val="uz-Cyrl-UZ" w:eastAsia="ru-RU"/>
          <w:rPrChange w:id="442" w:author="Faroxiddin Dadaxanov" w:date="2024-05-22T12:23:00Z">
            <w:rPr>
              <w:rFonts w:eastAsia="Times New Roman" w:cs="Times New Roman"/>
              <w:szCs w:val="28"/>
              <w:lang w:val="uz-Cyrl-UZ" w:eastAsia="ru-RU"/>
            </w:rPr>
          </w:rPrChange>
        </w:rPr>
        <w:t>озиқ-овқат маҳсулотларини етказиш</w:t>
      </w:r>
      <w:ins w:id="443" w:author="Пользователь" w:date="2023-05-05T10:10:00Z">
        <w:r w:rsidR="00D04CF8" w:rsidRPr="00632AE5">
          <w:rPr>
            <w:rFonts w:asciiTheme="minorHAnsi" w:eastAsia="Times New Roman" w:hAnsiTheme="minorHAnsi" w:cstheme="minorHAnsi"/>
            <w:szCs w:val="28"/>
            <w:lang w:val="uz-Cyrl-UZ" w:eastAsia="ru-RU"/>
            <w:rPrChange w:id="444" w:author="Faroxiddin Dadaxanov" w:date="2024-05-22T12:23:00Z">
              <w:rPr>
                <w:rFonts w:asciiTheme="minorHAnsi" w:eastAsia="Times New Roman" w:hAnsiTheme="minorHAnsi" w:cstheme="minorHAnsi"/>
                <w:szCs w:val="28"/>
                <w:lang w:val="uz-Cyrl-UZ" w:eastAsia="ru-RU"/>
              </w:rPr>
            </w:rPrChange>
          </w:rPr>
          <w:t xml:space="preserve"> ва</w:t>
        </w:r>
      </w:ins>
      <w:del w:id="445" w:author="Пользователь" w:date="2023-05-05T10:10:00Z">
        <w:r w:rsidRPr="00632AE5" w:rsidDel="00D04CF8">
          <w:rPr>
            <w:rFonts w:asciiTheme="minorHAnsi" w:eastAsia="Times New Roman" w:hAnsiTheme="minorHAnsi" w:cstheme="minorHAnsi"/>
            <w:szCs w:val="28"/>
            <w:lang w:val="uz-Cyrl-UZ" w:eastAsia="ru-RU"/>
            <w:rPrChange w:id="446" w:author="Faroxiddin Dadaxanov" w:date="2024-05-22T12:23:00Z">
              <w:rPr>
                <w:rFonts w:eastAsia="Times New Roman" w:cs="Times New Roman"/>
                <w:szCs w:val="28"/>
                <w:lang w:val="uz-Cyrl-UZ" w:eastAsia="ru-RU"/>
              </w:rPr>
            </w:rPrChange>
          </w:rPr>
          <w:delText>ни</w:delText>
        </w:r>
      </w:del>
      <w:r w:rsidRPr="00632AE5">
        <w:rPr>
          <w:rFonts w:asciiTheme="minorHAnsi" w:eastAsia="Times New Roman" w:hAnsiTheme="minorHAnsi" w:cstheme="minorHAnsi"/>
          <w:szCs w:val="28"/>
          <w:lang w:val="uz-Cyrl-UZ" w:eastAsia="ru-RU"/>
          <w:rPrChange w:id="447" w:author="Faroxiddin Dadaxanov" w:date="2024-05-22T12:23:00Z">
            <w:rPr>
              <w:rFonts w:eastAsia="Times New Roman" w:cs="Times New Roman"/>
              <w:szCs w:val="28"/>
              <w:lang w:val="uz-Cyrl-UZ" w:eastAsia="ru-RU"/>
            </w:rPr>
          </w:rPrChange>
        </w:rPr>
        <w:t xml:space="preserve"> бошқа усуллари</w:t>
      </w:r>
      <w:ins w:id="448" w:author="Пользователь" w:date="2023-05-05T10:10:00Z">
        <w:r w:rsidR="00D04CF8" w:rsidRPr="00632AE5">
          <w:rPr>
            <w:rFonts w:asciiTheme="minorHAnsi" w:eastAsia="Times New Roman" w:hAnsiTheme="minorHAnsi" w:cstheme="minorHAnsi"/>
            <w:szCs w:val="28"/>
            <w:lang w:val="uz-Cyrl-UZ" w:eastAsia="ru-RU"/>
            <w:rPrChange w:id="449" w:author="Faroxiddin Dadaxanov" w:date="2024-05-22T12:23:00Z">
              <w:rPr>
                <w:rFonts w:asciiTheme="minorHAnsi" w:eastAsia="Times New Roman" w:hAnsiTheme="minorHAnsi" w:cstheme="minorHAnsi"/>
                <w:szCs w:val="28"/>
                <w:lang w:val="uz-Cyrl-UZ" w:eastAsia="ru-RU"/>
              </w:rPr>
            </w:rPrChange>
          </w:rPr>
          <w:t xml:space="preserve"> билан муомалага чиқариш</w:t>
        </w:r>
      </w:ins>
      <w:del w:id="450" w:author="Пользователь" w:date="2023-05-05T10:10:00Z">
        <w:r w:rsidRPr="00632AE5" w:rsidDel="00D04CF8">
          <w:rPr>
            <w:rFonts w:asciiTheme="minorHAnsi" w:eastAsia="Times New Roman" w:hAnsiTheme="minorHAnsi" w:cstheme="minorHAnsi"/>
            <w:szCs w:val="28"/>
            <w:lang w:val="uz-Cyrl-UZ" w:eastAsia="ru-RU"/>
            <w:rPrChange w:id="451" w:author="Faroxiddin Dadaxanov" w:date="2024-05-22T12:23:00Z">
              <w:rPr>
                <w:rFonts w:eastAsia="Times New Roman" w:cs="Times New Roman"/>
                <w:szCs w:val="28"/>
                <w:lang w:val="uz-Cyrl-UZ" w:eastAsia="ru-RU"/>
              </w:rPr>
            </w:rPrChange>
          </w:rPr>
          <w:delText>, ишлаб чиқарувчи ёки импорт</w:delText>
        </w:r>
        <w:r w:rsidR="00EB2BA2" w:rsidRPr="00632AE5" w:rsidDel="00D04CF8">
          <w:rPr>
            <w:rFonts w:asciiTheme="minorHAnsi" w:eastAsia="Times New Roman" w:hAnsiTheme="minorHAnsi" w:cstheme="minorHAnsi"/>
            <w:szCs w:val="28"/>
            <w:lang w:val="uz-Cyrl-UZ" w:eastAsia="ru-RU"/>
            <w:rPrChange w:id="452" w:author="Faroxiddin Dadaxanov" w:date="2024-05-22T12:23:00Z">
              <w:rPr>
                <w:rFonts w:eastAsia="Times New Roman" w:cs="Times New Roman"/>
                <w:szCs w:val="28"/>
                <w:lang w:val="uz-Cyrl-UZ" w:eastAsia="ru-RU"/>
              </w:rPr>
            </w:rPrChange>
          </w:rPr>
          <w:delText>ё</w:delText>
        </w:r>
        <w:r w:rsidRPr="00632AE5" w:rsidDel="00D04CF8">
          <w:rPr>
            <w:rFonts w:asciiTheme="minorHAnsi" w:eastAsia="Times New Roman" w:hAnsiTheme="minorHAnsi" w:cstheme="minorHAnsi"/>
            <w:szCs w:val="28"/>
            <w:lang w:val="uz-Cyrl-UZ" w:eastAsia="ru-RU"/>
            <w:rPrChange w:id="453" w:author="Faroxiddin Dadaxanov" w:date="2024-05-22T12:23:00Z">
              <w:rPr>
                <w:rFonts w:eastAsia="Times New Roman" w:cs="Times New Roman"/>
                <w:szCs w:val="28"/>
                <w:lang w:val="uz-Cyrl-UZ" w:eastAsia="ru-RU"/>
              </w:rPr>
            </w:rPrChange>
          </w:rPr>
          <w:delText>рдан бошлаб</w:delText>
        </w:r>
      </w:del>
      <w:r w:rsidRPr="00632AE5">
        <w:rPr>
          <w:rFonts w:asciiTheme="minorHAnsi" w:eastAsia="Times New Roman" w:hAnsiTheme="minorHAnsi" w:cstheme="minorHAnsi"/>
          <w:szCs w:val="28"/>
          <w:lang w:val="uz-Cyrl-UZ" w:eastAsia="ru-RU"/>
          <w:rPrChange w:id="454" w:author="Faroxiddin Dadaxanov" w:date="2024-05-22T12:23:00Z">
            <w:rPr>
              <w:rFonts w:eastAsia="Times New Roman" w:cs="Times New Roman"/>
              <w:szCs w:val="28"/>
              <w:lang w:val="uz-Cyrl-UZ" w:eastAsia="ru-RU"/>
            </w:rPr>
          </w:rPrChange>
        </w:rPr>
        <w:t>;</w:t>
      </w:r>
      <w:commentRangeEnd w:id="424"/>
      <w:r w:rsidR="00D04CF8" w:rsidRPr="00632AE5">
        <w:rPr>
          <w:rStyle w:val="ae"/>
          <w:rPrChange w:id="455" w:author="Faroxiddin Dadaxanov" w:date="2024-05-22T12:23:00Z">
            <w:rPr>
              <w:rStyle w:val="ae"/>
            </w:rPr>
          </w:rPrChange>
        </w:rPr>
        <w:commentReference w:id="424"/>
      </w:r>
    </w:p>
    <w:p w14:paraId="0D1C4560" w14:textId="3709C39A"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456" w:author="Faroxiddin Dadaxanov" w:date="2024-05-22T12:23:00Z">
            <w:rPr>
              <w:rFonts w:eastAsia="Times New Roman" w:cs="Times New Roman"/>
              <w:b/>
              <w:bCs/>
              <w:szCs w:val="28"/>
              <w:lang w:val="uz-Cyrl-UZ"/>
            </w:rPr>
          </w:rPrChange>
        </w:rPr>
        <w:pPrChange w:id="457"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458" w:author="Faroxiddin Dadaxanov" w:date="2024-05-22T12:23:00Z">
            <w:rPr>
              <w:rFonts w:eastAsia="Times New Roman" w:cs="Times New Roman"/>
              <w:b/>
              <w:szCs w:val="28"/>
              <w:lang w:val="uz-Cyrl-UZ" w:eastAsia="ru-RU"/>
            </w:rPr>
          </w:rPrChange>
        </w:rPr>
        <w:t>Озиқ-овқат маҳсулотларини аниқлаш (идентификациялаш)</w:t>
      </w:r>
      <w:r w:rsidRPr="00632AE5">
        <w:rPr>
          <w:rFonts w:asciiTheme="minorHAnsi" w:eastAsia="Times New Roman" w:hAnsiTheme="minorHAnsi" w:cstheme="minorHAnsi"/>
          <w:szCs w:val="28"/>
          <w:lang w:val="uz-Cyrl-UZ" w:eastAsia="ru-RU"/>
          <w:rPrChange w:id="459" w:author="Faroxiddin Dadaxanov" w:date="2024-05-22T12:23:00Z">
            <w:rPr>
              <w:rFonts w:eastAsia="Times New Roman" w:cs="Times New Roman"/>
              <w:szCs w:val="28"/>
              <w:lang w:val="uz-Cyrl-UZ" w:eastAsia="ru-RU"/>
            </w:rPr>
          </w:rPrChange>
        </w:rPr>
        <w:t>-</w:t>
      </w:r>
      <w:r w:rsidR="00EB2BA2" w:rsidRPr="00632AE5">
        <w:rPr>
          <w:rFonts w:asciiTheme="minorHAnsi" w:eastAsia="Times New Roman" w:hAnsiTheme="minorHAnsi" w:cstheme="minorHAnsi"/>
          <w:szCs w:val="28"/>
          <w:lang w:val="uz-Cyrl-UZ" w:eastAsia="ru-RU"/>
          <w:rPrChange w:id="460" w:author="Faroxiddin Dadaxanov" w:date="2024-05-22T12:23:00Z">
            <w:rPr>
              <w:rFonts w:eastAsia="Times New Roman" w:cs="Times New Roman"/>
              <w:szCs w:val="28"/>
              <w:lang w:val="uz-Cyrl-UZ" w:eastAsia="ru-RU"/>
            </w:rPr>
          </w:rPrChange>
        </w:rPr>
        <w:t>Т</w:t>
      </w:r>
      <w:r w:rsidRPr="00632AE5">
        <w:rPr>
          <w:rFonts w:asciiTheme="minorHAnsi" w:eastAsia="Times New Roman" w:hAnsiTheme="minorHAnsi" w:cstheme="minorHAnsi"/>
          <w:szCs w:val="28"/>
          <w:lang w:val="uz-Cyrl-UZ" w:eastAsia="ru-RU"/>
          <w:rPrChange w:id="461" w:author="Faroxiddin Dadaxanov" w:date="2024-05-22T12:23:00Z">
            <w:rPr>
              <w:rFonts w:eastAsia="Times New Roman" w:cs="Times New Roman"/>
              <w:szCs w:val="28"/>
              <w:lang w:val="uz-Cyrl-UZ" w:eastAsia="ru-RU"/>
            </w:rPr>
          </w:rPrChange>
        </w:rPr>
        <w:t>ехник регламентларни техник жиҳатдан тартибга солиш объектларига озиқ-овқат маҳсулотларини тайинлаш тартиби;</w:t>
      </w:r>
    </w:p>
    <w:p w14:paraId="109E24BB" w14:textId="6B730749"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462" w:author="Faroxiddin Dadaxanov" w:date="2024-05-22T12:23:00Z">
            <w:rPr>
              <w:rFonts w:eastAsia="Times New Roman" w:cs="Times New Roman"/>
              <w:b/>
              <w:bCs/>
              <w:szCs w:val="28"/>
              <w:lang w:val="uz-Cyrl-UZ"/>
            </w:rPr>
          </w:rPrChange>
        </w:rPr>
        <w:pPrChange w:id="463"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464" w:author="Faroxiddin Dadaxanov" w:date="2024-05-22T12:23:00Z">
            <w:rPr>
              <w:rFonts w:eastAsia="Times New Roman" w:cs="Times New Roman"/>
              <w:b/>
              <w:szCs w:val="28"/>
              <w:lang w:val="uz-Cyrl-UZ" w:eastAsia="ru-RU"/>
            </w:rPr>
          </w:rPrChange>
        </w:rPr>
        <w:t>Озиқ-овқат маҳсулотлари ишлаб чиқарувчи</w:t>
      </w:r>
      <w:r w:rsidRPr="00632AE5">
        <w:rPr>
          <w:rFonts w:asciiTheme="minorHAnsi" w:eastAsia="Times New Roman" w:hAnsiTheme="minorHAnsi" w:cstheme="minorHAnsi"/>
          <w:szCs w:val="28"/>
          <w:lang w:val="uz-Cyrl-UZ" w:eastAsia="ru-RU"/>
          <w:rPrChange w:id="465" w:author="Faroxiddin Dadaxanov" w:date="2024-05-22T12:23:00Z">
            <w:rPr>
              <w:rFonts w:eastAsia="Times New Roman" w:cs="Times New Roman"/>
              <w:szCs w:val="28"/>
              <w:lang w:val="uz-Cyrl-UZ" w:eastAsia="ru-RU"/>
            </w:rPr>
          </w:rPrChange>
        </w:rPr>
        <w:t>-</w:t>
      </w:r>
      <w:del w:id="466" w:author="Пользователь" w:date="2023-05-05T10:13:00Z">
        <w:r w:rsidRPr="00632AE5" w:rsidDel="009155D5">
          <w:rPr>
            <w:rFonts w:asciiTheme="minorHAnsi" w:eastAsia="Times New Roman" w:hAnsiTheme="minorHAnsi" w:cstheme="minorHAnsi"/>
            <w:szCs w:val="28"/>
            <w:lang w:val="uz-Cyrl-UZ" w:eastAsia="ru-RU"/>
            <w:rPrChange w:id="467" w:author="Faroxiddin Dadaxanov" w:date="2024-05-22T12:23:00Z">
              <w:rPr>
                <w:rFonts w:eastAsia="Times New Roman" w:cs="Times New Roman"/>
                <w:szCs w:val="28"/>
                <w:lang w:val="uz-Cyrl-UZ" w:eastAsia="ru-RU"/>
              </w:rPr>
            </w:rPrChange>
          </w:rPr>
          <w:delText xml:space="preserve"> Ташкилот</w:delText>
        </w:r>
      </w:del>
      <w:r w:rsidRPr="00632AE5">
        <w:rPr>
          <w:rFonts w:asciiTheme="minorHAnsi" w:eastAsia="Times New Roman" w:hAnsiTheme="minorHAnsi" w:cstheme="minorHAnsi"/>
          <w:szCs w:val="28"/>
          <w:lang w:val="uz-Cyrl-UZ" w:eastAsia="ru-RU"/>
          <w:rPrChange w:id="468" w:author="Faroxiddin Dadaxanov" w:date="2024-05-22T12:23:00Z">
            <w:rPr>
              <w:rFonts w:eastAsia="Times New Roman" w:cs="Times New Roman"/>
              <w:szCs w:val="28"/>
              <w:lang w:val="uz-Cyrl-UZ" w:eastAsia="ru-RU"/>
            </w:rPr>
          </w:rPrChange>
        </w:rPr>
        <w:t xml:space="preserve">, </w:t>
      </w:r>
      <w:ins w:id="469" w:author="Пользователь" w:date="2023-05-05T10:13:00Z">
        <w:r w:rsidR="009155D5" w:rsidRPr="00632AE5">
          <w:rPr>
            <w:rFonts w:asciiTheme="minorHAnsi" w:eastAsia="Times New Roman" w:hAnsiTheme="minorHAnsi" w:cstheme="minorHAnsi"/>
            <w:szCs w:val="28"/>
            <w:lang w:val="uz-Cyrl-UZ" w:eastAsia="ru-RU"/>
            <w:rPrChange w:id="470" w:author="Faroxiddin Dadaxanov" w:date="2024-05-22T12:23:00Z">
              <w:rPr>
                <w:rFonts w:asciiTheme="minorHAnsi" w:eastAsia="Times New Roman" w:hAnsiTheme="minorHAnsi" w:cstheme="minorHAnsi"/>
                <w:szCs w:val="28"/>
                <w:lang w:val="uz-Cyrl-UZ" w:eastAsia="ru-RU"/>
              </w:rPr>
            </w:rPrChange>
          </w:rPr>
          <w:t xml:space="preserve">ташкилий-ҳуқуқий шаклидан </w:t>
        </w:r>
      </w:ins>
      <w:r w:rsidRPr="00632AE5">
        <w:rPr>
          <w:rFonts w:asciiTheme="minorHAnsi" w:eastAsia="Times New Roman" w:hAnsiTheme="minorHAnsi" w:cstheme="minorHAnsi"/>
          <w:szCs w:val="28"/>
          <w:lang w:val="uz-Cyrl-UZ" w:eastAsia="ru-RU"/>
          <w:rPrChange w:id="471" w:author="Faroxiddin Dadaxanov" w:date="2024-05-22T12:23:00Z">
            <w:rPr>
              <w:rFonts w:eastAsia="Times New Roman" w:cs="Times New Roman"/>
              <w:szCs w:val="28"/>
              <w:lang w:val="uz-Cyrl-UZ" w:eastAsia="ru-RU"/>
            </w:rPr>
          </w:rPrChange>
        </w:rPr>
        <w:t>қатъи</w:t>
      </w:r>
      <w:r w:rsidR="00EB2BA2" w:rsidRPr="00632AE5">
        <w:rPr>
          <w:rFonts w:asciiTheme="minorHAnsi" w:eastAsia="Times New Roman" w:hAnsiTheme="minorHAnsi" w:cstheme="minorHAnsi"/>
          <w:szCs w:val="28"/>
          <w:lang w:val="uz-Cyrl-UZ" w:eastAsia="ru-RU"/>
          <w:rPrChange w:id="472" w:author="Faroxiddin Dadaxanov" w:date="2024-05-22T12:23:00Z">
            <w:rPr>
              <w:rFonts w:eastAsia="Times New Roman" w:cs="Times New Roman"/>
              <w:szCs w:val="28"/>
              <w:lang w:val="uz-Cyrl-UZ" w:eastAsia="ru-RU"/>
            </w:rPr>
          </w:rPrChange>
        </w:rPr>
        <w:t>й</w:t>
      </w:r>
      <w:r w:rsidRPr="00632AE5">
        <w:rPr>
          <w:rFonts w:asciiTheme="minorHAnsi" w:eastAsia="Times New Roman" w:hAnsiTheme="minorHAnsi" w:cstheme="minorHAnsi"/>
          <w:szCs w:val="28"/>
          <w:lang w:val="uz-Cyrl-UZ" w:eastAsia="ru-RU"/>
          <w:rPrChange w:id="473" w:author="Faroxiddin Dadaxanov" w:date="2024-05-22T12:23:00Z">
            <w:rPr>
              <w:rFonts w:eastAsia="Times New Roman" w:cs="Times New Roman"/>
              <w:szCs w:val="28"/>
              <w:lang w:val="uz-Cyrl-UZ" w:eastAsia="ru-RU"/>
            </w:rPr>
          </w:rPrChange>
        </w:rPr>
        <w:t xml:space="preserve"> назар</w:t>
      </w:r>
      <w:del w:id="474" w:author="Faroxiddin Dadaxanov" w:date="2023-05-08T14:12:00Z">
        <w:r w:rsidRPr="00632AE5" w:rsidDel="0039364D">
          <w:rPr>
            <w:rFonts w:asciiTheme="minorHAnsi" w:eastAsia="Times New Roman" w:hAnsiTheme="minorHAnsi" w:cstheme="minorHAnsi"/>
            <w:strike/>
            <w:szCs w:val="28"/>
            <w:lang w:val="uz-Cyrl-UZ" w:eastAsia="ru-RU"/>
            <w:rPrChange w:id="475" w:author="Faroxiddin Dadaxanov" w:date="2024-05-22T12:23:00Z">
              <w:rPr>
                <w:rFonts w:eastAsia="Times New Roman" w:cs="Times New Roman"/>
                <w:szCs w:val="28"/>
                <w:lang w:val="uz-Cyrl-UZ" w:eastAsia="ru-RU"/>
              </w:rPr>
            </w:rPrChange>
          </w:rPr>
          <w:delText>, унинг</w:delText>
        </w:r>
      </w:del>
      <w:del w:id="476" w:author="Пользователь" w:date="2023-05-05T10:13:00Z">
        <w:r w:rsidRPr="00632AE5" w:rsidDel="009155D5">
          <w:rPr>
            <w:rFonts w:asciiTheme="minorHAnsi" w:eastAsia="Times New Roman" w:hAnsiTheme="minorHAnsi" w:cstheme="minorHAnsi"/>
            <w:strike/>
            <w:szCs w:val="28"/>
            <w:lang w:val="uz-Cyrl-UZ" w:eastAsia="ru-RU"/>
            <w:rPrChange w:id="477" w:author="Faroxiddin Dadaxanov" w:date="2024-05-22T12:23:00Z">
              <w:rPr>
                <w:rFonts w:eastAsia="Times New Roman" w:cs="Times New Roman"/>
                <w:szCs w:val="28"/>
                <w:lang w:val="uz-Cyrl-UZ" w:eastAsia="ru-RU"/>
              </w:rPr>
            </w:rPrChange>
          </w:rPr>
          <w:delText xml:space="preserve"> ташкилий-ҳуқуқий шакли</w:delText>
        </w:r>
      </w:del>
      <w:del w:id="478" w:author="Faroxiddin Dadaxanov" w:date="2023-05-08T14:12:00Z">
        <w:r w:rsidRPr="00632AE5" w:rsidDel="0039364D">
          <w:rPr>
            <w:rFonts w:asciiTheme="minorHAnsi" w:eastAsia="Times New Roman" w:hAnsiTheme="minorHAnsi" w:cstheme="minorHAnsi"/>
            <w:strike/>
            <w:szCs w:val="28"/>
            <w:lang w:val="uz-Cyrl-UZ" w:eastAsia="ru-RU"/>
            <w:rPrChange w:id="479" w:author="Faroxiddin Dadaxanov" w:date="2024-05-22T12:23:00Z">
              <w:rPr>
                <w:rFonts w:eastAsia="Times New Roman" w:cs="Times New Roman"/>
                <w:szCs w:val="28"/>
                <w:lang w:val="uz-Cyrl-UZ" w:eastAsia="ru-RU"/>
              </w:rPr>
            </w:rPrChange>
          </w:rPr>
          <w:delText>,</w:delText>
        </w:r>
      </w:del>
      <w:r w:rsidRPr="00632AE5">
        <w:rPr>
          <w:rFonts w:asciiTheme="minorHAnsi" w:eastAsia="Times New Roman" w:hAnsiTheme="minorHAnsi" w:cstheme="minorHAnsi"/>
          <w:szCs w:val="28"/>
          <w:lang w:val="uz-Cyrl-UZ" w:eastAsia="ru-RU"/>
          <w:rPrChange w:id="480" w:author="Faroxiddin Dadaxanov" w:date="2024-05-22T12:23:00Z">
            <w:rPr>
              <w:rFonts w:eastAsia="Times New Roman" w:cs="Times New Roman"/>
              <w:szCs w:val="28"/>
              <w:lang w:val="uz-Cyrl-UZ" w:eastAsia="ru-RU"/>
            </w:rPr>
          </w:rPrChange>
        </w:rPr>
        <w:t xml:space="preserve"> </w:t>
      </w:r>
      <w:del w:id="481" w:author="Пользователь" w:date="2023-05-05T10:13:00Z">
        <w:r w:rsidRPr="00632AE5" w:rsidDel="009155D5">
          <w:rPr>
            <w:rFonts w:asciiTheme="minorHAnsi" w:eastAsia="Times New Roman" w:hAnsiTheme="minorHAnsi" w:cstheme="minorHAnsi"/>
            <w:szCs w:val="28"/>
            <w:lang w:val="uz-Cyrl-UZ" w:eastAsia="ru-RU"/>
            <w:rPrChange w:id="482" w:author="Faroxiddin Dadaxanov" w:date="2024-05-22T12:23:00Z">
              <w:rPr>
                <w:rFonts w:eastAsia="Times New Roman" w:cs="Times New Roman"/>
                <w:szCs w:val="28"/>
                <w:lang w:val="uz-Cyrl-UZ" w:eastAsia="ru-RU"/>
              </w:rPr>
            </w:rPrChange>
          </w:rPr>
          <w:delText xml:space="preserve">ёки </w:delText>
        </w:r>
      </w:del>
      <w:r w:rsidRPr="00632AE5">
        <w:rPr>
          <w:rFonts w:asciiTheme="minorHAnsi" w:eastAsia="Times New Roman" w:hAnsiTheme="minorHAnsi" w:cstheme="minorHAnsi"/>
          <w:szCs w:val="28"/>
          <w:lang w:val="uz-Cyrl-UZ" w:eastAsia="ru-RU"/>
          <w:rPrChange w:id="483" w:author="Faroxiddin Dadaxanov" w:date="2024-05-22T12:23:00Z">
            <w:rPr>
              <w:rFonts w:eastAsia="Times New Roman" w:cs="Times New Roman"/>
              <w:szCs w:val="28"/>
              <w:lang w:val="uz-Cyrl-UZ" w:eastAsia="ru-RU"/>
            </w:rPr>
          </w:rPrChange>
        </w:rPr>
        <w:t>якка тартибдаги тадбиркор</w:t>
      </w:r>
      <w:ins w:id="484" w:author="Пользователь" w:date="2023-05-05T10:13:00Z">
        <w:r w:rsidR="009155D5" w:rsidRPr="00632AE5">
          <w:rPr>
            <w:rFonts w:asciiTheme="minorHAnsi" w:eastAsia="Times New Roman" w:hAnsiTheme="minorHAnsi" w:cstheme="minorHAnsi"/>
            <w:szCs w:val="28"/>
            <w:lang w:val="uz-Cyrl-UZ" w:eastAsia="ru-RU"/>
            <w:rPrChange w:id="485" w:author="Faroxiddin Dadaxanov" w:date="2024-05-22T12:23:00Z">
              <w:rPr>
                <w:rFonts w:asciiTheme="minorHAnsi" w:eastAsia="Times New Roman" w:hAnsiTheme="minorHAnsi" w:cstheme="minorHAnsi"/>
                <w:szCs w:val="28"/>
                <w:lang w:val="uz-Cyrl-UZ" w:eastAsia="ru-RU"/>
              </w:rPr>
            </w:rPrChange>
          </w:rPr>
          <w:t xml:space="preserve"> ёки </w:t>
        </w:r>
        <w:r w:rsidR="009155D5" w:rsidRPr="00632AE5">
          <w:rPr>
            <w:rFonts w:asciiTheme="minorHAnsi" w:eastAsia="Times New Roman" w:hAnsiTheme="minorHAnsi" w:cstheme="minorHAnsi"/>
            <w:szCs w:val="28"/>
            <w:lang w:val="uz-Cyrl-UZ" w:eastAsia="ru-RU"/>
            <w:rPrChange w:id="486" w:author="Faroxiddin Dadaxanov" w:date="2024-05-22T12:23:00Z">
              <w:rPr>
                <w:rFonts w:asciiTheme="minorHAnsi" w:eastAsia="Times New Roman" w:hAnsiTheme="minorHAnsi" w:cstheme="minorHAnsi"/>
                <w:szCs w:val="28"/>
                <w:highlight w:val="yellow"/>
                <w:lang w:val="uz-Cyrl-UZ" w:eastAsia="ru-RU"/>
              </w:rPr>
            </w:rPrChange>
          </w:rPr>
          <w:t>т</w:t>
        </w:r>
        <w:r w:rsidR="009155D5" w:rsidRPr="00632AE5">
          <w:rPr>
            <w:rFonts w:asciiTheme="minorHAnsi" w:eastAsia="Times New Roman" w:hAnsiTheme="minorHAnsi" w:cstheme="minorHAnsi"/>
            <w:szCs w:val="28"/>
            <w:lang w:val="uz-Cyrl-UZ" w:eastAsia="ru-RU"/>
            <w:rPrChange w:id="487" w:author="Faroxiddin Dadaxanov" w:date="2024-05-22T12:23:00Z">
              <w:rPr>
                <w:rFonts w:asciiTheme="minorHAnsi" w:eastAsia="Times New Roman" w:hAnsiTheme="minorHAnsi" w:cstheme="minorHAnsi"/>
                <w:szCs w:val="28"/>
                <w:lang w:val="uz-Cyrl-UZ" w:eastAsia="ru-RU"/>
              </w:rPr>
            </w:rPrChange>
          </w:rPr>
          <w:t>ашкилот</w:t>
        </w:r>
      </w:ins>
      <w:r w:rsidRPr="00632AE5">
        <w:rPr>
          <w:rFonts w:asciiTheme="minorHAnsi" w:eastAsia="Times New Roman" w:hAnsiTheme="minorHAnsi" w:cstheme="minorHAnsi"/>
          <w:szCs w:val="28"/>
          <w:lang w:val="uz-Cyrl-UZ" w:eastAsia="ru-RU"/>
          <w:rPrChange w:id="488" w:author="Faroxiddin Dadaxanov" w:date="2024-05-22T12:23:00Z">
            <w:rPr>
              <w:rFonts w:eastAsia="Times New Roman" w:cs="Times New Roman"/>
              <w:szCs w:val="28"/>
              <w:lang w:val="uz-Cyrl-UZ" w:eastAsia="ru-RU"/>
            </w:rPr>
          </w:rPrChange>
        </w:rPr>
        <w:t>, шу жумладан,</w:t>
      </w:r>
      <w:r w:rsidRPr="00632AE5">
        <w:rPr>
          <w:rFonts w:asciiTheme="minorHAnsi" w:hAnsiTheme="minorHAnsi" w:cstheme="minorHAnsi"/>
          <w:szCs w:val="28"/>
          <w:lang w:val="uz-Cyrl-UZ"/>
          <w:rPrChange w:id="489"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490" w:author="Faroxiddin Dadaxanov" w:date="2024-05-22T12:23:00Z">
            <w:rPr>
              <w:rFonts w:eastAsia="Times New Roman" w:cs="Times New Roman"/>
              <w:szCs w:val="28"/>
              <w:lang w:val="uz-Cyrl-UZ" w:eastAsia="ru-RU"/>
            </w:rPr>
          </w:rPrChange>
        </w:rPr>
        <w:t>чет эллик, ўз номидан ози</w:t>
      </w:r>
      <w:r w:rsidR="00EB2BA2" w:rsidRPr="00632AE5">
        <w:rPr>
          <w:rFonts w:asciiTheme="minorHAnsi" w:eastAsia="Times New Roman" w:hAnsiTheme="minorHAnsi" w:cstheme="minorHAnsi"/>
          <w:szCs w:val="28"/>
          <w:lang w:val="uz-Cyrl-UZ" w:eastAsia="ru-RU"/>
          <w:rPrChange w:id="491" w:author="Faroxiddin Dadaxanov" w:date="2024-05-22T12:23:00Z">
            <w:rPr>
              <w:rFonts w:eastAsia="Times New Roman" w:cs="Times New Roman"/>
              <w:szCs w:val="28"/>
              <w:lang w:val="uz-Cyrl-UZ" w:eastAsia="ru-RU"/>
            </w:rPr>
          </w:rPrChange>
        </w:rPr>
        <w:t>қ</w:t>
      </w:r>
      <w:r w:rsidRPr="00632AE5">
        <w:rPr>
          <w:rFonts w:asciiTheme="minorHAnsi" w:eastAsia="Times New Roman" w:hAnsiTheme="minorHAnsi" w:cstheme="minorHAnsi"/>
          <w:szCs w:val="28"/>
          <w:lang w:val="uz-Cyrl-UZ" w:eastAsia="ru-RU"/>
          <w:rPrChange w:id="492" w:author="Faroxiddin Dadaxanov" w:date="2024-05-22T12:23:00Z">
            <w:rPr>
              <w:rFonts w:eastAsia="Times New Roman" w:cs="Times New Roman"/>
              <w:szCs w:val="28"/>
              <w:lang w:val="uz-Cyrl-UZ" w:eastAsia="ru-RU"/>
            </w:rPr>
          </w:rPrChange>
        </w:rPr>
        <w:t>-ов</w:t>
      </w:r>
      <w:r w:rsidR="00EB2BA2" w:rsidRPr="00632AE5">
        <w:rPr>
          <w:rFonts w:asciiTheme="minorHAnsi" w:eastAsia="Times New Roman" w:hAnsiTheme="minorHAnsi" w:cstheme="minorHAnsi"/>
          <w:szCs w:val="28"/>
          <w:lang w:val="uz-Cyrl-UZ" w:eastAsia="ru-RU"/>
          <w:rPrChange w:id="493" w:author="Faroxiddin Dadaxanov" w:date="2024-05-22T12:23:00Z">
            <w:rPr>
              <w:rFonts w:eastAsia="Times New Roman" w:cs="Times New Roman"/>
              <w:szCs w:val="28"/>
              <w:lang w:val="uz-Cyrl-UZ" w:eastAsia="ru-RU"/>
            </w:rPr>
          </w:rPrChange>
        </w:rPr>
        <w:t>қ</w:t>
      </w:r>
      <w:r w:rsidRPr="00632AE5">
        <w:rPr>
          <w:rFonts w:asciiTheme="minorHAnsi" w:eastAsia="Times New Roman" w:hAnsiTheme="minorHAnsi" w:cstheme="minorHAnsi"/>
          <w:szCs w:val="28"/>
          <w:lang w:val="uz-Cyrl-UZ" w:eastAsia="ru-RU"/>
          <w:rPrChange w:id="494" w:author="Faroxiddin Dadaxanov" w:date="2024-05-22T12:23:00Z">
            <w:rPr>
              <w:rFonts w:eastAsia="Times New Roman" w:cs="Times New Roman"/>
              <w:szCs w:val="28"/>
              <w:lang w:val="uz-Cyrl-UZ" w:eastAsia="ru-RU"/>
            </w:rPr>
          </w:rPrChange>
        </w:rPr>
        <w:t>ат ма</w:t>
      </w:r>
      <w:r w:rsidR="00EB2BA2" w:rsidRPr="00632AE5">
        <w:rPr>
          <w:rFonts w:asciiTheme="minorHAnsi" w:eastAsia="Times New Roman" w:hAnsiTheme="minorHAnsi" w:cstheme="minorHAnsi"/>
          <w:szCs w:val="28"/>
          <w:lang w:val="uz-Cyrl-UZ" w:eastAsia="ru-RU"/>
          <w:rPrChange w:id="495"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496" w:author="Faroxiddin Dadaxanov" w:date="2024-05-22T12:23:00Z">
            <w:rPr>
              <w:rFonts w:eastAsia="Times New Roman" w:cs="Times New Roman"/>
              <w:szCs w:val="28"/>
              <w:lang w:val="uz-Cyrl-UZ" w:eastAsia="ru-RU"/>
            </w:rPr>
          </w:rPrChange>
        </w:rPr>
        <w:t>сулотларини ишлаб чиқаришни амалга оширадиган (тайёрлаш) харидорларга сотиш учун ва ушбу ма</w:t>
      </w:r>
      <w:r w:rsidR="00EB2BA2" w:rsidRPr="00632AE5">
        <w:rPr>
          <w:rFonts w:asciiTheme="minorHAnsi" w:eastAsia="Times New Roman" w:hAnsiTheme="minorHAnsi" w:cstheme="minorHAnsi"/>
          <w:szCs w:val="28"/>
          <w:lang w:val="uz-Cyrl-UZ" w:eastAsia="ru-RU"/>
          <w:rPrChange w:id="497"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498" w:author="Faroxiddin Dadaxanov" w:date="2024-05-22T12:23:00Z">
            <w:rPr>
              <w:rFonts w:eastAsia="Times New Roman" w:cs="Times New Roman"/>
              <w:szCs w:val="28"/>
              <w:lang w:val="uz-Cyrl-UZ" w:eastAsia="ru-RU"/>
            </w:rPr>
          </w:rPrChange>
        </w:rPr>
        <w:t xml:space="preserve">сулотларни </w:t>
      </w:r>
      <w:r w:rsidR="00EB2BA2" w:rsidRPr="00632AE5">
        <w:rPr>
          <w:rFonts w:asciiTheme="minorHAnsi" w:eastAsia="Times New Roman" w:hAnsiTheme="minorHAnsi" w:cstheme="minorHAnsi"/>
          <w:szCs w:val="28"/>
          <w:lang w:val="uz-Cyrl-UZ" w:eastAsia="ru-RU"/>
          <w:rPrChange w:id="499" w:author="Faroxiddin Dadaxanov" w:date="2024-05-22T12:23:00Z">
            <w:rPr>
              <w:rFonts w:eastAsia="Times New Roman" w:cs="Times New Roman"/>
              <w:szCs w:val="28"/>
              <w:lang w:val="uz-Cyrl-UZ" w:eastAsia="ru-RU"/>
            </w:rPr>
          </w:rPrChange>
        </w:rPr>
        <w:t>Т</w:t>
      </w:r>
      <w:r w:rsidRPr="00632AE5">
        <w:rPr>
          <w:rFonts w:asciiTheme="minorHAnsi" w:eastAsia="Times New Roman" w:hAnsiTheme="minorHAnsi" w:cstheme="minorHAnsi"/>
          <w:szCs w:val="28"/>
          <w:lang w:val="uz-Cyrl-UZ" w:eastAsia="ru-RU"/>
          <w:rPrChange w:id="500" w:author="Faroxiddin Dadaxanov" w:date="2024-05-22T12:23:00Z">
            <w:rPr>
              <w:rFonts w:eastAsia="Times New Roman" w:cs="Times New Roman"/>
              <w:szCs w:val="28"/>
              <w:lang w:val="uz-Cyrl-UZ" w:eastAsia="ru-RU"/>
            </w:rPr>
          </w:rPrChange>
        </w:rPr>
        <w:t xml:space="preserve">ехник регламент талабларига мувофиқлиги учун </w:t>
      </w:r>
      <w:commentRangeStart w:id="501"/>
      <w:r w:rsidRPr="00632AE5">
        <w:rPr>
          <w:rFonts w:asciiTheme="minorHAnsi" w:eastAsia="Times New Roman" w:hAnsiTheme="minorHAnsi" w:cstheme="minorHAnsi"/>
          <w:szCs w:val="28"/>
          <w:lang w:val="uz-Cyrl-UZ" w:eastAsia="ru-RU"/>
          <w:rPrChange w:id="502" w:author="Faroxiddin Dadaxanov" w:date="2024-05-22T12:23:00Z">
            <w:rPr>
              <w:rFonts w:eastAsia="Times New Roman" w:cs="Times New Roman"/>
              <w:szCs w:val="28"/>
              <w:lang w:val="uz-Cyrl-UZ" w:eastAsia="ru-RU"/>
            </w:rPr>
          </w:rPrChange>
        </w:rPr>
        <w:t>масъул шахслар.</w:t>
      </w:r>
      <w:commentRangeEnd w:id="501"/>
      <w:r w:rsidR="009155D5" w:rsidRPr="00632AE5">
        <w:rPr>
          <w:rStyle w:val="ae"/>
          <w:rPrChange w:id="503" w:author="Faroxiddin Dadaxanov" w:date="2024-05-22T12:23:00Z">
            <w:rPr>
              <w:rStyle w:val="ae"/>
            </w:rPr>
          </w:rPrChange>
        </w:rPr>
        <w:commentReference w:id="501"/>
      </w:r>
    </w:p>
    <w:p w14:paraId="75D93612" w14:textId="046A86EB" w:rsidR="005F6605" w:rsidRPr="00632AE5" w:rsidRDefault="005F6605">
      <w:pPr>
        <w:spacing w:before="80" w:after="80"/>
        <w:ind w:firstLine="709"/>
        <w:contextualSpacing/>
        <w:jc w:val="both"/>
        <w:rPr>
          <w:rFonts w:asciiTheme="minorHAnsi" w:hAnsiTheme="minorHAnsi" w:cstheme="minorHAnsi"/>
          <w:szCs w:val="28"/>
          <w:lang w:val="uz-Cyrl-UZ"/>
          <w:rPrChange w:id="504" w:author="Faroxiddin Dadaxanov" w:date="2024-05-22T12:23:00Z">
            <w:rPr>
              <w:rFonts w:cs="Times New Roman"/>
              <w:szCs w:val="28"/>
              <w:lang w:val="uz-Cyrl-UZ"/>
            </w:rPr>
          </w:rPrChange>
        </w:rPr>
        <w:pPrChange w:id="505"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506" w:author="Faroxiddin Dadaxanov" w:date="2024-05-22T12:23:00Z">
            <w:rPr>
              <w:rFonts w:eastAsia="Times New Roman" w:cs="Times New Roman"/>
              <w:b/>
              <w:szCs w:val="28"/>
              <w:lang w:val="uz-Cyrl-UZ" w:eastAsia="ru-RU"/>
            </w:rPr>
          </w:rPrChange>
        </w:rPr>
        <w:t xml:space="preserve">Озиқ-овқат маҳсулотлари (озуқавий ингредиент) компоненти (бундан буён матнда компонент деб аталади) </w:t>
      </w:r>
      <w:r w:rsidRPr="00632AE5">
        <w:rPr>
          <w:rFonts w:asciiTheme="minorHAnsi" w:eastAsia="Times New Roman" w:hAnsiTheme="minorHAnsi" w:cstheme="minorHAnsi"/>
          <w:szCs w:val="28"/>
          <w:lang w:val="uz-Cyrl-UZ" w:eastAsia="ru-RU"/>
          <w:rPrChange w:id="507" w:author="Faroxiddin Dadaxanov" w:date="2024-05-22T12:23:00Z">
            <w:rPr>
              <w:rFonts w:eastAsia="Times New Roman" w:cs="Times New Roman"/>
              <w:szCs w:val="28"/>
              <w:lang w:val="uz-Cyrl-UZ" w:eastAsia="ru-RU"/>
            </w:rPr>
          </w:rPrChange>
        </w:rPr>
        <w:t>маҳсулот ёки модда (озу</w:t>
      </w:r>
      <w:r w:rsidR="00EB2BA2" w:rsidRPr="00632AE5">
        <w:rPr>
          <w:rFonts w:asciiTheme="minorHAnsi" w:eastAsia="Times New Roman" w:hAnsiTheme="minorHAnsi" w:cstheme="minorHAnsi"/>
          <w:szCs w:val="28"/>
          <w:lang w:val="uz-Cyrl-UZ" w:eastAsia="ru-RU"/>
          <w:rPrChange w:id="508" w:author="Faroxiddin Dadaxanov" w:date="2024-05-22T12:23:00Z">
            <w:rPr>
              <w:rFonts w:eastAsia="Times New Roman" w:cs="Times New Roman"/>
              <w:szCs w:val="28"/>
              <w:lang w:val="uz-Cyrl-UZ" w:eastAsia="ru-RU"/>
            </w:rPr>
          </w:rPrChange>
        </w:rPr>
        <w:t>қ</w:t>
      </w:r>
      <w:r w:rsidRPr="00632AE5">
        <w:rPr>
          <w:rFonts w:asciiTheme="minorHAnsi" w:eastAsia="Times New Roman" w:hAnsiTheme="minorHAnsi" w:cstheme="minorHAnsi"/>
          <w:szCs w:val="28"/>
          <w:lang w:val="uz-Cyrl-UZ" w:eastAsia="ru-RU"/>
          <w:rPrChange w:id="509" w:author="Faroxiddin Dadaxanov" w:date="2024-05-22T12:23:00Z">
            <w:rPr>
              <w:rFonts w:eastAsia="Times New Roman" w:cs="Times New Roman"/>
              <w:szCs w:val="28"/>
              <w:lang w:val="uz-Cyrl-UZ" w:eastAsia="ru-RU"/>
            </w:rPr>
          </w:rPrChange>
        </w:rPr>
        <w:t xml:space="preserve">авий </w:t>
      </w:r>
      <w:r w:rsidR="00EB2BA2" w:rsidRPr="00632AE5">
        <w:rPr>
          <w:rFonts w:asciiTheme="minorHAnsi" w:eastAsia="Times New Roman" w:hAnsiTheme="minorHAnsi" w:cstheme="minorHAnsi"/>
          <w:szCs w:val="28"/>
          <w:lang w:val="uz-Cyrl-UZ" w:eastAsia="ru-RU"/>
          <w:rPrChange w:id="510" w:author="Faroxiddin Dadaxanov" w:date="2024-05-22T12:23:00Z">
            <w:rPr>
              <w:rFonts w:eastAsia="Times New Roman" w:cs="Times New Roman"/>
              <w:szCs w:val="28"/>
              <w:lang w:val="uz-Cyrl-UZ" w:eastAsia="ru-RU"/>
            </w:rPr>
          </w:rPrChange>
        </w:rPr>
        <w:t>қў</w:t>
      </w:r>
      <w:r w:rsidRPr="00632AE5">
        <w:rPr>
          <w:rFonts w:asciiTheme="minorHAnsi" w:eastAsia="Times New Roman" w:hAnsiTheme="minorHAnsi" w:cstheme="minorHAnsi"/>
          <w:szCs w:val="28"/>
          <w:lang w:val="uz-Cyrl-UZ" w:eastAsia="ru-RU"/>
          <w:rPrChange w:id="511" w:author="Faroxiddin Dadaxanov" w:date="2024-05-22T12:23:00Z">
            <w:rPr>
              <w:rFonts w:eastAsia="Times New Roman" w:cs="Times New Roman"/>
              <w:szCs w:val="28"/>
              <w:lang w:val="uz-Cyrl-UZ" w:eastAsia="ru-RU"/>
            </w:rPr>
          </w:rPrChange>
        </w:rPr>
        <w:t xml:space="preserve">шимчалар, хушбуйларни </w:t>
      </w:r>
      <w:r w:rsidR="00EB2BA2" w:rsidRPr="00632AE5">
        <w:rPr>
          <w:rFonts w:asciiTheme="minorHAnsi" w:eastAsia="Times New Roman" w:hAnsiTheme="minorHAnsi" w:cstheme="minorHAnsi"/>
          <w:szCs w:val="28"/>
          <w:lang w:val="uz-Cyrl-UZ" w:eastAsia="ru-RU"/>
          <w:rPrChange w:id="512" w:author="Faroxiddin Dadaxanov" w:date="2024-05-22T12:23:00Z">
            <w:rPr>
              <w:rFonts w:eastAsia="Times New Roman" w:cs="Times New Roman"/>
              <w:szCs w:val="28"/>
              <w:lang w:val="uz-Cyrl-UZ" w:eastAsia="ru-RU"/>
            </w:rPr>
          </w:rPrChange>
        </w:rPr>
        <w:t>қў</w:t>
      </w:r>
      <w:r w:rsidRPr="00632AE5">
        <w:rPr>
          <w:rFonts w:asciiTheme="minorHAnsi" w:eastAsia="Times New Roman" w:hAnsiTheme="minorHAnsi" w:cstheme="minorHAnsi"/>
          <w:szCs w:val="28"/>
          <w:lang w:val="uz-Cyrl-UZ" w:eastAsia="ru-RU"/>
          <w:rPrChange w:id="513" w:author="Faroxiddin Dadaxanov" w:date="2024-05-22T12:23:00Z">
            <w:rPr>
              <w:rFonts w:eastAsia="Times New Roman" w:cs="Times New Roman"/>
              <w:szCs w:val="28"/>
              <w:lang w:val="uz-Cyrl-UZ" w:eastAsia="ru-RU"/>
            </w:rPr>
          </w:rPrChange>
        </w:rPr>
        <w:t>шиб) улар рецептураларга мувофиқ, озиқ-овқат маҳсулотларини ишлаб чиқаришда (тайёрлаш) фойдаланилади ва унинг таркибий қисми ҳисобланади.</w:t>
      </w:r>
    </w:p>
    <w:p w14:paraId="253A0A0A" w14:textId="0A01C3DB"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514" w:author="Faroxiddin Dadaxanov" w:date="2024-05-22T12:23:00Z">
            <w:rPr>
              <w:rFonts w:eastAsia="Times New Roman" w:cs="Times New Roman"/>
              <w:b/>
              <w:bCs/>
              <w:szCs w:val="28"/>
              <w:lang w:val="uz-Cyrl-UZ"/>
            </w:rPr>
          </w:rPrChange>
        </w:rPr>
        <w:pPrChange w:id="515"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516" w:author="Faroxiddin Dadaxanov" w:date="2024-05-22T12:23:00Z">
            <w:rPr>
              <w:rFonts w:eastAsia="Times New Roman" w:cs="Times New Roman"/>
              <w:b/>
              <w:szCs w:val="28"/>
              <w:lang w:val="uz-Cyrl-UZ" w:eastAsia="ru-RU"/>
            </w:rPr>
          </w:rPrChange>
        </w:rPr>
        <w:lastRenderedPageBreak/>
        <w:t>Озиқ-овқат маҳсулотлари ифлосланиши (ифлосланиш)</w:t>
      </w:r>
      <w:r w:rsidRPr="00632AE5">
        <w:rPr>
          <w:rFonts w:asciiTheme="minorHAnsi" w:eastAsia="Times New Roman" w:hAnsiTheme="minorHAnsi" w:cstheme="minorHAnsi"/>
          <w:szCs w:val="28"/>
          <w:lang w:val="uz-Cyrl-UZ" w:eastAsia="ru-RU"/>
          <w:rPrChange w:id="517" w:author="Faroxiddin Dadaxanov" w:date="2024-05-22T12:23:00Z">
            <w:rPr>
              <w:rFonts w:eastAsia="Times New Roman" w:cs="Times New Roman"/>
              <w:szCs w:val="28"/>
              <w:lang w:val="uz-Cyrl-UZ" w:eastAsia="ru-RU"/>
            </w:rPr>
          </w:rPrChange>
        </w:rPr>
        <w:t xml:space="preserve"> - озиқ-овқат маҳсулотига хос бўлмаган ёки ўрнатилган даражадан ошадиган миқдорда буюмлар, зарралар, моддалар ва организмлар (контоминантлар, ифлослантирувчилар) ва уларнинг ушбу озиқ-овқат ма</w:t>
      </w:r>
      <w:r w:rsidR="00EB2BA2" w:rsidRPr="00632AE5">
        <w:rPr>
          <w:rFonts w:asciiTheme="minorHAnsi" w:eastAsia="Times New Roman" w:hAnsiTheme="minorHAnsi" w:cstheme="minorHAnsi"/>
          <w:szCs w:val="28"/>
          <w:lang w:val="uz-Cyrl-UZ" w:eastAsia="ru-RU"/>
          <w:rPrChange w:id="518"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519" w:author="Faroxiddin Dadaxanov" w:date="2024-05-22T12:23:00Z">
            <w:rPr>
              <w:rFonts w:eastAsia="Times New Roman" w:cs="Times New Roman"/>
              <w:szCs w:val="28"/>
              <w:lang w:val="uz-Cyrl-UZ" w:eastAsia="ru-RU"/>
            </w:rPr>
          </w:rPrChange>
        </w:rPr>
        <w:t>сулотига хос бўлмаган ми</w:t>
      </w:r>
      <w:r w:rsidR="00EB2BA2" w:rsidRPr="00632AE5">
        <w:rPr>
          <w:rFonts w:asciiTheme="minorHAnsi" w:eastAsia="Times New Roman" w:hAnsiTheme="minorHAnsi" w:cstheme="minorHAnsi"/>
          <w:szCs w:val="28"/>
          <w:lang w:val="uz-Cyrl-UZ" w:eastAsia="ru-RU"/>
          <w:rPrChange w:id="520" w:author="Faroxiddin Dadaxanov" w:date="2024-05-22T12:23:00Z">
            <w:rPr>
              <w:rFonts w:eastAsia="Times New Roman" w:cs="Times New Roman"/>
              <w:szCs w:val="28"/>
              <w:lang w:val="uz-Cyrl-UZ" w:eastAsia="ru-RU"/>
            </w:rPr>
          </w:rPrChange>
        </w:rPr>
        <w:t>қ</w:t>
      </w:r>
      <w:r w:rsidRPr="00632AE5">
        <w:rPr>
          <w:rFonts w:asciiTheme="minorHAnsi" w:eastAsia="Times New Roman" w:hAnsiTheme="minorHAnsi" w:cstheme="minorHAnsi"/>
          <w:szCs w:val="28"/>
          <w:lang w:val="uz-Cyrl-UZ" w:eastAsia="ru-RU"/>
          <w:rPrChange w:id="521" w:author="Faroxiddin Dadaxanov" w:date="2024-05-22T12:23:00Z">
            <w:rPr>
              <w:rFonts w:eastAsia="Times New Roman" w:cs="Times New Roman"/>
              <w:szCs w:val="28"/>
              <w:lang w:val="uz-Cyrl-UZ" w:eastAsia="ru-RU"/>
            </w:rPr>
          </w:rPrChange>
        </w:rPr>
        <w:t xml:space="preserve">дорда мавжудлиги ёки ўрнатилган даражадан ортиқлиги, шунинг натижасида у инсон учун хавфли хусусиятларга </w:t>
      </w:r>
      <w:del w:id="522" w:author="Пользователь" w:date="2023-05-05T10:15:00Z">
        <w:r w:rsidRPr="00632AE5" w:rsidDel="009155D5">
          <w:rPr>
            <w:rFonts w:asciiTheme="minorHAnsi" w:eastAsia="Times New Roman" w:hAnsiTheme="minorHAnsi" w:cstheme="minorHAnsi"/>
            <w:szCs w:val="28"/>
            <w:lang w:val="uz-Cyrl-UZ" w:eastAsia="ru-RU"/>
            <w:rPrChange w:id="523" w:author="Faroxiddin Dadaxanov" w:date="2024-05-22T12:23:00Z">
              <w:rPr>
                <w:rFonts w:eastAsia="Times New Roman" w:cs="Times New Roman"/>
                <w:szCs w:val="28"/>
                <w:lang w:val="uz-Cyrl-UZ" w:eastAsia="ru-RU"/>
              </w:rPr>
            </w:rPrChange>
          </w:rPr>
          <w:delText xml:space="preserve">ега </w:delText>
        </w:r>
      </w:del>
      <w:ins w:id="524" w:author="Пользователь" w:date="2023-05-05T10:15:00Z">
        <w:r w:rsidR="009155D5" w:rsidRPr="00632AE5">
          <w:rPr>
            <w:rFonts w:asciiTheme="minorHAnsi" w:eastAsia="Times New Roman" w:hAnsiTheme="minorHAnsi" w:cstheme="minorHAnsi"/>
            <w:szCs w:val="28"/>
            <w:lang w:val="uz-Cyrl-UZ" w:eastAsia="ru-RU"/>
            <w:rPrChange w:id="525" w:author="Faroxiddin Dadaxanov" w:date="2024-05-22T12:23:00Z">
              <w:rPr>
                <w:rFonts w:asciiTheme="minorHAnsi" w:eastAsia="Times New Roman" w:hAnsiTheme="minorHAnsi" w:cstheme="minorHAnsi"/>
                <w:szCs w:val="28"/>
                <w:lang w:val="uz-Cyrl-UZ" w:eastAsia="ru-RU"/>
              </w:rPr>
            </w:rPrChange>
          </w:rPr>
          <w:t>э</w:t>
        </w:r>
        <w:r w:rsidR="009155D5" w:rsidRPr="00632AE5">
          <w:rPr>
            <w:rFonts w:asciiTheme="minorHAnsi" w:eastAsia="Times New Roman" w:hAnsiTheme="minorHAnsi" w:cstheme="minorHAnsi"/>
            <w:szCs w:val="28"/>
            <w:lang w:val="uz-Cyrl-UZ" w:eastAsia="ru-RU"/>
            <w:rPrChange w:id="526" w:author="Faroxiddin Dadaxanov" w:date="2024-05-22T12:23:00Z">
              <w:rPr>
                <w:rFonts w:eastAsia="Times New Roman" w:cs="Times New Roman"/>
                <w:szCs w:val="28"/>
                <w:lang w:val="uz-Cyrl-UZ" w:eastAsia="ru-RU"/>
              </w:rPr>
            </w:rPrChange>
          </w:rPr>
          <w:t xml:space="preserve">га </w:t>
        </w:r>
      </w:ins>
      <w:r w:rsidRPr="00632AE5">
        <w:rPr>
          <w:rFonts w:asciiTheme="minorHAnsi" w:eastAsia="Times New Roman" w:hAnsiTheme="minorHAnsi" w:cstheme="minorHAnsi"/>
          <w:szCs w:val="28"/>
          <w:lang w:val="uz-Cyrl-UZ" w:eastAsia="ru-RU"/>
          <w:rPrChange w:id="527" w:author="Faroxiddin Dadaxanov" w:date="2024-05-22T12:23:00Z">
            <w:rPr>
              <w:rFonts w:eastAsia="Times New Roman" w:cs="Times New Roman"/>
              <w:szCs w:val="28"/>
              <w:lang w:val="uz-Cyrl-UZ" w:eastAsia="ru-RU"/>
            </w:rPr>
          </w:rPrChange>
        </w:rPr>
        <w:t>бўлади;</w:t>
      </w:r>
    </w:p>
    <w:p w14:paraId="3E9FE033" w14:textId="501A0B55"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528" w:author="Faroxiddin Dadaxanov" w:date="2024-05-22T12:23:00Z">
            <w:rPr>
              <w:rFonts w:eastAsia="Times New Roman" w:cs="Times New Roman"/>
              <w:b/>
              <w:bCs/>
              <w:szCs w:val="28"/>
              <w:lang w:val="uz-Cyrl-UZ"/>
            </w:rPr>
          </w:rPrChange>
        </w:rPr>
        <w:pPrChange w:id="529"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530" w:author="Faroxiddin Dadaxanov" w:date="2024-05-22T12:23:00Z">
            <w:rPr>
              <w:rFonts w:eastAsia="Times New Roman" w:cs="Times New Roman"/>
              <w:b/>
              <w:szCs w:val="28"/>
              <w:lang w:val="uz-Cyrl-UZ" w:eastAsia="ru-RU"/>
            </w:rPr>
          </w:rPrChange>
        </w:rPr>
        <w:t>Озиқ моддалар (озиқ-овқат моддалари)</w:t>
      </w:r>
      <w:r w:rsidRPr="00632AE5">
        <w:rPr>
          <w:rFonts w:asciiTheme="minorHAnsi" w:eastAsia="Times New Roman" w:hAnsiTheme="minorHAnsi" w:cstheme="minorHAnsi"/>
          <w:szCs w:val="28"/>
          <w:lang w:val="uz-Cyrl-UZ" w:eastAsia="ru-RU"/>
          <w:rPrChange w:id="531" w:author="Faroxiddin Dadaxanov" w:date="2024-05-22T12:23:00Z">
            <w:rPr>
              <w:rFonts w:eastAsia="Times New Roman" w:cs="Times New Roman"/>
              <w:szCs w:val="28"/>
              <w:lang w:val="uz-Cyrl-UZ" w:eastAsia="ru-RU"/>
            </w:rPr>
          </w:rPrChange>
        </w:rPr>
        <w:t xml:space="preserve"> озиқ-овқат маҳсулотларининг таркибий қисмлари бўлган, инсон танаси томонидан энергия манбалари, манбалар ёки субстратларнинг аввалгилари сифатида ишлатиладиган, органлар ва тўқималарни қуриш, ўсиш ва янгиланиш, ҳаётий жараёнларни тартибга солишда иштирок </w:t>
      </w:r>
      <w:del w:id="532" w:author="Пользователь" w:date="2023-05-05T10:16:00Z">
        <w:r w:rsidRPr="00632AE5" w:rsidDel="009155D5">
          <w:rPr>
            <w:rFonts w:asciiTheme="minorHAnsi" w:eastAsia="Times New Roman" w:hAnsiTheme="minorHAnsi" w:cstheme="minorHAnsi"/>
            <w:szCs w:val="28"/>
            <w:lang w:val="uz-Cyrl-UZ" w:eastAsia="ru-RU"/>
            <w:rPrChange w:id="533" w:author="Faroxiddin Dadaxanov" w:date="2024-05-22T12:23:00Z">
              <w:rPr>
                <w:rFonts w:eastAsia="Times New Roman" w:cs="Times New Roman"/>
                <w:szCs w:val="28"/>
                <w:lang w:val="uz-Cyrl-UZ" w:eastAsia="ru-RU"/>
              </w:rPr>
            </w:rPrChange>
          </w:rPr>
          <w:delText xml:space="preserve">етадиган </w:delText>
        </w:r>
      </w:del>
      <w:ins w:id="534" w:author="Пользователь" w:date="2023-05-05T10:16:00Z">
        <w:r w:rsidR="009155D5" w:rsidRPr="00632AE5">
          <w:rPr>
            <w:rFonts w:asciiTheme="minorHAnsi" w:eastAsia="Times New Roman" w:hAnsiTheme="minorHAnsi" w:cstheme="minorHAnsi"/>
            <w:szCs w:val="28"/>
            <w:lang w:val="uz-Cyrl-UZ" w:eastAsia="ru-RU"/>
            <w:rPrChange w:id="535" w:author="Faroxiddin Dadaxanov" w:date="2024-05-22T12:23:00Z">
              <w:rPr>
                <w:rFonts w:asciiTheme="minorHAnsi" w:eastAsia="Times New Roman" w:hAnsiTheme="minorHAnsi" w:cstheme="minorHAnsi"/>
                <w:szCs w:val="28"/>
                <w:lang w:val="uz-Cyrl-UZ" w:eastAsia="ru-RU"/>
              </w:rPr>
            </w:rPrChange>
          </w:rPr>
          <w:t>э</w:t>
        </w:r>
        <w:r w:rsidR="009155D5" w:rsidRPr="00632AE5">
          <w:rPr>
            <w:rFonts w:asciiTheme="minorHAnsi" w:eastAsia="Times New Roman" w:hAnsiTheme="minorHAnsi" w:cstheme="minorHAnsi"/>
            <w:szCs w:val="28"/>
            <w:lang w:val="uz-Cyrl-UZ" w:eastAsia="ru-RU"/>
            <w:rPrChange w:id="536" w:author="Faroxiddin Dadaxanov" w:date="2024-05-22T12:23:00Z">
              <w:rPr>
                <w:rFonts w:eastAsia="Times New Roman" w:cs="Times New Roman"/>
                <w:szCs w:val="28"/>
                <w:lang w:val="uz-Cyrl-UZ" w:eastAsia="ru-RU"/>
              </w:rPr>
            </w:rPrChange>
          </w:rPr>
          <w:t xml:space="preserve">тадиган </w:t>
        </w:r>
      </w:ins>
      <w:r w:rsidRPr="00632AE5">
        <w:rPr>
          <w:rFonts w:asciiTheme="minorHAnsi" w:eastAsia="Times New Roman" w:hAnsiTheme="minorHAnsi" w:cstheme="minorHAnsi"/>
          <w:szCs w:val="28"/>
          <w:lang w:val="uz-Cyrl-UZ" w:eastAsia="ru-RU"/>
          <w:rPrChange w:id="537" w:author="Faroxiddin Dadaxanov" w:date="2024-05-22T12:23:00Z">
            <w:rPr>
              <w:rFonts w:eastAsia="Times New Roman" w:cs="Times New Roman"/>
              <w:szCs w:val="28"/>
              <w:lang w:val="uz-Cyrl-UZ" w:eastAsia="ru-RU"/>
            </w:rPr>
          </w:rPrChange>
        </w:rPr>
        <w:t xml:space="preserve">физиологик фаол моддаларни </w:t>
      </w:r>
      <w:r w:rsidR="00EB2BA2" w:rsidRPr="00632AE5">
        <w:rPr>
          <w:rFonts w:asciiTheme="minorHAnsi" w:eastAsia="Times New Roman" w:hAnsiTheme="minorHAnsi" w:cstheme="minorHAnsi"/>
          <w:szCs w:val="28"/>
          <w:lang w:val="uz-Cyrl-UZ" w:eastAsia="ru-RU"/>
          <w:rPrChange w:id="538"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539" w:author="Faroxiddin Dadaxanov" w:date="2024-05-22T12:23:00Z">
            <w:rPr>
              <w:rFonts w:eastAsia="Times New Roman" w:cs="Times New Roman"/>
              <w:szCs w:val="28"/>
              <w:lang w:val="uz-Cyrl-UZ" w:eastAsia="ru-RU"/>
            </w:rPr>
          </w:rPrChange>
        </w:rPr>
        <w:t>осил қилиш ва озиқ-овқат маҳсулотларининг озиқавий қийматини аниқлаш;</w:t>
      </w:r>
    </w:p>
    <w:p w14:paraId="1668D1B5" w14:textId="3E917D4F"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540" w:author="Faroxiddin Dadaxanov" w:date="2024-05-22T12:23:00Z">
            <w:rPr>
              <w:rFonts w:eastAsia="Times New Roman" w:cs="Times New Roman"/>
              <w:b/>
              <w:bCs/>
              <w:szCs w:val="28"/>
              <w:lang w:val="uz-Cyrl-UZ"/>
            </w:rPr>
          </w:rPrChange>
        </w:rPr>
        <w:pPrChange w:id="541"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542" w:author="Faroxiddin Dadaxanov" w:date="2024-05-22T12:23:00Z">
            <w:rPr>
              <w:rFonts w:eastAsia="Times New Roman" w:cs="Times New Roman"/>
              <w:b/>
              <w:szCs w:val="28"/>
              <w:lang w:val="uz-Cyrl-UZ" w:eastAsia="ru-RU"/>
            </w:rPr>
          </w:rPrChange>
        </w:rPr>
        <w:t>Озиқ-овқат маҳсулотлари партияси -</w:t>
      </w:r>
      <w:r w:rsidRPr="00632AE5">
        <w:rPr>
          <w:rFonts w:asciiTheme="minorHAnsi" w:eastAsia="Times New Roman" w:hAnsiTheme="minorHAnsi" w:cstheme="minorHAnsi"/>
          <w:szCs w:val="28"/>
          <w:lang w:val="uz-Cyrl-UZ" w:eastAsia="ru-RU"/>
          <w:rPrChange w:id="543" w:author="Faroxiddin Dadaxanov" w:date="2024-05-22T12:23:00Z">
            <w:rPr>
              <w:rFonts w:eastAsia="Times New Roman" w:cs="Times New Roman"/>
              <w:szCs w:val="28"/>
              <w:lang w:val="uz-Cyrl-UZ" w:eastAsia="ru-RU"/>
            </w:rPr>
          </w:rPrChange>
        </w:rPr>
        <w:t xml:space="preserve"> шу ном билан озиқ-овқат маҳсулотлари, маълум бир миқдори, тенг қадоқланган, ишлаб чиқарилган (ишлаб чиқарилган) бир вилоят кўра бир ишлаб чиқарувчи томонидан (давлатлараро) </w:t>
      </w:r>
      <w:ins w:id="544" w:author="Пользователь" w:date="2023-05-05T10:19:00Z">
        <w:r w:rsidR="009155D5" w:rsidRPr="00632AE5">
          <w:rPr>
            <w:rFonts w:asciiTheme="minorHAnsi" w:eastAsia="Times New Roman" w:hAnsiTheme="minorHAnsi" w:cstheme="minorHAnsi"/>
            <w:szCs w:val="28"/>
            <w:lang w:val="uz-Cyrl-UZ" w:eastAsia="ru-RU"/>
            <w:rPrChange w:id="545" w:author="Faroxiddin Dadaxanov" w:date="2024-05-22T12:23:00Z">
              <w:rPr>
                <w:rFonts w:asciiTheme="minorHAnsi" w:eastAsia="Times New Roman" w:hAnsiTheme="minorHAnsi" w:cstheme="minorHAnsi"/>
                <w:szCs w:val="28"/>
                <w:lang w:val="uz-Cyrl-UZ" w:eastAsia="ru-RU"/>
              </w:rPr>
            </w:rPrChange>
          </w:rPr>
          <w:t xml:space="preserve">стандарт </w:t>
        </w:r>
      </w:ins>
      <w:del w:id="546" w:author="Faroxiddin Dadaxanov" w:date="2023-05-08T14:12:00Z">
        <w:r w:rsidRPr="00632AE5" w:rsidDel="0039364D">
          <w:rPr>
            <w:rFonts w:asciiTheme="minorHAnsi" w:eastAsia="Times New Roman" w:hAnsiTheme="minorHAnsi" w:cstheme="minorHAnsi"/>
            <w:strike/>
            <w:szCs w:val="28"/>
            <w:lang w:val="uz-Cyrl-UZ" w:eastAsia="ru-RU"/>
            <w:rPrChange w:id="547" w:author="Faroxiddin Dadaxanov" w:date="2024-05-22T12:23:00Z">
              <w:rPr>
                <w:rFonts w:eastAsia="Times New Roman" w:cs="Times New Roman"/>
                <w:szCs w:val="28"/>
                <w:lang w:val="uz-Cyrl-UZ" w:eastAsia="ru-RU"/>
              </w:rPr>
            </w:rPrChange>
          </w:rPr>
          <w:delText>standart</w:delText>
        </w:r>
        <w:r w:rsidRPr="00632AE5" w:rsidDel="0039364D">
          <w:rPr>
            <w:rFonts w:asciiTheme="minorHAnsi" w:eastAsia="Times New Roman" w:hAnsiTheme="minorHAnsi" w:cstheme="minorHAnsi"/>
            <w:szCs w:val="28"/>
            <w:lang w:val="uz-Cyrl-UZ" w:eastAsia="ru-RU"/>
            <w:rPrChange w:id="548" w:author="Faroxiddin Dadaxanov" w:date="2024-05-22T12:23:00Z">
              <w:rPr>
                <w:rFonts w:eastAsia="Times New Roman" w:cs="Times New Roman"/>
                <w:szCs w:val="28"/>
                <w:lang w:val="uz-Cyrl-UZ" w:eastAsia="ru-RU"/>
              </w:rPr>
            </w:rPrChange>
          </w:rPr>
          <w:delText xml:space="preserve"> </w:delText>
        </w:r>
      </w:del>
      <w:r w:rsidRPr="00632AE5">
        <w:rPr>
          <w:rFonts w:asciiTheme="minorHAnsi" w:eastAsia="Times New Roman" w:hAnsiTheme="minorHAnsi" w:cstheme="minorHAnsi"/>
          <w:szCs w:val="28"/>
          <w:lang w:val="uz-Cyrl-UZ" w:eastAsia="ru-RU"/>
          <w:rPrChange w:id="549" w:author="Faroxiddin Dadaxanov" w:date="2024-05-22T12:23:00Z">
            <w:rPr>
              <w:rFonts w:eastAsia="Times New Roman" w:cs="Times New Roman"/>
              <w:szCs w:val="28"/>
              <w:lang w:val="uz-Cyrl-UZ" w:eastAsia="ru-RU"/>
            </w:rPr>
          </w:rPrChange>
        </w:rPr>
        <w:t xml:space="preserve">ёки миллий </w:t>
      </w:r>
      <w:ins w:id="550" w:author="Пользователь" w:date="2023-05-05T10:19:00Z">
        <w:r w:rsidR="009155D5" w:rsidRPr="00632AE5">
          <w:rPr>
            <w:rFonts w:asciiTheme="minorHAnsi" w:eastAsia="Times New Roman" w:hAnsiTheme="minorHAnsi" w:cstheme="minorHAnsi"/>
            <w:szCs w:val="28"/>
            <w:lang w:val="uz-Cyrl-UZ" w:eastAsia="ru-RU"/>
            <w:rPrChange w:id="551" w:author="Faroxiddin Dadaxanov" w:date="2024-05-22T12:23:00Z">
              <w:rPr>
                <w:rFonts w:asciiTheme="minorHAnsi" w:eastAsia="Times New Roman" w:hAnsiTheme="minorHAnsi" w:cstheme="minorHAnsi"/>
                <w:szCs w:val="28"/>
                <w:highlight w:val="yellow"/>
                <w:lang w:val="uz-Cyrl-UZ" w:eastAsia="ru-RU"/>
              </w:rPr>
            </w:rPrChange>
          </w:rPr>
          <w:t>стандарт</w:t>
        </w:r>
        <w:del w:id="552" w:author="Faroxiddin Dadaxanov" w:date="2023-05-08T14:12:00Z">
          <w:r w:rsidR="009155D5" w:rsidRPr="00632AE5" w:rsidDel="0039364D">
            <w:rPr>
              <w:rFonts w:asciiTheme="minorHAnsi" w:eastAsia="Times New Roman" w:hAnsiTheme="minorHAnsi" w:cstheme="minorHAnsi"/>
              <w:szCs w:val="28"/>
              <w:lang w:val="uz-Cyrl-UZ" w:eastAsia="ru-RU"/>
              <w:rPrChange w:id="553" w:author="Faroxiddin Dadaxanov" w:date="2024-05-22T12:23:00Z">
                <w:rPr>
                  <w:rFonts w:asciiTheme="minorHAnsi" w:eastAsia="Times New Roman" w:hAnsiTheme="minorHAnsi" w:cstheme="minorHAnsi"/>
                  <w:szCs w:val="28"/>
                  <w:lang w:val="uz-Cyrl-UZ" w:eastAsia="ru-RU"/>
                </w:rPr>
              </w:rPrChange>
            </w:rPr>
            <w:delText xml:space="preserve"> </w:delText>
          </w:r>
        </w:del>
      </w:ins>
      <w:del w:id="554" w:author="Faroxiddin Dadaxanov" w:date="2023-05-08T14:12:00Z">
        <w:r w:rsidRPr="00632AE5" w:rsidDel="0039364D">
          <w:rPr>
            <w:rFonts w:asciiTheme="minorHAnsi" w:eastAsia="Times New Roman" w:hAnsiTheme="minorHAnsi" w:cstheme="minorHAnsi"/>
            <w:strike/>
            <w:szCs w:val="28"/>
            <w:lang w:val="uz-Cyrl-UZ" w:eastAsia="ru-RU"/>
            <w:rPrChange w:id="555" w:author="Faroxiddin Dadaxanov" w:date="2024-05-22T12:23:00Z">
              <w:rPr>
                <w:rFonts w:eastAsia="Times New Roman" w:cs="Times New Roman"/>
                <w:szCs w:val="28"/>
                <w:lang w:val="uz-Cyrl-UZ" w:eastAsia="ru-RU"/>
              </w:rPr>
            </w:rPrChange>
          </w:rPr>
          <w:delText>standart</w:delText>
        </w:r>
        <w:r w:rsidRPr="00632AE5" w:rsidDel="0039364D">
          <w:rPr>
            <w:rFonts w:asciiTheme="minorHAnsi" w:eastAsia="Times New Roman" w:hAnsiTheme="minorHAnsi" w:cstheme="minorHAnsi"/>
            <w:szCs w:val="28"/>
            <w:lang w:val="uz-Cyrl-UZ" w:eastAsia="ru-RU"/>
            <w:rPrChange w:id="556" w:author="Faroxiddin Dadaxanov" w:date="2024-05-22T12:23:00Z">
              <w:rPr>
                <w:rFonts w:eastAsia="Times New Roman" w:cs="Times New Roman"/>
                <w:szCs w:val="28"/>
                <w:lang w:val="uz-Cyrl-UZ" w:eastAsia="ru-RU"/>
              </w:rPr>
            </w:rPrChange>
          </w:rPr>
          <w:delText>,</w:delText>
        </w:r>
      </w:del>
      <w:r w:rsidRPr="00632AE5">
        <w:rPr>
          <w:rFonts w:asciiTheme="minorHAnsi" w:eastAsia="Times New Roman" w:hAnsiTheme="minorHAnsi" w:cstheme="minorHAnsi"/>
          <w:szCs w:val="28"/>
          <w:lang w:val="uz-Cyrl-UZ" w:eastAsia="ru-RU"/>
          <w:rPrChange w:id="557" w:author="Faroxiddin Dadaxanov" w:date="2024-05-22T12:23:00Z">
            <w:rPr>
              <w:rFonts w:eastAsia="Times New Roman" w:cs="Times New Roman"/>
              <w:szCs w:val="28"/>
              <w:lang w:val="uz-Cyrl-UZ" w:eastAsia="ru-RU"/>
            </w:rPr>
          </w:rPrChange>
        </w:rPr>
        <w:t xml:space="preserve"> ва (ёки) ташкилотнинг</w:t>
      </w:r>
      <w:ins w:id="558" w:author="Faroxiddin Dadaxanov" w:date="2023-05-08T14:12:00Z">
        <w:r w:rsidR="0039364D" w:rsidRPr="00632AE5">
          <w:rPr>
            <w:rFonts w:asciiTheme="minorHAnsi" w:eastAsia="Times New Roman" w:hAnsiTheme="minorHAnsi" w:cstheme="minorHAnsi"/>
            <w:szCs w:val="28"/>
            <w:lang w:val="uz-Cyrl-UZ" w:eastAsia="ru-RU"/>
            <w:rPrChange w:id="559" w:author="Faroxiddin Dadaxanov" w:date="2024-05-22T12:23:00Z">
              <w:rPr>
                <w:rFonts w:asciiTheme="minorHAnsi" w:eastAsia="Times New Roman" w:hAnsiTheme="minorHAnsi" w:cstheme="minorHAnsi"/>
                <w:szCs w:val="28"/>
                <w:lang w:val="uz-Cyrl-UZ" w:eastAsia="ru-RU"/>
              </w:rPr>
            </w:rPrChange>
          </w:rPr>
          <w:t xml:space="preserve"> стандарти</w:t>
        </w:r>
      </w:ins>
      <w:del w:id="560" w:author="Faroxiddin Dadaxanov" w:date="2023-05-08T14:12:00Z">
        <w:r w:rsidRPr="00632AE5" w:rsidDel="0039364D">
          <w:rPr>
            <w:rFonts w:asciiTheme="minorHAnsi" w:eastAsia="Times New Roman" w:hAnsiTheme="minorHAnsi" w:cstheme="minorHAnsi"/>
            <w:szCs w:val="28"/>
            <w:lang w:val="uz-Cyrl-UZ" w:eastAsia="ru-RU"/>
            <w:rPrChange w:id="561" w:author="Faroxiddin Dadaxanov" w:date="2024-05-22T12:23:00Z">
              <w:rPr>
                <w:rFonts w:eastAsia="Times New Roman" w:cs="Times New Roman"/>
                <w:szCs w:val="28"/>
                <w:lang w:val="uz-Cyrl-UZ" w:eastAsia="ru-RU"/>
              </w:rPr>
            </w:rPrChange>
          </w:rPr>
          <w:delText xml:space="preserve"> </w:delText>
        </w:r>
        <w:r w:rsidRPr="00632AE5" w:rsidDel="0039364D">
          <w:rPr>
            <w:rFonts w:asciiTheme="minorHAnsi" w:eastAsia="Times New Roman" w:hAnsiTheme="minorHAnsi" w:cstheme="minorHAnsi"/>
            <w:strike/>
            <w:szCs w:val="28"/>
            <w:lang w:val="uz-Cyrl-UZ" w:eastAsia="ru-RU"/>
            <w:rPrChange w:id="562" w:author="Faroxiddin Dadaxanov" w:date="2024-05-22T12:23:00Z">
              <w:rPr>
                <w:rFonts w:eastAsia="Times New Roman" w:cs="Times New Roman"/>
                <w:szCs w:val="28"/>
                <w:lang w:val="uz-Cyrl-UZ" w:eastAsia="ru-RU"/>
              </w:rPr>
            </w:rPrChange>
          </w:rPr>
          <w:delText>stand</w:delText>
        </w:r>
      </w:del>
      <w:del w:id="563" w:author="Faroxiddin Dadaxanov" w:date="2023-05-08T14:13:00Z">
        <w:r w:rsidRPr="00632AE5" w:rsidDel="0039364D">
          <w:rPr>
            <w:rFonts w:asciiTheme="minorHAnsi" w:eastAsia="Times New Roman" w:hAnsiTheme="minorHAnsi" w:cstheme="minorHAnsi"/>
            <w:strike/>
            <w:szCs w:val="28"/>
            <w:lang w:val="uz-Cyrl-UZ" w:eastAsia="ru-RU"/>
            <w:rPrChange w:id="564" w:author="Faroxiddin Dadaxanov" w:date="2024-05-22T12:23:00Z">
              <w:rPr>
                <w:rFonts w:eastAsia="Times New Roman" w:cs="Times New Roman"/>
                <w:szCs w:val="28"/>
                <w:lang w:val="uz-Cyrl-UZ" w:eastAsia="ru-RU"/>
              </w:rPr>
            </w:rPrChange>
          </w:rPr>
          <w:delText>art</w:delText>
        </w:r>
      </w:del>
      <w:r w:rsidRPr="00632AE5">
        <w:rPr>
          <w:rFonts w:asciiTheme="minorHAnsi" w:eastAsia="Times New Roman" w:hAnsiTheme="minorHAnsi" w:cstheme="minorHAnsi"/>
          <w:szCs w:val="28"/>
          <w:lang w:val="uz-Cyrl-UZ" w:eastAsia="ru-RU"/>
          <w:rPrChange w:id="565" w:author="Faroxiddin Dadaxanov" w:date="2024-05-22T12:23:00Z">
            <w:rPr>
              <w:rFonts w:eastAsia="Times New Roman" w:cs="Times New Roman"/>
              <w:szCs w:val="28"/>
              <w:lang w:val="uz-Cyrl-UZ" w:eastAsia="ru-RU"/>
            </w:rPr>
          </w:rPrChange>
        </w:rPr>
        <w:t>, ва (ёки) муайян вақт ичида ишлаб чиқарувчи бошқа ҳужжатлар, озиқ-овқат маҳсулотлари кузатилишини таъ</w:t>
      </w:r>
      <w:r w:rsidR="002919DB" w:rsidRPr="00632AE5">
        <w:rPr>
          <w:rFonts w:asciiTheme="minorHAnsi" w:eastAsia="Times New Roman" w:hAnsiTheme="minorHAnsi" w:cstheme="minorHAnsi"/>
          <w:szCs w:val="28"/>
          <w:lang w:val="uz-Cyrl-UZ" w:eastAsia="ru-RU"/>
          <w:rPrChange w:id="566" w:author="Faroxiddin Dadaxanov" w:date="2024-05-22T12:23:00Z">
            <w:rPr>
              <w:rFonts w:eastAsia="Times New Roman" w:cs="Times New Roman"/>
              <w:szCs w:val="28"/>
              <w:lang w:val="uz-Cyrl-UZ" w:eastAsia="ru-RU"/>
            </w:rPr>
          </w:rPrChange>
        </w:rPr>
        <w:t>минлаш юк ҳужжатлар билан бирга</w:t>
      </w:r>
      <w:r w:rsidRPr="00632AE5">
        <w:rPr>
          <w:rFonts w:asciiTheme="minorHAnsi" w:eastAsia="Times New Roman" w:hAnsiTheme="minorHAnsi" w:cstheme="minorHAnsi"/>
          <w:szCs w:val="28"/>
          <w:lang w:val="uz-Cyrl-UZ" w:eastAsia="ru-RU"/>
          <w:rPrChange w:id="567" w:author="Faroxiddin Dadaxanov" w:date="2024-05-22T12:23:00Z">
            <w:rPr>
              <w:rFonts w:eastAsia="Times New Roman" w:cs="Times New Roman"/>
              <w:szCs w:val="28"/>
              <w:lang w:val="uz-Cyrl-UZ" w:eastAsia="ru-RU"/>
            </w:rPr>
          </w:rPrChange>
        </w:rPr>
        <w:t>;</w:t>
      </w:r>
    </w:p>
    <w:p w14:paraId="4E41C3AD" w14:textId="07D63B22"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568" w:author="Faroxiddin Dadaxanov" w:date="2024-05-22T12:23:00Z">
            <w:rPr>
              <w:rFonts w:eastAsia="Times New Roman" w:cs="Times New Roman"/>
              <w:b/>
              <w:bCs/>
              <w:szCs w:val="28"/>
              <w:lang w:val="uz-Cyrl-UZ"/>
            </w:rPr>
          </w:rPrChange>
        </w:rPr>
        <w:pPrChange w:id="569"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570" w:author="Faroxiddin Dadaxanov" w:date="2024-05-22T12:23:00Z">
            <w:rPr>
              <w:rFonts w:eastAsia="Times New Roman" w:cs="Times New Roman"/>
              <w:b/>
              <w:szCs w:val="28"/>
              <w:lang w:val="uz-Cyrl-UZ" w:eastAsia="ru-RU"/>
            </w:rPr>
          </w:rPrChange>
        </w:rPr>
        <w:t>Озиқ-овқат қўшимчалари-</w:t>
      </w:r>
      <w:r w:rsidRPr="00632AE5">
        <w:rPr>
          <w:rFonts w:asciiTheme="minorHAnsi" w:eastAsia="Times New Roman" w:hAnsiTheme="minorHAnsi" w:cstheme="minorHAnsi"/>
          <w:szCs w:val="28"/>
          <w:lang w:val="uz-Cyrl-UZ" w:eastAsia="ru-RU"/>
          <w:rPrChange w:id="571" w:author="Faroxiddin Dadaxanov" w:date="2024-05-22T12:23:00Z">
            <w:rPr>
              <w:rFonts w:eastAsia="Times New Roman" w:cs="Times New Roman"/>
              <w:szCs w:val="28"/>
              <w:lang w:val="uz-Cyrl-UZ" w:eastAsia="ru-RU"/>
            </w:rPr>
          </w:rPrChange>
        </w:rPr>
        <w:t xml:space="preserve"> ўз озиқавий қийматига </w:t>
      </w:r>
      <w:ins w:id="572" w:author="Пользователь" w:date="2023-05-05T10:20:00Z">
        <w:r w:rsidR="009155D5" w:rsidRPr="00632AE5">
          <w:rPr>
            <w:rFonts w:asciiTheme="minorHAnsi" w:eastAsia="Times New Roman" w:hAnsiTheme="minorHAnsi" w:cstheme="minorHAnsi"/>
            <w:szCs w:val="28"/>
            <w:lang w:val="uz-Cyrl-UZ" w:eastAsia="ru-RU"/>
            <w:rPrChange w:id="573" w:author="Faroxiddin Dadaxanov" w:date="2024-05-22T12:23:00Z">
              <w:rPr>
                <w:rFonts w:asciiTheme="minorHAnsi" w:eastAsia="Times New Roman" w:hAnsiTheme="minorHAnsi" w:cstheme="minorHAnsi"/>
                <w:szCs w:val="28"/>
                <w:lang w:val="uz-Cyrl-UZ" w:eastAsia="ru-RU"/>
              </w:rPr>
            </w:rPrChange>
          </w:rPr>
          <w:t>э</w:t>
        </w:r>
      </w:ins>
      <w:del w:id="574" w:author="Пользователь" w:date="2023-05-05T10:20:00Z">
        <w:r w:rsidRPr="00632AE5" w:rsidDel="009155D5">
          <w:rPr>
            <w:rFonts w:asciiTheme="minorHAnsi" w:eastAsia="Times New Roman" w:hAnsiTheme="minorHAnsi" w:cstheme="minorHAnsi"/>
            <w:szCs w:val="28"/>
            <w:lang w:val="uz-Cyrl-UZ" w:eastAsia="ru-RU"/>
            <w:rPrChange w:id="575" w:author="Faroxiddin Dadaxanov" w:date="2024-05-22T12:23:00Z">
              <w:rPr>
                <w:rFonts w:eastAsia="Times New Roman" w:cs="Times New Roman"/>
                <w:szCs w:val="28"/>
                <w:lang w:val="uz-Cyrl-UZ" w:eastAsia="ru-RU"/>
              </w:rPr>
            </w:rPrChange>
          </w:rPr>
          <w:delText>е</w:delText>
        </w:r>
      </w:del>
      <w:r w:rsidRPr="00632AE5">
        <w:rPr>
          <w:rFonts w:asciiTheme="minorHAnsi" w:eastAsia="Times New Roman" w:hAnsiTheme="minorHAnsi" w:cstheme="minorHAnsi"/>
          <w:szCs w:val="28"/>
          <w:lang w:val="uz-Cyrl-UZ" w:eastAsia="ru-RU"/>
          <w:rPrChange w:id="576" w:author="Faroxiddin Dadaxanov" w:date="2024-05-22T12:23:00Z">
            <w:rPr>
              <w:rFonts w:eastAsia="Times New Roman" w:cs="Times New Roman"/>
              <w:szCs w:val="28"/>
              <w:lang w:val="uz-Cyrl-UZ" w:eastAsia="ru-RU"/>
            </w:rPr>
          </w:rPrChange>
        </w:rPr>
        <w:t>га бўлган ёки бўлмаган ҳар қандай модда (ёки моддалар аралашмаси) бўлиб, одатда озиқ-овқатда тўғридан-тўғри истеъмол қилинмайди, ишлаб чиқариш (тайёрлаш), ташиш (ташиш) ва сақлаш вақтида технологик мақсадлар учун озиқ-овқат маҳсулотларига киритилади, бу модда ёки унинг ўзгариш маҳсулотлари озиқ-овқат маҳсулотларининг таркибий қисмига айланади</w:t>
      </w:r>
      <w:del w:id="577" w:author="Пользователь" w:date="2023-05-05T10:21:00Z">
        <w:r w:rsidRPr="00632AE5" w:rsidDel="009155D5">
          <w:rPr>
            <w:rFonts w:asciiTheme="minorHAnsi" w:eastAsia="Times New Roman" w:hAnsiTheme="minorHAnsi" w:cstheme="minorHAnsi"/>
            <w:szCs w:val="28"/>
            <w:lang w:val="uz-Cyrl-UZ" w:eastAsia="ru-RU"/>
            <w:rPrChange w:id="578" w:author="Faroxiddin Dadaxanov" w:date="2024-05-22T12:23:00Z">
              <w:rPr>
                <w:rFonts w:eastAsia="Times New Roman" w:cs="Times New Roman"/>
                <w:szCs w:val="28"/>
                <w:lang w:val="uz-Cyrl-UZ" w:eastAsia="ru-RU"/>
              </w:rPr>
            </w:rPrChange>
          </w:rPr>
          <w:delText xml:space="preserve">; </w:delText>
        </w:r>
      </w:del>
      <w:ins w:id="579" w:author="Пользователь" w:date="2023-05-05T10:21:00Z">
        <w:r w:rsidR="009155D5" w:rsidRPr="00632AE5">
          <w:rPr>
            <w:rFonts w:asciiTheme="minorHAnsi" w:eastAsia="Times New Roman" w:hAnsiTheme="minorHAnsi" w:cstheme="minorHAnsi"/>
            <w:szCs w:val="28"/>
            <w:lang w:val="uz-Cyrl-UZ" w:eastAsia="ru-RU"/>
            <w:rPrChange w:id="580" w:author="Faroxiddin Dadaxanov" w:date="2024-05-22T12:23:00Z">
              <w:rPr>
                <w:rFonts w:asciiTheme="minorHAnsi" w:eastAsia="Times New Roman" w:hAnsiTheme="minorHAnsi" w:cstheme="minorHAnsi"/>
                <w:szCs w:val="28"/>
                <w:lang w:val="uz-Cyrl-UZ" w:eastAsia="ru-RU"/>
              </w:rPr>
            </w:rPrChange>
          </w:rPr>
          <w:t>,</w:t>
        </w:r>
        <w:r w:rsidR="009155D5" w:rsidRPr="00632AE5">
          <w:rPr>
            <w:rFonts w:asciiTheme="minorHAnsi" w:eastAsia="Times New Roman" w:hAnsiTheme="minorHAnsi" w:cstheme="minorHAnsi"/>
            <w:szCs w:val="28"/>
            <w:lang w:val="uz-Cyrl-UZ" w:eastAsia="ru-RU"/>
            <w:rPrChange w:id="581" w:author="Faroxiddin Dadaxanov" w:date="2024-05-22T12:23:00Z">
              <w:rPr>
                <w:rFonts w:eastAsia="Times New Roman" w:cs="Times New Roman"/>
                <w:szCs w:val="28"/>
                <w:lang w:val="uz-Cyrl-UZ" w:eastAsia="ru-RU"/>
              </w:rPr>
            </w:rPrChange>
          </w:rPr>
          <w:t xml:space="preserve"> </w:t>
        </w:r>
      </w:ins>
      <w:r w:rsidRPr="00632AE5">
        <w:rPr>
          <w:rFonts w:asciiTheme="minorHAnsi" w:eastAsia="Times New Roman" w:hAnsiTheme="minorHAnsi" w:cstheme="minorHAnsi"/>
          <w:szCs w:val="28"/>
          <w:lang w:val="uz-Cyrl-UZ" w:eastAsia="ru-RU"/>
          <w:rPrChange w:id="582" w:author="Faroxiddin Dadaxanov" w:date="2024-05-22T12:23:00Z">
            <w:rPr>
              <w:rFonts w:eastAsia="Times New Roman" w:cs="Times New Roman"/>
              <w:szCs w:val="28"/>
              <w:lang w:val="uz-Cyrl-UZ" w:eastAsia="ru-RU"/>
            </w:rPr>
          </w:rPrChange>
        </w:rPr>
        <w:t>озиқ-овқат қўшимчалари бир ёки бир неча технологик функцияларни бажаради;</w:t>
      </w:r>
    </w:p>
    <w:p w14:paraId="17844126" w14:textId="5A06B528"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583" w:author="Faroxiddin Dadaxanov" w:date="2024-05-22T12:23:00Z">
            <w:rPr>
              <w:rFonts w:eastAsia="Times New Roman" w:cs="Times New Roman"/>
              <w:b/>
              <w:bCs/>
              <w:szCs w:val="28"/>
              <w:lang w:val="uz-Cyrl-UZ"/>
            </w:rPr>
          </w:rPrChange>
        </w:rPr>
        <w:pPrChange w:id="584"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585" w:author="Faroxiddin Dadaxanov" w:date="2024-05-22T12:23:00Z">
            <w:rPr>
              <w:rFonts w:eastAsia="Times New Roman" w:cs="Times New Roman"/>
              <w:b/>
              <w:szCs w:val="28"/>
              <w:lang w:val="uz-Cyrl-UZ" w:eastAsia="ru-RU"/>
            </w:rPr>
          </w:rPrChange>
        </w:rPr>
        <w:t>Озиқ-овқат маҳсулотлари</w:t>
      </w:r>
      <w:r w:rsidRPr="00632AE5">
        <w:rPr>
          <w:rFonts w:asciiTheme="minorHAnsi" w:eastAsia="Times New Roman" w:hAnsiTheme="minorHAnsi" w:cstheme="minorHAnsi"/>
          <w:szCs w:val="28"/>
          <w:lang w:val="uz-Cyrl-UZ" w:eastAsia="ru-RU"/>
          <w:rPrChange w:id="586" w:author="Faroxiddin Dadaxanov" w:date="2024-05-22T12:23:00Z">
            <w:rPr>
              <w:rFonts w:eastAsia="Times New Roman" w:cs="Times New Roman"/>
              <w:szCs w:val="28"/>
              <w:lang w:val="uz-Cyrl-UZ" w:eastAsia="ru-RU"/>
            </w:rPr>
          </w:rPrChange>
        </w:rPr>
        <w:t xml:space="preserve"> - ҳайвон, ўсимлик, микробиологик, минерал, сунъий ёки биотехнологик маҳсулотлар махсус озиқ-овқат маҳсулотлари, шу жумладан, инсон истеъмоли учун мўлжалланган, табиий қайта ёки қайта ишланган </w:t>
      </w:r>
      <w:r w:rsidR="00EB2BA2" w:rsidRPr="00632AE5">
        <w:rPr>
          <w:rFonts w:asciiTheme="minorHAnsi" w:eastAsia="Times New Roman" w:hAnsiTheme="minorHAnsi" w:cstheme="minorHAnsi"/>
          <w:szCs w:val="28"/>
          <w:lang w:val="uz-Cyrl-UZ" w:eastAsia="ru-RU"/>
          <w:rPrChange w:id="587"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588" w:author="Faroxiddin Dadaxanov" w:date="2024-05-22T12:23:00Z">
            <w:rPr>
              <w:rFonts w:eastAsia="Times New Roman" w:cs="Times New Roman"/>
              <w:szCs w:val="28"/>
              <w:lang w:val="uz-Cyrl-UZ" w:eastAsia="ru-RU"/>
            </w:rPr>
          </w:rPrChange>
        </w:rPr>
        <w:t xml:space="preserve">олатида, минерал ичимлик суви, идишларда жойлаштирилган ичимлик суви, (шу жумладан пиво ва пиво асосли ичимликлар) спиртли ичимликлар, алкоголсиз ичимликлар, биологик фаол озиқ-овқат </w:t>
      </w:r>
      <w:r w:rsidR="006044F8" w:rsidRPr="00632AE5">
        <w:rPr>
          <w:rFonts w:asciiTheme="minorHAnsi" w:eastAsia="Times New Roman" w:hAnsiTheme="minorHAnsi" w:cstheme="minorHAnsi"/>
          <w:szCs w:val="28"/>
          <w:lang w:val="uz-Cyrl-UZ" w:eastAsia="ru-RU"/>
          <w:rPrChange w:id="589" w:author="Faroxiddin Dadaxanov" w:date="2024-05-22T12:23:00Z">
            <w:rPr>
              <w:rFonts w:eastAsia="Times New Roman" w:cs="Times New Roman"/>
              <w:szCs w:val="28"/>
              <w:lang w:val="uz-Cyrl-UZ" w:eastAsia="ru-RU"/>
            </w:rPr>
          </w:rPrChange>
        </w:rPr>
        <w:t>қў</w:t>
      </w:r>
      <w:r w:rsidRPr="00632AE5">
        <w:rPr>
          <w:rFonts w:asciiTheme="minorHAnsi" w:eastAsia="Times New Roman" w:hAnsiTheme="minorHAnsi" w:cstheme="minorHAnsi"/>
          <w:szCs w:val="28"/>
          <w:lang w:val="uz-Cyrl-UZ" w:eastAsia="ru-RU"/>
          <w:rPrChange w:id="590" w:author="Faroxiddin Dadaxanov" w:date="2024-05-22T12:23:00Z">
            <w:rPr>
              <w:rFonts w:eastAsia="Times New Roman" w:cs="Times New Roman"/>
              <w:szCs w:val="28"/>
              <w:lang w:val="uz-Cyrl-UZ" w:eastAsia="ru-RU"/>
            </w:rPr>
          </w:rPrChange>
        </w:rPr>
        <w:t xml:space="preserve">шимчалар (БФК), сақич чайнайдиган, </w:t>
      </w:r>
      <w:del w:id="591" w:author="Пользователь" w:date="2023-05-05T10:21:00Z">
        <w:r w:rsidRPr="00632AE5" w:rsidDel="009155D5">
          <w:rPr>
            <w:rFonts w:asciiTheme="minorHAnsi" w:eastAsia="Times New Roman" w:hAnsiTheme="minorHAnsi" w:cstheme="minorHAnsi"/>
            <w:szCs w:val="28"/>
            <w:lang w:val="uz-Cyrl-UZ" w:eastAsia="ru-RU"/>
            <w:rPrChange w:id="592" w:author="Faroxiddin Dadaxanov" w:date="2024-05-22T12:23:00Z">
              <w:rPr>
                <w:rFonts w:eastAsia="Times New Roman" w:cs="Times New Roman"/>
                <w:szCs w:val="28"/>
                <w:lang w:val="uz-Cyrl-UZ" w:eastAsia="ru-RU"/>
              </w:rPr>
            </w:rPrChange>
          </w:rPr>
          <w:delText xml:space="preserve">ачитки </w:delText>
        </w:r>
      </w:del>
      <w:ins w:id="593" w:author="Пользователь" w:date="2023-05-05T10:21:00Z">
        <w:r w:rsidR="009155D5" w:rsidRPr="00632AE5">
          <w:rPr>
            <w:rFonts w:asciiTheme="minorHAnsi" w:eastAsia="Times New Roman" w:hAnsiTheme="minorHAnsi" w:cstheme="minorHAnsi"/>
            <w:szCs w:val="28"/>
            <w:lang w:val="uz-Cyrl-UZ" w:eastAsia="ru-RU"/>
            <w:rPrChange w:id="594" w:author="Faroxiddin Dadaxanov" w:date="2024-05-22T12:23:00Z">
              <w:rPr>
                <w:rFonts w:eastAsia="Times New Roman" w:cs="Times New Roman"/>
                <w:szCs w:val="28"/>
                <w:lang w:val="uz-Cyrl-UZ" w:eastAsia="ru-RU"/>
              </w:rPr>
            </w:rPrChange>
          </w:rPr>
          <w:t>ачит</w:t>
        </w:r>
        <w:r w:rsidR="009155D5" w:rsidRPr="00632AE5">
          <w:rPr>
            <w:rFonts w:asciiTheme="minorHAnsi" w:eastAsia="Times New Roman" w:hAnsiTheme="minorHAnsi" w:cstheme="minorHAnsi"/>
            <w:szCs w:val="28"/>
            <w:lang w:val="uz-Cyrl-UZ" w:eastAsia="ru-RU"/>
            <w:rPrChange w:id="595" w:author="Faroxiddin Dadaxanov" w:date="2024-05-22T12:23:00Z">
              <w:rPr>
                <w:rFonts w:asciiTheme="minorHAnsi" w:eastAsia="Times New Roman" w:hAnsiTheme="minorHAnsi" w:cstheme="minorHAnsi"/>
                <w:szCs w:val="28"/>
                <w:lang w:val="uz-Cyrl-UZ" w:eastAsia="ru-RU"/>
              </w:rPr>
            </w:rPrChange>
          </w:rPr>
          <w:t>қ</w:t>
        </w:r>
        <w:r w:rsidR="009155D5" w:rsidRPr="00632AE5">
          <w:rPr>
            <w:rFonts w:asciiTheme="minorHAnsi" w:eastAsia="Times New Roman" w:hAnsiTheme="minorHAnsi" w:cstheme="minorHAnsi"/>
            <w:szCs w:val="28"/>
            <w:lang w:val="uz-Cyrl-UZ" w:eastAsia="ru-RU"/>
            <w:rPrChange w:id="596" w:author="Faroxiddin Dadaxanov" w:date="2024-05-22T12:23:00Z">
              <w:rPr>
                <w:rFonts w:eastAsia="Times New Roman" w:cs="Times New Roman"/>
                <w:szCs w:val="28"/>
                <w:lang w:val="uz-Cyrl-UZ" w:eastAsia="ru-RU"/>
              </w:rPr>
            </w:rPrChange>
          </w:rPr>
          <w:t xml:space="preserve">и </w:t>
        </w:r>
      </w:ins>
      <w:r w:rsidRPr="00632AE5">
        <w:rPr>
          <w:rFonts w:asciiTheme="minorHAnsi" w:eastAsia="Times New Roman" w:hAnsiTheme="minorHAnsi" w:cstheme="minorHAnsi"/>
          <w:szCs w:val="28"/>
          <w:lang w:val="uz-Cyrl-UZ" w:eastAsia="ru-RU"/>
          <w:rPrChange w:id="597" w:author="Faroxiddin Dadaxanov" w:date="2024-05-22T12:23:00Z">
            <w:rPr>
              <w:rFonts w:eastAsia="Times New Roman" w:cs="Times New Roman"/>
              <w:szCs w:val="28"/>
              <w:lang w:val="uz-Cyrl-UZ" w:eastAsia="ru-RU"/>
            </w:rPr>
          </w:rPrChange>
        </w:rPr>
        <w:t>ва микроорганизм</w:t>
      </w:r>
      <w:del w:id="598" w:author="Faroxiddin Dadaxanov" w:date="2023-05-08T14:13:00Z">
        <w:r w:rsidRPr="00632AE5" w:rsidDel="0039364D">
          <w:rPr>
            <w:rFonts w:asciiTheme="minorHAnsi" w:eastAsia="Times New Roman" w:hAnsiTheme="minorHAnsi" w:cstheme="minorHAnsi"/>
            <w:strike/>
            <w:szCs w:val="28"/>
            <w:lang w:val="uz-Cyrl-UZ" w:eastAsia="ru-RU"/>
            <w:rPrChange w:id="599" w:author="Faroxiddin Dadaxanov" w:date="2024-05-22T12:23:00Z">
              <w:rPr>
                <w:rFonts w:eastAsia="Times New Roman" w:cs="Times New Roman"/>
                <w:szCs w:val="28"/>
                <w:lang w:val="uz-Cyrl-UZ" w:eastAsia="ru-RU"/>
              </w:rPr>
            </w:rPrChange>
          </w:rPr>
          <w:delText>лар</w:delText>
        </w:r>
      </w:del>
      <w:r w:rsidRPr="00632AE5">
        <w:rPr>
          <w:rFonts w:asciiTheme="minorHAnsi" w:eastAsia="Times New Roman" w:hAnsiTheme="minorHAnsi" w:cstheme="minorHAnsi"/>
          <w:szCs w:val="28"/>
          <w:lang w:val="uz-Cyrl-UZ" w:eastAsia="ru-RU"/>
          <w:rPrChange w:id="600" w:author="Faroxiddin Dadaxanov" w:date="2024-05-22T12:23:00Z">
            <w:rPr>
              <w:rFonts w:eastAsia="Times New Roman" w:cs="Times New Roman"/>
              <w:szCs w:val="28"/>
              <w:lang w:val="uz-Cyrl-UZ" w:eastAsia="ru-RU"/>
            </w:rPr>
          </w:rPrChange>
        </w:rPr>
        <w:t xml:space="preserve"> культуралари, </w:t>
      </w:r>
      <w:commentRangeStart w:id="601"/>
      <w:r w:rsidRPr="00632AE5">
        <w:rPr>
          <w:rFonts w:asciiTheme="minorHAnsi" w:eastAsia="Times New Roman" w:hAnsiTheme="minorHAnsi" w:cstheme="minorHAnsi"/>
          <w:szCs w:val="28"/>
          <w:lang w:val="uz-Cyrl-UZ" w:eastAsia="ru-RU"/>
          <w:rPrChange w:id="602" w:author="Faroxiddin Dadaxanov" w:date="2024-05-22T12:23:00Z">
            <w:rPr>
              <w:rFonts w:eastAsia="Times New Roman" w:cs="Times New Roman"/>
              <w:szCs w:val="28"/>
              <w:lang w:val="uz-Cyrl-UZ" w:eastAsia="ru-RU"/>
            </w:rPr>
          </w:rPrChange>
        </w:rPr>
        <w:t>дрожжалар</w:t>
      </w:r>
      <w:commentRangeEnd w:id="601"/>
      <w:r w:rsidR="00F62281" w:rsidRPr="00632AE5">
        <w:rPr>
          <w:rStyle w:val="ae"/>
          <w:rPrChange w:id="603" w:author="Faroxiddin Dadaxanov" w:date="2024-05-22T12:23:00Z">
            <w:rPr>
              <w:rStyle w:val="ae"/>
            </w:rPr>
          </w:rPrChange>
        </w:rPr>
        <w:commentReference w:id="601"/>
      </w:r>
      <w:r w:rsidRPr="00632AE5">
        <w:rPr>
          <w:rFonts w:asciiTheme="minorHAnsi" w:eastAsia="Times New Roman" w:hAnsiTheme="minorHAnsi" w:cstheme="minorHAnsi"/>
          <w:szCs w:val="28"/>
          <w:lang w:val="uz-Cyrl-UZ" w:eastAsia="ru-RU"/>
          <w:rPrChange w:id="604" w:author="Faroxiddin Dadaxanov" w:date="2024-05-22T12:23:00Z">
            <w:rPr>
              <w:rFonts w:eastAsia="Times New Roman" w:cs="Times New Roman"/>
              <w:szCs w:val="28"/>
              <w:lang w:val="uz-Cyrl-UZ" w:eastAsia="ru-RU"/>
            </w:rPr>
          </w:rPrChange>
        </w:rPr>
        <w:t xml:space="preserve"> озуқавий </w:t>
      </w:r>
      <w:r w:rsidR="006044F8" w:rsidRPr="00632AE5">
        <w:rPr>
          <w:rFonts w:asciiTheme="minorHAnsi" w:eastAsia="Times New Roman" w:hAnsiTheme="minorHAnsi" w:cstheme="minorHAnsi"/>
          <w:szCs w:val="28"/>
          <w:lang w:val="uz-Cyrl-UZ" w:eastAsia="ru-RU"/>
          <w:rPrChange w:id="605" w:author="Faroxiddin Dadaxanov" w:date="2024-05-22T12:23:00Z">
            <w:rPr>
              <w:rFonts w:eastAsia="Times New Roman" w:cs="Times New Roman"/>
              <w:szCs w:val="28"/>
              <w:lang w:val="uz-Cyrl-UZ" w:eastAsia="ru-RU"/>
            </w:rPr>
          </w:rPrChange>
        </w:rPr>
        <w:t>қў</w:t>
      </w:r>
      <w:r w:rsidRPr="00632AE5">
        <w:rPr>
          <w:rFonts w:asciiTheme="minorHAnsi" w:eastAsia="Times New Roman" w:hAnsiTheme="minorHAnsi" w:cstheme="minorHAnsi"/>
          <w:szCs w:val="28"/>
          <w:lang w:val="uz-Cyrl-UZ" w:eastAsia="ru-RU"/>
          <w:rPrChange w:id="606" w:author="Faroxiddin Dadaxanov" w:date="2024-05-22T12:23:00Z">
            <w:rPr>
              <w:rFonts w:eastAsia="Times New Roman" w:cs="Times New Roman"/>
              <w:szCs w:val="28"/>
              <w:lang w:val="uz-Cyrl-UZ" w:eastAsia="ru-RU"/>
            </w:rPr>
          </w:rPrChange>
        </w:rPr>
        <w:t>шимчалар, шунингдек, озиқ-овқат (озиқавий) хом ашёси;</w:t>
      </w:r>
    </w:p>
    <w:p w14:paraId="118DACEF" w14:textId="44B981D0"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607" w:author="Faroxiddin Dadaxanov" w:date="2024-05-22T12:23:00Z">
            <w:rPr>
              <w:rFonts w:eastAsia="Times New Roman" w:cs="Times New Roman"/>
              <w:b/>
              <w:bCs/>
              <w:szCs w:val="28"/>
              <w:lang w:val="uz-Cyrl-UZ"/>
            </w:rPr>
          </w:rPrChange>
        </w:rPr>
        <w:pPrChange w:id="608"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609" w:author="Faroxiddin Dadaxanov" w:date="2024-05-22T12:23:00Z">
            <w:rPr>
              <w:rFonts w:eastAsia="Times New Roman" w:cs="Times New Roman"/>
              <w:b/>
              <w:szCs w:val="28"/>
              <w:lang w:val="uz-Cyrl-UZ" w:eastAsia="ru-RU"/>
            </w:rPr>
          </w:rPrChange>
        </w:rPr>
        <w:t>Озиқ-овқат маҳсулотлари парҳез даволаш озу</w:t>
      </w:r>
      <w:r w:rsidR="007F50CA" w:rsidRPr="00632AE5">
        <w:rPr>
          <w:rFonts w:asciiTheme="minorHAnsi" w:eastAsia="Times New Roman" w:hAnsiTheme="minorHAnsi" w:cstheme="minorHAnsi"/>
          <w:b/>
          <w:szCs w:val="28"/>
          <w:lang w:val="uz-Cyrl-UZ" w:eastAsia="ru-RU"/>
          <w:rPrChange w:id="610" w:author="Faroxiddin Dadaxanov" w:date="2024-05-22T12:23:00Z">
            <w:rPr>
              <w:rFonts w:eastAsia="Times New Roman" w:cs="Times New Roman"/>
              <w:b/>
              <w:szCs w:val="28"/>
              <w:lang w:val="uz-Cyrl-UZ" w:eastAsia="ru-RU"/>
            </w:rPr>
          </w:rPrChange>
        </w:rPr>
        <w:t>қ</w:t>
      </w:r>
      <w:r w:rsidRPr="00632AE5">
        <w:rPr>
          <w:rFonts w:asciiTheme="minorHAnsi" w:eastAsia="Times New Roman" w:hAnsiTheme="minorHAnsi" w:cstheme="minorHAnsi"/>
          <w:b/>
          <w:szCs w:val="28"/>
          <w:lang w:val="uz-Cyrl-UZ" w:eastAsia="ru-RU"/>
          <w:rPrChange w:id="611" w:author="Faroxiddin Dadaxanov" w:date="2024-05-22T12:23:00Z">
            <w:rPr>
              <w:rFonts w:eastAsia="Times New Roman" w:cs="Times New Roman"/>
              <w:b/>
              <w:szCs w:val="28"/>
              <w:lang w:val="uz-Cyrl-UZ" w:eastAsia="ru-RU"/>
            </w:rPr>
          </w:rPrChange>
        </w:rPr>
        <w:t>аси -</w:t>
      </w:r>
      <w:r w:rsidRPr="00632AE5">
        <w:rPr>
          <w:rFonts w:asciiTheme="minorHAnsi" w:eastAsia="Times New Roman" w:hAnsiTheme="minorHAnsi" w:cstheme="minorHAnsi"/>
          <w:szCs w:val="28"/>
          <w:lang w:val="uz-Cyrl-UZ" w:eastAsia="ru-RU"/>
          <w:rPrChange w:id="612" w:author="Faroxiddin Dadaxanov" w:date="2024-05-22T12:23:00Z">
            <w:rPr>
              <w:rFonts w:eastAsia="Times New Roman" w:cs="Times New Roman"/>
              <w:szCs w:val="28"/>
              <w:lang w:val="uz-Cyrl-UZ" w:eastAsia="ru-RU"/>
            </w:rPr>
          </w:rPrChange>
        </w:rPr>
        <w:t xml:space="preserve"> махсус озиқ-овқат маҳсулотлари берилган озиқавий ва энергетик қиммати, жисмоний ва органолептик хусусиятлари билан ва даволаш пархез ма</w:t>
      </w:r>
      <w:r w:rsidR="007F50CA" w:rsidRPr="00632AE5">
        <w:rPr>
          <w:rFonts w:asciiTheme="minorHAnsi" w:eastAsia="Times New Roman" w:hAnsiTheme="minorHAnsi" w:cstheme="minorHAnsi"/>
          <w:szCs w:val="28"/>
          <w:lang w:val="uz-Cyrl-UZ" w:eastAsia="ru-RU"/>
          <w:rPrChange w:id="613"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614" w:author="Faroxiddin Dadaxanov" w:date="2024-05-22T12:23:00Z">
            <w:rPr>
              <w:rFonts w:eastAsia="Times New Roman" w:cs="Times New Roman"/>
              <w:szCs w:val="28"/>
              <w:lang w:val="uz-Cyrl-UZ" w:eastAsia="ru-RU"/>
            </w:rPr>
          </w:rPrChange>
        </w:rPr>
        <w:t>сулоти таркибида фойдаланиш учун мўлжалланган;</w:t>
      </w:r>
    </w:p>
    <w:p w14:paraId="7FB5AC3D" w14:textId="35E1E13D"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615" w:author="Faroxiddin Dadaxanov" w:date="2024-05-22T12:23:00Z">
            <w:rPr>
              <w:rFonts w:eastAsia="Times New Roman" w:cs="Times New Roman"/>
              <w:b/>
              <w:bCs/>
              <w:szCs w:val="28"/>
              <w:lang w:val="uz-Cyrl-UZ"/>
            </w:rPr>
          </w:rPrChange>
        </w:rPr>
        <w:pPrChange w:id="616"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617" w:author="Faroxiddin Dadaxanov" w:date="2024-05-22T12:23:00Z">
            <w:rPr>
              <w:rFonts w:eastAsia="Times New Roman" w:cs="Times New Roman"/>
              <w:b/>
              <w:szCs w:val="28"/>
              <w:lang w:val="uz-Cyrl-UZ" w:eastAsia="ru-RU"/>
            </w:rPr>
          </w:rPrChange>
        </w:rPr>
        <w:t>Озиқ-овқат маҳсулотлари парҳез профилактика озу</w:t>
      </w:r>
      <w:r w:rsidR="007F50CA" w:rsidRPr="00632AE5">
        <w:rPr>
          <w:rFonts w:asciiTheme="minorHAnsi" w:eastAsia="Times New Roman" w:hAnsiTheme="minorHAnsi" w:cstheme="minorHAnsi"/>
          <w:b/>
          <w:szCs w:val="28"/>
          <w:lang w:val="uz-Cyrl-UZ" w:eastAsia="ru-RU"/>
          <w:rPrChange w:id="618" w:author="Faroxiddin Dadaxanov" w:date="2024-05-22T12:23:00Z">
            <w:rPr>
              <w:rFonts w:eastAsia="Times New Roman" w:cs="Times New Roman"/>
              <w:b/>
              <w:szCs w:val="28"/>
              <w:lang w:val="uz-Cyrl-UZ" w:eastAsia="ru-RU"/>
            </w:rPr>
          </w:rPrChange>
        </w:rPr>
        <w:t>қ</w:t>
      </w:r>
      <w:r w:rsidRPr="00632AE5">
        <w:rPr>
          <w:rFonts w:asciiTheme="minorHAnsi" w:eastAsia="Times New Roman" w:hAnsiTheme="minorHAnsi" w:cstheme="minorHAnsi"/>
          <w:b/>
          <w:szCs w:val="28"/>
          <w:lang w:val="uz-Cyrl-UZ" w:eastAsia="ru-RU"/>
          <w:rPrChange w:id="619" w:author="Faroxiddin Dadaxanov" w:date="2024-05-22T12:23:00Z">
            <w:rPr>
              <w:rFonts w:eastAsia="Times New Roman" w:cs="Times New Roman"/>
              <w:b/>
              <w:szCs w:val="28"/>
              <w:lang w:val="uz-Cyrl-UZ" w:eastAsia="ru-RU"/>
            </w:rPr>
          </w:rPrChange>
        </w:rPr>
        <w:t xml:space="preserve">аси </w:t>
      </w:r>
      <w:r w:rsidRPr="00632AE5">
        <w:rPr>
          <w:rFonts w:asciiTheme="minorHAnsi" w:eastAsia="Times New Roman" w:hAnsiTheme="minorHAnsi" w:cstheme="minorHAnsi"/>
          <w:szCs w:val="28"/>
          <w:lang w:val="uz-Cyrl-UZ" w:eastAsia="ru-RU"/>
          <w:rPrChange w:id="620" w:author="Faroxiddin Dadaxanov" w:date="2024-05-22T12:23:00Z">
            <w:rPr>
              <w:rFonts w:eastAsia="Times New Roman" w:cs="Times New Roman"/>
              <w:szCs w:val="28"/>
              <w:lang w:val="uz-Cyrl-UZ" w:eastAsia="ru-RU"/>
            </w:rPr>
          </w:rPrChange>
        </w:rPr>
        <w:t>- углевод, ёғ, оқсил, витамин ва бошқа турдаги моддлар алмашуви, унда таркиби ўзгартирилган в</w:t>
      </w:r>
      <w:r w:rsidR="00DB7749" w:rsidRPr="00632AE5">
        <w:rPr>
          <w:rFonts w:asciiTheme="minorHAnsi" w:eastAsia="Times New Roman" w:hAnsiTheme="minorHAnsi" w:cstheme="minorHAnsi"/>
          <w:szCs w:val="28"/>
          <w:lang w:val="uz-Cyrl-UZ" w:eastAsia="ru-RU"/>
          <w:rPrChange w:id="621" w:author="Faroxiddin Dadaxanov" w:date="2024-05-22T12:23:00Z">
            <w:rPr>
              <w:rFonts w:eastAsia="Times New Roman" w:cs="Times New Roman"/>
              <w:szCs w:val="28"/>
              <w:lang w:val="uz-Cyrl-UZ" w:eastAsia="ru-RU"/>
            </w:rPr>
          </w:rPrChange>
        </w:rPr>
        <w:t>а/</w:t>
      </w:r>
      <w:r w:rsidRPr="00632AE5">
        <w:rPr>
          <w:rFonts w:asciiTheme="minorHAnsi" w:eastAsia="Times New Roman" w:hAnsiTheme="minorHAnsi" w:cstheme="minorHAnsi"/>
          <w:szCs w:val="28"/>
          <w:lang w:val="uz-Cyrl-UZ" w:eastAsia="ru-RU"/>
          <w:rPrChange w:id="622" w:author="Faroxiddin Dadaxanov" w:date="2024-05-22T12:23:00Z">
            <w:rPr>
              <w:rFonts w:eastAsia="Times New Roman" w:cs="Times New Roman"/>
              <w:szCs w:val="28"/>
              <w:highlight w:val="yellow"/>
              <w:lang w:val="uz-Cyrl-UZ" w:eastAsia="ru-RU"/>
            </w:rPr>
          </w:rPrChange>
        </w:rPr>
        <w:t xml:space="preserve">ёки айрим моддаалар нисбати, нисбатан табиий уларни </w:t>
      </w:r>
      <w:r w:rsidRPr="00632AE5">
        <w:rPr>
          <w:rFonts w:asciiTheme="minorHAnsi" w:eastAsia="Times New Roman" w:hAnsiTheme="minorHAnsi" w:cstheme="minorHAnsi"/>
          <w:szCs w:val="28"/>
          <w:lang w:val="uz-Cyrl-UZ" w:eastAsia="ru-RU"/>
          <w:rPrChange w:id="623" w:author="Faroxiddin Dadaxanov" w:date="2024-05-22T12:23:00Z">
            <w:rPr>
              <w:rFonts w:eastAsia="Times New Roman" w:cs="Times New Roman"/>
              <w:szCs w:val="28"/>
              <w:lang w:val="uz-Cyrl-UZ" w:eastAsia="ru-RU"/>
            </w:rPr>
          </w:rPrChange>
        </w:rPr>
        <w:lastRenderedPageBreak/>
        <w:t>миқдори ва (ёки) таркибига дастлаб мавжуд бўлмаган компонентларни ўз ичига қўшган,</w:t>
      </w:r>
      <w:r w:rsidRPr="00632AE5">
        <w:rPr>
          <w:rFonts w:asciiTheme="minorHAnsi" w:hAnsiTheme="minorHAnsi" w:cstheme="minorHAnsi"/>
          <w:szCs w:val="28"/>
          <w:lang w:val="uz-Cyrl-UZ"/>
          <w:rPrChange w:id="624"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625" w:author="Faroxiddin Dadaxanov" w:date="2024-05-22T12:23:00Z">
            <w:rPr>
              <w:rFonts w:eastAsia="Times New Roman" w:cs="Times New Roman"/>
              <w:szCs w:val="28"/>
              <w:lang w:val="uz-Cyrl-UZ" w:eastAsia="ru-RU"/>
            </w:rPr>
          </w:rPrChange>
        </w:rPr>
        <w:t>шунингдек, касалликлар ривожланиш хавфини камайтириш учун</w:t>
      </w:r>
      <w:r w:rsidRPr="00632AE5">
        <w:rPr>
          <w:rFonts w:asciiTheme="minorHAnsi" w:hAnsiTheme="minorHAnsi" w:cstheme="minorHAnsi"/>
          <w:szCs w:val="28"/>
          <w:lang w:val="uz-Cyrl-UZ"/>
          <w:rPrChange w:id="626"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627" w:author="Faroxiddin Dadaxanov" w:date="2024-05-22T12:23:00Z">
            <w:rPr>
              <w:rFonts w:eastAsia="Times New Roman" w:cs="Times New Roman"/>
              <w:szCs w:val="28"/>
              <w:lang w:val="uz-Cyrl-UZ" w:eastAsia="ru-RU"/>
            </w:rPr>
          </w:rPrChange>
        </w:rPr>
        <w:t>мўлжалланган озиқ-овқат маҳсулотлари;</w:t>
      </w:r>
    </w:p>
    <w:p w14:paraId="19AB2FAB" w14:textId="09DE2B30"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628" w:author="Faroxiddin Dadaxanov" w:date="2024-05-22T12:23:00Z">
            <w:rPr>
              <w:rFonts w:eastAsia="Times New Roman" w:cs="Times New Roman"/>
              <w:b/>
              <w:bCs/>
              <w:szCs w:val="28"/>
              <w:lang w:val="uz-Cyrl-UZ"/>
            </w:rPr>
          </w:rPrChange>
        </w:rPr>
        <w:pPrChange w:id="629"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bCs/>
          <w:szCs w:val="28"/>
          <w:lang w:val="uz-Cyrl-UZ"/>
          <w:rPrChange w:id="630" w:author="Faroxiddin Dadaxanov" w:date="2024-05-22T12:23:00Z">
            <w:rPr>
              <w:rFonts w:eastAsia="Times New Roman" w:cs="Times New Roman"/>
              <w:b/>
              <w:bCs/>
              <w:szCs w:val="28"/>
              <w:lang w:val="uz-Cyrl-UZ"/>
            </w:rPr>
          </w:rPrChange>
        </w:rPr>
        <w:t>пишлоқ</w:t>
      </w:r>
      <w:del w:id="631" w:author="Пользователь" w:date="2023-05-05T10:32:00Z">
        <w:r w:rsidRPr="00632AE5" w:rsidDel="00054030">
          <w:rPr>
            <w:rFonts w:asciiTheme="minorHAnsi" w:eastAsia="Times New Roman" w:hAnsiTheme="minorHAnsi" w:cstheme="minorHAnsi"/>
            <w:b/>
            <w:bCs/>
            <w:szCs w:val="28"/>
            <w:lang w:val="uz-Cyrl-UZ"/>
            <w:rPrChange w:id="632" w:author="Faroxiddin Dadaxanov" w:date="2024-05-22T12:23:00Z">
              <w:rPr>
                <w:rFonts w:eastAsia="Times New Roman" w:cs="Times New Roman"/>
                <w:b/>
                <w:bCs/>
                <w:szCs w:val="28"/>
                <w:lang w:val="uz-Cyrl-UZ"/>
              </w:rPr>
            </w:rPrChange>
          </w:rPr>
          <w:delText xml:space="preserve">, </w:delText>
        </w:r>
      </w:del>
      <w:ins w:id="633" w:author="Пользователь" w:date="2023-05-05T10:32:00Z">
        <w:r w:rsidR="00054030" w:rsidRPr="00632AE5">
          <w:rPr>
            <w:rFonts w:asciiTheme="minorHAnsi" w:eastAsia="Times New Roman" w:hAnsiTheme="minorHAnsi" w:cstheme="minorHAnsi"/>
            <w:b/>
            <w:bCs/>
            <w:szCs w:val="28"/>
            <w:lang w:val="uz-Cyrl-UZ"/>
            <w:rPrChange w:id="634" w:author="Faroxiddin Dadaxanov" w:date="2024-05-22T12:23:00Z">
              <w:rPr>
                <w:rFonts w:asciiTheme="minorHAnsi" w:eastAsia="Times New Roman" w:hAnsiTheme="minorHAnsi" w:cstheme="minorHAnsi"/>
                <w:b/>
                <w:bCs/>
                <w:szCs w:val="28"/>
                <w:lang w:val="uz-Cyrl-UZ"/>
              </w:rPr>
            </w:rPrChange>
          </w:rPr>
          <w:t>-</w:t>
        </w:r>
        <w:r w:rsidR="00054030" w:rsidRPr="00632AE5">
          <w:rPr>
            <w:rFonts w:asciiTheme="minorHAnsi" w:eastAsia="Times New Roman" w:hAnsiTheme="minorHAnsi" w:cstheme="minorHAnsi"/>
            <w:b/>
            <w:bCs/>
            <w:szCs w:val="28"/>
            <w:lang w:val="uz-Cyrl-UZ"/>
            <w:rPrChange w:id="635" w:author="Faroxiddin Dadaxanov" w:date="2024-05-22T12:23:00Z">
              <w:rPr>
                <w:rFonts w:eastAsia="Times New Roman" w:cs="Times New Roman"/>
                <w:b/>
                <w:bCs/>
                <w:szCs w:val="28"/>
                <w:lang w:val="uz-Cyrl-UZ"/>
              </w:rPr>
            </w:rPrChange>
          </w:rPr>
          <w:t xml:space="preserve"> </w:t>
        </w:r>
      </w:ins>
      <w:r w:rsidRPr="00632AE5">
        <w:rPr>
          <w:rFonts w:asciiTheme="minorHAnsi" w:eastAsia="Times New Roman" w:hAnsiTheme="minorHAnsi" w:cstheme="minorHAnsi"/>
          <w:b/>
          <w:bCs/>
          <w:szCs w:val="28"/>
          <w:lang w:val="uz-Cyrl-UZ"/>
          <w:rPrChange w:id="636" w:author="Faroxiddin Dadaxanov" w:date="2024-05-22T12:23:00Z">
            <w:rPr>
              <w:rFonts w:eastAsia="Times New Roman" w:cs="Times New Roman"/>
              <w:b/>
              <w:bCs/>
              <w:szCs w:val="28"/>
              <w:lang w:val="uz-Cyrl-UZ"/>
            </w:rPr>
          </w:rPrChange>
        </w:rPr>
        <w:t>эритилган пишлоқ</w:t>
      </w:r>
      <w:del w:id="637" w:author="Пользователь" w:date="2023-05-05T10:23:00Z">
        <w:r w:rsidRPr="00632AE5" w:rsidDel="00F62281">
          <w:rPr>
            <w:rFonts w:asciiTheme="minorHAnsi" w:eastAsia="Times New Roman" w:hAnsiTheme="minorHAnsi" w:cstheme="minorHAnsi"/>
            <w:b/>
            <w:bCs/>
            <w:szCs w:val="28"/>
            <w:lang w:val="uz-Cyrl-UZ"/>
            <w:rPrChange w:id="638" w:author="Faroxiddin Dadaxanov" w:date="2024-05-22T12:23:00Z">
              <w:rPr>
                <w:rFonts w:eastAsia="Times New Roman" w:cs="Times New Roman"/>
                <w:b/>
                <w:bCs/>
                <w:szCs w:val="28"/>
                <w:lang w:val="uz-Cyrl-UZ"/>
              </w:rPr>
            </w:rPrChange>
          </w:rPr>
          <w:delText xml:space="preserve">, </w:delText>
        </w:r>
      </w:del>
      <w:ins w:id="639" w:author="Пользователь" w:date="2023-05-05T10:23:00Z">
        <w:r w:rsidR="00F62281" w:rsidRPr="00632AE5">
          <w:rPr>
            <w:rFonts w:asciiTheme="minorHAnsi" w:eastAsia="Times New Roman" w:hAnsiTheme="minorHAnsi" w:cstheme="minorHAnsi"/>
            <w:b/>
            <w:bCs/>
            <w:szCs w:val="28"/>
            <w:lang w:val="uz-Cyrl-UZ"/>
            <w:rPrChange w:id="640" w:author="Faroxiddin Dadaxanov" w:date="2024-05-22T12:23:00Z">
              <w:rPr>
                <w:rFonts w:asciiTheme="minorHAnsi" w:eastAsia="Times New Roman" w:hAnsiTheme="minorHAnsi" w:cstheme="minorHAnsi"/>
                <w:b/>
                <w:bCs/>
                <w:szCs w:val="28"/>
                <w:lang w:val="uz-Cyrl-UZ"/>
              </w:rPr>
            </w:rPrChange>
          </w:rPr>
          <w:t xml:space="preserve"> </w:t>
        </w:r>
        <w:commentRangeStart w:id="641"/>
        <w:r w:rsidR="00F62281" w:rsidRPr="00632AE5">
          <w:rPr>
            <w:rFonts w:asciiTheme="minorHAnsi" w:eastAsia="Times New Roman" w:hAnsiTheme="minorHAnsi" w:cstheme="minorHAnsi"/>
            <w:b/>
            <w:bCs/>
            <w:szCs w:val="28"/>
            <w:lang w:val="uz-Cyrl-UZ"/>
            <w:rPrChange w:id="642" w:author="Faroxiddin Dadaxanov" w:date="2024-05-22T12:23:00Z">
              <w:rPr>
                <w:rFonts w:asciiTheme="minorHAnsi" w:eastAsia="Times New Roman" w:hAnsiTheme="minorHAnsi" w:cstheme="minorHAnsi"/>
                <w:b/>
                <w:bCs/>
                <w:szCs w:val="28"/>
                <w:lang w:val="uz-Cyrl-UZ"/>
              </w:rPr>
            </w:rPrChange>
          </w:rPr>
          <w:t>(</w:t>
        </w:r>
      </w:ins>
      <w:r w:rsidRPr="00632AE5">
        <w:rPr>
          <w:rFonts w:asciiTheme="minorHAnsi" w:eastAsia="Times New Roman" w:hAnsiTheme="minorHAnsi" w:cstheme="minorHAnsi"/>
          <w:b/>
          <w:bCs/>
          <w:szCs w:val="28"/>
          <w:lang w:val="uz-Cyrl-UZ"/>
          <w:rPrChange w:id="643" w:author="Faroxiddin Dadaxanov" w:date="2024-05-22T12:23:00Z">
            <w:rPr>
              <w:rFonts w:eastAsia="Times New Roman" w:cs="Times New Roman"/>
              <w:b/>
              <w:bCs/>
              <w:szCs w:val="28"/>
              <w:lang w:val="uz-Cyrl-UZ"/>
            </w:rPr>
          </w:rPrChange>
        </w:rPr>
        <w:t>сут таркибли сут ёғ ўрнини босувчи ёғ билан, сут таркибли сут ёғ ўрнини босувчи ё</w:t>
      </w:r>
      <w:r w:rsidR="007F50CA" w:rsidRPr="00632AE5">
        <w:rPr>
          <w:rFonts w:asciiTheme="minorHAnsi" w:eastAsia="Times New Roman" w:hAnsiTheme="minorHAnsi" w:cstheme="minorHAnsi"/>
          <w:b/>
          <w:bCs/>
          <w:szCs w:val="28"/>
          <w:lang w:val="uz-Cyrl-UZ"/>
          <w:rPrChange w:id="644" w:author="Faroxiddin Dadaxanov" w:date="2024-05-22T12:23:00Z">
            <w:rPr>
              <w:rFonts w:eastAsia="Times New Roman" w:cs="Times New Roman"/>
              <w:b/>
              <w:bCs/>
              <w:szCs w:val="28"/>
              <w:lang w:val="uz-Cyrl-UZ"/>
            </w:rPr>
          </w:rPrChange>
        </w:rPr>
        <w:t>ғ</w:t>
      </w:r>
      <w:r w:rsidRPr="00632AE5">
        <w:rPr>
          <w:rFonts w:asciiTheme="minorHAnsi" w:eastAsia="Times New Roman" w:hAnsiTheme="minorHAnsi" w:cstheme="minorHAnsi"/>
          <w:b/>
          <w:bCs/>
          <w:szCs w:val="28"/>
          <w:lang w:val="uz-Cyrl-UZ"/>
          <w:rPrChange w:id="645" w:author="Faroxiddin Dadaxanov" w:date="2024-05-22T12:23:00Z">
            <w:rPr>
              <w:rFonts w:eastAsia="Times New Roman" w:cs="Times New Roman"/>
              <w:b/>
              <w:bCs/>
              <w:szCs w:val="28"/>
              <w:lang w:val="uz-Cyrl-UZ"/>
            </w:rPr>
          </w:rPrChange>
        </w:rPr>
        <w:t xml:space="preserve"> билан</w:t>
      </w:r>
      <w:ins w:id="646" w:author="Пользователь" w:date="2023-05-05T10:24:00Z">
        <w:r w:rsidR="00F62281" w:rsidRPr="00632AE5">
          <w:rPr>
            <w:rFonts w:asciiTheme="minorHAnsi" w:eastAsia="Times New Roman" w:hAnsiTheme="minorHAnsi" w:cstheme="minorHAnsi"/>
            <w:b/>
            <w:bCs/>
            <w:szCs w:val="28"/>
            <w:lang w:val="uz-Cyrl-UZ"/>
            <w:rPrChange w:id="647" w:author="Faroxiddin Dadaxanov" w:date="2024-05-22T12:23:00Z">
              <w:rPr>
                <w:rFonts w:asciiTheme="minorHAnsi" w:eastAsia="Times New Roman" w:hAnsiTheme="minorHAnsi" w:cstheme="minorHAnsi"/>
                <w:b/>
                <w:bCs/>
                <w:szCs w:val="28"/>
                <w:lang w:val="uz-Cyrl-UZ"/>
              </w:rPr>
            </w:rPrChange>
          </w:rPr>
          <w:t>)</w:t>
        </w:r>
      </w:ins>
      <w:r w:rsidRPr="00632AE5">
        <w:rPr>
          <w:rFonts w:asciiTheme="minorHAnsi" w:eastAsia="Times New Roman" w:hAnsiTheme="minorHAnsi" w:cstheme="minorHAnsi"/>
          <w:b/>
          <w:bCs/>
          <w:szCs w:val="28"/>
          <w:lang w:val="uz-Cyrl-UZ"/>
          <w:rPrChange w:id="648" w:author="Faroxiddin Dadaxanov" w:date="2024-05-22T12:23:00Z">
            <w:rPr>
              <w:rFonts w:eastAsia="Times New Roman" w:cs="Times New Roman"/>
              <w:b/>
              <w:bCs/>
              <w:szCs w:val="28"/>
              <w:lang w:val="uz-Cyrl-UZ"/>
            </w:rPr>
          </w:rPrChange>
        </w:rPr>
        <w:t xml:space="preserve">, </w:t>
      </w:r>
      <w:commentRangeEnd w:id="641"/>
      <w:r w:rsidR="00F62281" w:rsidRPr="00632AE5">
        <w:rPr>
          <w:rStyle w:val="ae"/>
          <w:rPrChange w:id="649" w:author="Faroxiddin Dadaxanov" w:date="2024-05-22T12:23:00Z">
            <w:rPr>
              <w:rStyle w:val="ae"/>
            </w:rPr>
          </w:rPrChange>
        </w:rPr>
        <w:commentReference w:id="641"/>
      </w:r>
      <w:r w:rsidRPr="00632AE5">
        <w:rPr>
          <w:rFonts w:asciiTheme="minorHAnsi" w:eastAsia="Times New Roman" w:hAnsiTheme="minorHAnsi" w:cstheme="minorHAnsi"/>
          <w:b/>
          <w:bCs/>
          <w:szCs w:val="28"/>
          <w:lang w:val="uz-Cyrl-UZ"/>
          <w:rPrChange w:id="650" w:author="Faroxiddin Dadaxanov" w:date="2024-05-22T12:23:00Z">
            <w:rPr>
              <w:rFonts w:eastAsia="Times New Roman" w:cs="Times New Roman"/>
              <w:b/>
              <w:bCs/>
              <w:szCs w:val="28"/>
              <w:lang w:val="uz-Cyrl-UZ"/>
            </w:rPr>
          </w:rPrChange>
        </w:rPr>
        <w:t>пишло</w:t>
      </w:r>
      <w:r w:rsidR="007F50CA" w:rsidRPr="00632AE5">
        <w:rPr>
          <w:rFonts w:asciiTheme="minorHAnsi" w:eastAsia="Times New Roman" w:hAnsiTheme="minorHAnsi" w:cstheme="minorHAnsi"/>
          <w:b/>
          <w:bCs/>
          <w:szCs w:val="28"/>
          <w:lang w:val="uz-Cyrl-UZ"/>
          <w:rPrChange w:id="651" w:author="Faroxiddin Dadaxanov" w:date="2024-05-22T12:23:00Z">
            <w:rPr>
              <w:rFonts w:eastAsia="Times New Roman" w:cs="Times New Roman"/>
              <w:b/>
              <w:bCs/>
              <w:szCs w:val="28"/>
              <w:lang w:val="uz-Cyrl-UZ"/>
            </w:rPr>
          </w:rPrChange>
        </w:rPr>
        <w:t>қ</w:t>
      </w:r>
      <w:r w:rsidRPr="00632AE5">
        <w:rPr>
          <w:rFonts w:asciiTheme="minorHAnsi" w:eastAsia="Times New Roman" w:hAnsiTheme="minorHAnsi" w:cstheme="minorHAnsi"/>
          <w:b/>
          <w:bCs/>
          <w:szCs w:val="28"/>
          <w:lang w:val="uz-Cyrl-UZ"/>
          <w:rPrChange w:id="652" w:author="Faroxiddin Dadaxanov" w:date="2024-05-22T12:23:00Z">
            <w:rPr>
              <w:rFonts w:eastAsia="Times New Roman" w:cs="Times New Roman"/>
              <w:b/>
              <w:bCs/>
              <w:szCs w:val="28"/>
              <w:lang w:val="uz-Cyrl-UZ"/>
            </w:rPr>
          </w:rPrChange>
        </w:rPr>
        <w:t xml:space="preserve"> технологисида ишлаб чиқарилган, сут таркибли ма</w:t>
      </w:r>
      <w:r w:rsidR="007F50CA" w:rsidRPr="00632AE5">
        <w:rPr>
          <w:rFonts w:asciiTheme="minorHAnsi" w:eastAsia="Times New Roman" w:hAnsiTheme="minorHAnsi" w:cstheme="minorHAnsi"/>
          <w:b/>
          <w:bCs/>
          <w:szCs w:val="28"/>
          <w:lang w:val="uz-Cyrl-UZ"/>
          <w:rPrChange w:id="653" w:author="Faroxiddin Dadaxanov" w:date="2024-05-22T12:23:00Z">
            <w:rPr>
              <w:rFonts w:eastAsia="Times New Roman" w:cs="Times New Roman"/>
              <w:b/>
              <w:bCs/>
              <w:szCs w:val="28"/>
              <w:lang w:val="uz-Cyrl-UZ"/>
            </w:rPr>
          </w:rPrChange>
        </w:rPr>
        <w:t>ҳ</w:t>
      </w:r>
      <w:r w:rsidRPr="00632AE5">
        <w:rPr>
          <w:rFonts w:asciiTheme="minorHAnsi" w:eastAsia="Times New Roman" w:hAnsiTheme="minorHAnsi" w:cstheme="minorHAnsi"/>
          <w:b/>
          <w:bCs/>
          <w:szCs w:val="28"/>
          <w:lang w:val="uz-Cyrl-UZ"/>
          <w:rPrChange w:id="654" w:author="Faroxiddin Dadaxanov" w:date="2024-05-22T12:23:00Z">
            <w:rPr>
              <w:rFonts w:eastAsia="Times New Roman" w:cs="Times New Roman"/>
              <w:b/>
              <w:bCs/>
              <w:szCs w:val="28"/>
              <w:lang w:val="uz-Cyrl-UZ"/>
            </w:rPr>
          </w:rPrChange>
        </w:rPr>
        <w:t>сулот сут ёғи ўрнини босувчи ёғ билан эритилган пишло</w:t>
      </w:r>
      <w:r w:rsidR="007F50CA" w:rsidRPr="00632AE5">
        <w:rPr>
          <w:rFonts w:asciiTheme="minorHAnsi" w:eastAsia="Times New Roman" w:hAnsiTheme="minorHAnsi" w:cstheme="minorHAnsi"/>
          <w:b/>
          <w:bCs/>
          <w:szCs w:val="28"/>
          <w:lang w:val="uz-Cyrl-UZ"/>
          <w:rPrChange w:id="655" w:author="Faroxiddin Dadaxanov" w:date="2024-05-22T12:23:00Z">
            <w:rPr>
              <w:rFonts w:eastAsia="Times New Roman" w:cs="Times New Roman"/>
              <w:b/>
              <w:bCs/>
              <w:szCs w:val="28"/>
              <w:lang w:val="uz-Cyrl-UZ"/>
            </w:rPr>
          </w:rPrChange>
        </w:rPr>
        <w:t>қ</w:t>
      </w:r>
      <w:r w:rsidRPr="00632AE5">
        <w:rPr>
          <w:rFonts w:asciiTheme="minorHAnsi" w:eastAsia="Times New Roman" w:hAnsiTheme="minorHAnsi" w:cstheme="minorHAnsi"/>
          <w:b/>
          <w:bCs/>
          <w:szCs w:val="28"/>
          <w:lang w:val="uz-Cyrl-UZ"/>
          <w:rPrChange w:id="656" w:author="Faroxiddin Dadaxanov" w:date="2024-05-22T12:23:00Z">
            <w:rPr>
              <w:rFonts w:eastAsia="Times New Roman" w:cs="Times New Roman"/>
              <w:b/>
              <w:bCs/>
              <w:szCs w:val="28"/>
              <w:lang w:val="uz-Cyrl-UZ"/>
            </w:rPr>
          </w:rPrChange>
        </w:rPr>
        <w:t xml:space="preserve"> дудланган технолия</w:t>
      </w:r>
      <w:ins w:id="657" w:author="Пользователь" w:date="2023-05-05T10:31:00Z">
        <w:r w:rsidR="00F62281" w:rsidRPr="00632AE5">
          <w:rPr>
            <w:rFonts w:asciiTheme="minorHAnsi" w:eastAsia="Times New Roman" w:hAnsiTheme="minorHAnsi" w:cstheme="minorHAnsi"/>
            <w:b/>
            <w:bCs/>
            <w:szCs w:val="28"/>
            <w:lang w:val="uz-Cyrl-UZ"/>
            <w:rPrChange w:id="658" w:author="Faroxiddin Dadaxanov" w:date="2024-05-22T12:23:00Z">
              <w:rPr>
                <w:rFonts w:asciiTheme="minorHAnsi" w:eastAsia="Times New Roman" w:hAnsiTheme="minorHAnsi" w:cstheme="minorHAnsi"/>
                <w:b/>
                <w:bCs/>
                <w:szCs w:val="28"/>
                <w:lang w:val="uz-Cyrl-UZ"/>
              </w:rPr>
            </w:rPrChange>
          </w:rPr>
          <w:t>ги</w:t>
        </w:r>
      </w:ins>
      <w:r w:rsidRPr="00632AE5">
        <w:rPr>
          <w:rFonts w:asciiTheme="minorHAnsi" w:eastAsia="Times New Roman" w:hAnsiTheme="minorHAnsi" w:cstheme="minorHAnsi"/>
          <w:b/>
          <w:bCs/>
          <w:szCs w:val="28"/>
          <w:lang w:val="uz-Cyrl-UZ"/>
          <w:rPrChange w:id="659" w:author="Faroxiddin Dadaxanov" w:date="2024-05-22T12:23:00Z">
            <w:rPr>
              <w:rFonts w:eastAsia="Times New Roman" w:cs="Times New Roman"/>
              <w:b/>
              <w:bCs/>
              <w:szCs w:val="28"/>
              <w:lang w:val="uz-Cyrl-UZ"/>
            </w:rPr>
          </w:rPrChange>
        </w:rPr>
        <w:t xml:space="preserve">да ишлаб чиқарилган </w:t>
      </w:r>
      <w:r w:rsidRPr="00632AE5">
        <w:rPr>
          <w:rFonts w:asciiTheme="minorHAnsi" w:eastAsia="Times New Roman" w:hAnsiTheme="minorHAnsi" w:cstheme="minorHAnsi"/>
          <w:szCs w:val="28"/>
          <w:lang w:val="uz-Cyrl-UZ"/>
          <w:rPrChange w:id="660" w:author="Faroxiddin Dadaxanov" w:date="2024-05-22T12:23:00Z">
            <w:rPr>
              <w:rFonts w:eastAsia="Times New Roman" w:cs="Times New Roman"/>
              <w:szCs w:val="28"/>
              <w:lang w:val="uz-Cyrl-UZ"/>
            </w:rPr>
          </w:rPrChange>
        </w:rPr>
        <w:t>- пишлоқ, эритилган пишло</w:t>
      </w:r>
      <w:r w:rsidR="007F50CA" w:rsidRPr="00632AE5">
        <w:rPr>
          <w:rFonts w:asciiTheme="minorHAnsi" w:eastAsia="Times New Roman" w:hAnsiTheme="minorHAnsi" w:cstheme="minorHAnsi"/>
          <w:szCs w:val="28"/>
          <w:lang w:val="uz-Cyrl-UZ"/>
          <w:rPrChange w:id="661" w:author="Faroxiddin Dadaxanov" w:date="2024-05-22T12:23:00Z">
            <w:rPr>
              <w:rFonts w:eastAsia="Times New Roman" w:cs="Times New Roman"/>
              <w:szCs w:val="28"/>
              <w:lang w:val="uz-Cyrl-UZ"/>
            </w:rPr>
          </w:rPrChange>
        </w:rPr>
        <w:t>қ</w:t>
      </w:r>
      <w:r w:rsidRPr="00632AE5">
        <w:rPr>
          <w:rFonts w:asciiTheme="minorHAnsi" w:eastAsia="Times New Roman" w:hAnsiTheme="minorHAnsi" w:cstheme="minorHAnsi"/>
          <w:szCs w:val="28"/>
          <w:lang w:val="uz-Cyrl-UZ"/>
          <w:rPrChange w:id="662" w:author="Faroxiddin Dadaxanov" w:date="2024-05-22T12:23:00Z">
            <w:rPr>
              <w:rFonts w:eastAsia="Times New Roman" w:cs="Times New Roman"/>
              <w:szCs w:val="28"/>
              <w:lang w:val="uz-Cyrl-UZ"/>
            </w:rPr>
          </w:rPrChange>
        </w:rPr>
        <w:t xml:space="preserve">, </w:t>
      </w:r>
      <w:commentRangeStart w:id="663"/>
      <w:r w:rsidRPr="00632AE5">
        <w:rPr>
          <w:rFonts w:asciiTheme="minorHAnsi" w:eastAsia="Times New Roman" w:hAnsiTheme="minorHAnsi" w:cstheme="minorHAnsi"/>
          <w:szCs w:val="28"/>
          <w:lang w:val="uz-Cyrl-UZ"/>
          <w:rPrChange w:id="664" w:author="Faroxiddin Dadaxanov" w:date="2024-05-22T12:23:00Z">
            <w:rPr>
              <w:rFonts w:eastAsia="Times New Roman" w:cs="Times New Roman"/>
              <w:szCs w:val="28"/>
              <w:lang w:val="uz-Cyrl-UZ"/>
            </w:rPr>
          </w:rPrChange>
        </w:rPr>
        <w:t>сут таркибли ма</w:t>
      </w:r>
      <w:r w:rsidR="007F50CA" w:rsidRPr="00632AE5">
        <w:rPr>
          <w:rFonts w:asciiTheme="minorHAnsi" w:eastAsia="Times New Roman" w:hAnsiTheme="minorHAnsi" w:cstheme="minorHAnsi"/>
          <w:szCs w:val="28"/>
          <w:lang w:val="uz-Cyrl-UZ"/>
          <w:rPrChange w:id="665" w:author="Faroxiddin Dadaxanov" w:date="2024-05-22T12:23:00Z">
            <w:rPr>
              <w:rFonts w:eastAsia="Times New Roman" w:cs="Times New Roman"/>
              <w:szCs w:val="28"/>
              <w:lang w:val="uz-Cyrl-UZ"/>
            </w:rPr>
          </w:rPrChange>
        </w:rPr>
        <w:t>ҳ</w:t>
      </w:r>
      <w:r w:rsidRPr="00632AE5">
        <w:rPr>
          <w:rFonts w:asciiTheme="minorHAnsi" w:eastAsia="Times New Roman" w:hAnsiTheme="minorHAnsi" w:cstheme="minorHAnsi"/>
          <w:szCs w:val="28"/>
          <w:lang w:val="uz-Cyrl-UZ"/>
          <w:rPrChange w:id="666" w:author="Faroxiddin Dadaxanov" w:date="2024-05-22T12:23:00Z">
            <w:rPr>
              <w:rFonts w:eastAsia="Times New Roman" w:cs="Times New Roman"/>
              <w:szCs w:val="28"/>
              <w:lang w:val="uz-Cyrl-UZ"/>
            </w:rPr>
          </w:rPrChange>
        </w:rPr>
        <w:t>сулот сут ўрнини бо</w:t>
      </w:r>
      <w:r w:rsidR="007F50CA" w:rsidRPr="00632AE5">
        <w:rPr>
          <w:rFonts w:asciiTheme="minorHAnsi" w:eastAsia="Times New Roman" w:hAnsiTheme="minorHAnsi" w:cstheme="minorHAnsi"/>
          <w:szCs w:val="28"/>
          <w:lang w:val="uz-Cyrl-UZ"/>
          <w:rPrChange w:id="667" w:author="Faroxiddin Dadaxanov" w:date="2024-05-22T12:23:00Z">
            <w:rPr>
              <w:rFonts w:eastAsia="Times New Roman" w:cs="Times New Roman"/>
              <w:szCs w:val="28"/>
              <w:lang w:val="uz-Cyrl-UZ"/>
            </w:rPr>
          </w:rPrChange>
        </w:rPr>
        <w:t>с</w:t>
      </w:r>
      <w:r w:rsidRPr="00632AE5">
        <w:rPr>
          <w:rFonts w:asciiTheme="minorHAnsi" w:eastAsia="Times New Roman" w:hAnsiTheme="minorHAnsi" w:cstheme="minorHAnsi"/>
          <w:szCs w:val="28"/>
          <w:lang w:val="uz-Cyrl-UZ"/>
          <w:rPrChange w:id="668" w:author="Faroxiddin Dadaxanov" w:date="2024-05-22T12:23:00Z">
            <w:rPr>
              <w:rFonts w:eastAsia="Times New Roman" w:cs="Times New Roman"/>
              <w:szCs w:val="28"/>
              <w:lang w:val="uz-Cyrl-UZ"/>
            </w:rPr>
          </w:rPrChange>
        </w:rPr>
        <w:t>увчи ё</w:t>
      </w:r>
      <w:r w:rsidR="007F50CA" w:rsidRPr="00632AE5">
        <w:rPr>
          <w:rFonts w:asciiTheme="minorHAnsi" w:eastAsia="Times New Roman" w:hAnsiTheme="minorHAnsi" w:cstheme="minorHAnsi"/>
          <w:szCs w:val="28"/>
          <w:lang w:val="uz-Cyrl-UZ"/>
          <w:rPrChange w:id="669" w:author="Faroxiddin Dadaxanov" w:date="2024-05-22T12:23:00Z">
            <w:rPr>
              <w:rFonts w:eastAsia="Times New Roman" w:cs="Times New Roman"/>
              <w:szCs w:val="28"/>
              <w:lang w:val="uz-Cyrl-UZ"/>
            </w:rPr>
          </w:rPrChange>
        </w:rPr>
        <w:t>ғ</w:t>
      </w:r>
      <w:r w:rsidRPr="00632AE5">
        <w:rPr>
          <w:rFonts w:asciiTheme="minorHAnsi" w:eastAsia="Times New Roman" w:hAnsiTheme="minorHAnsi" w:cstheme="minorHAnsi"/>
          <w:szCs w:val="28"/>
          <w:lang w:val="uz-Cyrl-UZ"/>
          <w:rPrChange w:id="670" w:author="Faroxiddin Dadaxanov" w:date="2024-05-22T12:23:00Z">
            <w:rPr>
              <w:rFonts w:eastAsia="Times New Roman" w:cs="Times New Roman"/>
              <w:szCs w:val="28"/>
              <w:lang w:val="uz-Cyrl-UZ"/>
            </w:rPr>
          </w:rPrChange>
        </w:rPr>
        <w:t xml:space="preserve"> билан, </w:t>
      </w:r>
      <w:commentRangeEnd w:id="663"/>
      <w:r w:rsidR="00F62281" w:rsidRPr="00632AE5">
        <w:rPr>
          <w:rStyle w:val="ae"/>
          <w:rPrChange w:id="671" w:author="Faroxiddin Dadaxanov" w:date="2024-05-22T12:23:00Z">
            <w:rPr>
              <w:rStyle w:val="ae"/>
            </w:rPr>
          </w:rPrChange>
        </w:rPr>
        <w:commentReference w:id="663"/>
      </w:r>
      <w:r w:rsidRPr="00632AE5">
        <w:rPr>
          <w:rFonts w:asciiTheme="minorHAnsi" w:eastAsia="Times New Roman" w:hAnsiTheme="minorHAnsi" w:cstheme="minorHAnsi"/>
          <w:szCs w:val="28"/>
          <w:lang w:val="uz-Cyrl-UZ"/>
          <w:rPrChange w:id="672" w:author="Faroxiddin Dadaxanov" w:date="2024-05-22T12:23:00Z">
            <w:rPr>
              <w:rFonts w:eastAsia="Times New Roman" w:cs="Times New Roman"/>
              <w:szCs w:val="28"/>
              <w:lang w:val="uz-Cyrl-UZ"/>
            </w:rPr>
          </w:rPrChange>
        </w:rPr>
        <w:t>пишло</w:t>
      </w:r>
      <w:r w:rsidR="007F50CA" w:rsidRPr="00632AE5">
        <w:rPr>
          <w:rFonts w:asciiTheme="minorHAnsi" w:eastAsia="Times New Roman" w:hAnsiTheme="minorHAnsi" w:cstheme="minorHAnsi"/>
          <w:szCs w:val="28"/>
          <w:lang w:val="uz-Cyrl-UZ"/>
          <w:rPrChange w:id="673" w:author="Faroxiddin Dadaxanov" w:date="2024-05-22T12:23:00Z">
            <w:rPr>
              <w:rFonts w:eastAsia="Times New Roman" w:cs="Times New Roman"/>
              <w:szCs w:val="28"/>
              <w:lang w:val="uz-Cyrl-UZ"/>
            </w:rPr>
          </w:rPrChange>
        </w:rPr>
        <w:t>қ</w:t>
      </w:r>
      <w:r w:rsidRPr="00632AE5">
        <w:rPr>
          <w:rFonts w:asciiTheme="minorHAnsi" w:eastAsia="Times New Roman" w:hAnsiTheme="minorHAnsi" w:cstheme="minorHAnsi"/>
          <w:szCs w:val="28"/>
          <w:lang w:val="uz-Cyrl-UZ"/>
          <w:rPrChange w:id="674" w:author="Faroxiddin Dadaxanov" w:date="2024-05-22T12:23:00Z">
            <w:rPr>
              <w:rFonts w:eastAsia="Times New Roman" w:cs="Times New Roman"/>
              <w:szCs w:val="28"/>
              <w:lang w:val="uz-Cyrl-UZ"/>
            </w:rPr>
          </w:rPrChange>
        </w:rPr>
        <w:t xml:space="preserve"> технологиясида ишлаб чиқарилган, сут таркибли ма</w:t>
      </w:r>
      <w:r w:rsidR="007F50CA" w:rsidRPr="00632AE5">
        <w:rPr>
          <w:rFonts w:asciiTheme="minorHAnsi" w:eastAsia="Times New Roman" w:hAnsiTheme="minorHAnsi" w:cstheme="minorHAnsi"/>
          <w:szCs w:val="28"/>
          <w:lang w:val="uz-Cyrl-UZ"/>
          <w:rPrChange w:id="675" w:author="Faroxiddin Dadaxanov" w:date="2024-05-22T12:23:00Z">
            <w:rPr>
              <w:rFonts w:eastAsia="Times New Roman" w:cs="Times New Roman"/>
              <w:szCs w:val="28"/>
              <w:lang w:val="uz-Cyrl-UZ"/>
            </w:rPr>
          </w:rPrChange>
        </w:rPr>
        <w:t>ҳ</w:t>
      </w:r>
      <w:r w:rsidRPr="00632AE5">
        <w:rPr>
          <w:rFonts w:asciiTheme="minorHAnsi" w:eastAsia="Times New Roman" w:hAnsiTheme="minorHAnsi" w:cstheme="minorHAnsi"/>
          <w:szCs w:val="28"/>
          <w:lang w:val="uz-Cyrl-UZ"/>
          <w:rPrChange w:id="676" w:author="Faroxiddin Dadaxanov" w:date="2024-05-22T12:23:00Z">
            <w:rPr>
              <w:rFonts w:eastAsia="Times New Roman" w:cs="Times New Roman"/>
              <w:szCs w:val="28"/>
              <w:lang w:val="uz-Cyrl-UZ"/>
            </w:rPr>
          </w:rPrChange>
        </w:rPr>
        <w:t>суот сут ё</w:t>
      </w:r>
      <w:r w:rsidR="007F50CA" w:rsidRPr="00632AE5">
        <w:rPr>
          <w:rFonts w:asciiTheme="minorHAnsi" w:eastAsia="Times New Roman" w:hAnsiTheme="minorHAnsi" w:cstheme="minorHAnsi"/>
          <w:szCs w:val="28"/>
          <w:lang w:val="uz-Cyrl-UZ"/>
          <w:rPrChange w:id="677" w:author="Faroxiddin Dadaxanov" w:date="2024-05-22T12:23:00Z">
            <w:rPr>
              <w:rFonts w:eastAsia="Times New Roman" w:cs="Times New Roman"/>
              <w:szCs w:val="28"/>
              <w:lang w:val="uz-Cyrl-UZ"/>
            </w:rPr>
          </w:rPrChange>
        </w:rPr>
        <w:t>ғ</w:t>
      </w:r>
      <w:r w:rsidRPr="00632AE5">
        <w:rPr>
          <w:rFonts w:asciiTheme="minorHAnsi" w:eastAsia="Times New Roman" w:hAnsiTheme="minorHAnsi" w:cstheme="minorHAnsi"/>
          <w:szCs w:val="28"/>
          <w:lang w:val="uz-Cyrl-UZ"/>
          <w:rPrChange w:id="678" w:author="Faroxiddin Dadaxanov" w:date="2024-05-22T12:23:00Z">
            <w:rPr>
              <w:rFonts w:eastAsia="Times New Roman" w:cs="Times New Roman"/>
              <w:szCs w:val="28"/>
              <w:lang w:val="uz-Cyrl-UZ"/>
            </w:rPr>
          </w:rPrChange>
        </w:rPr>
        <w:t>и ўрнини босувчи ё</w:t>
      </w:r>
      <w:r w:rsidR="007F50CA" w:rsidRPr="00632AE5">
        <w:rPr>
          <w:rFonts w:asciiTheme="minorHAnsi" w:eastAsia="Times New Roman" w:hAnsiTheme="minorHAnsi" w:cstheme="minorHAnsi"/>
          <w:szCs w:val="28"/>
          <w:lang w:val="uz-Cyrl-UZ"/>
          <w:rPrChange w:id="679" w:author="Faroxiddin Dadaxanov" w:date="2024-05-22T12:23:00Z">
            <w:rPr>
              <w:rFonts w:eastAsia="Times New Roman" w:cs="Times New Roman"/>
              <w:szCs w:val="28"/>
              <w:lang w:val="uz-Cyrl-UZ"/>
            </w:rPr>
          </w:rPrChange>
        </w:rPr>
        <w:t>ғ</w:t>
      </w:r>
      <w:r w:rsidRPr="00632AE5">
        <w:rPr>
          <w:rFonts w:asciiTheme="minorHAnsi" w:eastAsia="Times New Roman" w:hAnsiTheme="minorHAnsi" w:cstheme="minorHAnsi"/>
          <w:szCs w:val="28"/>
          <w:lang w:val="uz-Cyrl-UZ"/>
          <w:rPrChange w:id="680" w:author="Faroxiddin Dadaxanov" w:date="2024-05-22T12:23:00Z">
            <w:rPr>
              <w:rFonts w:eastAsia="Times New Roman" w:cs="Times New Roman"/>
              <w:szCs w:val="28"/>
              <w:lang w:val="uz-Cyrl-UZ"/>
            </w:rPr>
          </w:rPrChange>
        </w:rPr>
        <w:t xml:space="preserve"> билан, эритилган пишло</w:t>
      </w:r>
      <w:r w:rsidR="007F50CA" w:rsidRPr="00632AE5">
        <w:rPr>
          <w:rFonts w:asciiTheme="minorHAnsi" w:eastAsia="Times New Roman" w:hAnsiTheme="minorHAnsi" w:cstheme="minorHAnsi"/>
          <w:szCs w:val="28"/>
          <w:lang w:val="uz-Cyrl-UZ"/>
          <w:rPrChange w:id="681" w:author="Faroxiddin Dadaxanov" w:date="2024-05-22T12:23:00Z">
            <w:rPr>
              <w:rFonts w:eastAsia="Times New Roman" w:cs="Times New Roman"/>
              <w:szCs w:val="28"/>
              <w:lang w:val="uz-Cyrl-UZ"/>
            </w:rPr>
          </w:rPrChange>
        </w:rPr>
        <w:t>қ</w:t>
      </w:r>
      <w:r w:rsidRPr="00632AE5">
        <w:rPr>
          <w:rFonts w:asciiTheme="minorHAnsi" w:eastAsia="Times New Roman" w:hAnsiTheme="minorHAnsi" w:cstheme="minorHAnsi"/>
          <w:szCs w:val="28"/>
          <w:lang w:val="uz-Cyrl-UZ"/>
          <w:rPrChange w:id="682" w:author="Faroxiddin Dadaxanov" w:date="2024-05-22T12:23:00Z">
            <w:rPr>
              <w:rFonts w:eastAsia="Times New Roman" w:cs="Times New Roman"/>
              <w:szCs w:val="28"/>
              <w:lang w:val="uz-Cyrl-UZ"/>
            </w:rPr>
          </w:rPrChange>
        </w:rPr>
        <w:t xml:space="preserve"> технологиясида ишлаб чиқарилган, дудланган ва дудланган озиқ-овқат маҳсулотларига хос органолептик хусусиятларга эга. </w:t>
      </w:r>
      <w:ins w:id="683" w:author="Пользователь" w:date="2023-05-05T10:25:00Z">
        <w:r w:rsidR="00F62281" w:rsidRPr="00632AE5">
          <w:rPr>
            <w:rFonts w:asciiTheme="minorHAnsi" w:eastAsia="Times New Roman" w:hAnsiTheme="minorHAnsi" w:cstheme="minorHAnsi"/>
            <w:szCs w:val="28"/>
            <w:lang w:val="uz-Cyrl-UZ"/>
            <w:rPrChange w:id="684" w:author="Faroxiddin Dadaxanov" w:date="2024-05-22T12:23:00Z">
              <w:rPr>
                <w:rFonts w:asciiTheme="minorHAnsi" w:eastAsia="Times New Roman" w:hAnsiTheme="minorHAnsi" w:cstheme="minorHAnsi"/>
                <w:szCs w:val="28"/>
                <w:lang w:val="uz-Cyrl-UZ"/>
              </w:rPr>
            </w:rPrChange>
          </w:rPr>
          <w:t>Бун</w:t>
        </w:r>
      </w:ins>
      <w:ins w:id="685" w:author="Пользователь" w:date="2023-05-05T10:26:00Z">
        <w:r w:rsidR="00F62281" w:rsidRPr="00632AE5">
          <w:rPr>
            <w:rFonts w:asciiTheme="minorHAnsi" w:eastAsia="Times New Roman" w:hAnsiTheme="minorHAnsi" w:cstheme="minorHAnsi"/>
            <w:szCs w:val="28"/>
            <w:lang w:val="uz-Cyrl-UZ"/>
            <w:rPrChange w:id="686" w:author="Faroxiddin Dadaxanov" w:date="2024-05-22T12:23:00Z">
              <w:rPr>
                <w:rFonts w:asciiTheme="minorHAnsi" w:eastAsia="Times New Roman" w:hAnsiTheme="minorHAnsi" w:cstheme="minorHAnsi"/>
                <w:szCs w:val="28"/>
                <w:lang w:val="uz-Cyrl-UZ"/>
              </w:rPr>
            </w:rPrChange>
          </w:rPr>
          <w:t xml:space="preserve">да, </w:t>
        </w:r>
      </w:ins>
      <w:del w:id="687" w:author="Пользователь" w:date="2023-05-05T10:26:00Z">
        <w:r w:rsidRPr="00632AE5" w:rsidDel="00F62281">
          <w:rPr>
            <w:rFonts w:asciiTheme="minorHAnsi" w:eastAsia="Times New Roman" w:hAnsiTheme="minorHAnsi" w:cstheme="minorHAnsi"/>
            <w:szCs w:val="28"/>
            <w:lang w:val="uz-Cyrl-UZ"/>
            <w:rPrChange w:id="688" w:author="Faroxiddin Dadaxanov" w:date="2024-05-22T12:23:00Z">
              <w:rPr>
                <w:rFonts w:eastAsia="Times New Roman" w:cs="Times New Roman"/>
                <w:szCs w:val="28"/>
                <w:lang w:val="uz-Cyrl-UZ"/>
              </w:rPr>
            </w:rPrChange>
          </w:rPr>
          <w:delText xml:space="preserve">Дудлайдиган </w:delText>
        </w:r>
      </w:del>
      <w:ins w:id="689" w:author="Пользователь" w:date="2023-05-05T10:26:00Z">
        <w:r w:rsidR="00F62281" w:rsidRPr="00632AE5">
          <w:rPr>
            <w:rFonts w:asciiTheme="minorHAnsi" w:eastAsia="Times New Roman" w:hAnsiTheme="minorHAnsi" w:cstheme="minorHAnsi"/>
            <w:szCs w:val="28"/>
            <w:lang w:val="uz-Cyrl-UZ"/>
            <w:rPrChange w:id="690" w:author="Faroxiddin Dadaxanov" w:date="2024-05-22T12:23:00Z">
              <w:rPr>
                <w:rFonts w:asciiTheme="minorHAnsi" w:eastAsia="Times New Roman" w:hAnsiTheme="minorHAnsi" w:cstheme="minorHAnsi"/>
                <w:szCs w:val="28"/>
                <w:lang w:val="uz-Cyrl-UZ"/>
              </w:rPr>
            </w:rPrChange>
          </w:rPr>
          <w:t>д</w:t>
        </w:r>
        <w:r w:rsidR="00F62281" w:rsidRPr="00632AE5">
          <w:rPr>
            <w:rFonts w:asciiTheme="minorHAnsi" w:eastAsia="Times New Roman" w:hAnsiTheme="minorHAnsi" w:cstheme="minorHAnsi"/>
            <w:szCs w:val="28"/>
            <w:lang w:val="uz-Cyrl-UZ"/>
            <w:rPrChange w:id="691" w:author="Faroxiddin Dadaxanov" w:date="2024-05-22T12:23:00Z">
              <w:rPr>
                <w:rFonts w:eastAsia="Times New Roman" w:cs="Times New Roman"/>
                <w:szCs w:val="28"/>
                <w:lang w:val="uz-Cyrl-UZ"/>
              </w:rPr>
            </w:rPrChange>
          </w:rPr>
          <w:t xml:space="preserve">удлайдиган </w:t>
        </w:r>
      </w:ins>
      <w:r w:rsidRPr="00632AE5">
        <w:rPr>
          <w:rFonts w:asciiTheme="minorHAnsi" w:eastAsia="Times New Roman" w:hAnsiTheme="minorHAnsi" w:cstheme="minorHAnsi"/>
          <w:szCs w:val="28"/>
          <w:lang w:val="uz-Cyrl-UZ"/>
          <w:rPrChange w:id="692" w:author="Faroxiddin Dadaxanov" w:date="2024-05-22T12:23:00Z">
            <w:rPr>
              <w:rFonts w:eastAsia="Times New Roman" w:cs="Times New Roman"/>
              <w:szCs w:val="28"/>
              <w:lang w:val="uz-Cyrl-UZ"/>
            </w:rPr>
          </w:rPrChange>
        </w:rPr>
        <w:t>ароматизаторларидан фойдаланишга йўл қўйилмайди;</w:t>
      </w:r>
    </w:p>
    <w:p w14:paraId="1319BE02" w14:textId="4903A015"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693" w:author="Faroxiddin Dadaxanov" w:date="2024-05-22T12:23:00Z">
            <w:rPr>
              <w:rFonts w:eastAsia="Times New Roman" w:cs="Times New Roman"/>
              <w:b/>
              <w:bCs/>
              <w:szCs w:val="28"/>
              <w:lang w:val="uz-Cyrl-UZ"/>
            </w:rPr>
          </w:rPrChange>
        </w:rPr>
        <w:pPrChange w:id="694" w:author="Пользователь" w:date="2023-05-05T09:54:00Z">
          <w:pPr>
            <w:spacing w:before="80" w:after="0"/>
            <w:ind w:firstLine="709"/>
            <w:contextualSpacing/>
            <w:jc w:val="both"/>
          </w:pPr>
        </w:pPrChange>
      </w:pPr>
      <w:commentRangeStart w:id="695"/>
      <w:r w:rsidRPr="00632AE5">
        <w:rPr>
          <w:rFonts w:asciiTheme="minorHAnsi" w:eastAsia="Times New Roman" w:hAnsiTheme="minorHAnsi" w:cstheme="minorHAnsi"/>
          <w:b/>
          <w:bCs/>
          <w:szCs w:val="28"/>
          <w:lang w:val="uz-Cyrl-UZ"/>
          <w:rPrChange w:id="696" w:author="Faroxiddin Dadaxanov" w:date="2024-05-22T12:23:00Z">
            <w:rPr>
              <w:rFonts w:eastAsia="Times New Roman" w:cs="Times New Roman"/>
              <w:b/>
              <w:bCs/>
              <w:szCs w:val="28"/>
              <w:lang w:val="uz-Cyrl-UZ"/>
            </w:rPr>
          </w:rPrChange>
        </w:rPr>
        <w:t>пишлоқ</w:t>
      </w:r>
      <w:del w:id="697" w:author="Пользователь" w:date="2023-05-05T10:32:00Z">
        <w:r w:rsidRPr="00632AE5" w:rsidDel="00054030">
          <w:rPr>
            <w:rFonts w:asciiTheme="minorHAnsi" w:eastAsia="Times New Roman" w:hAnsiTheme="minorHAnsi" w:cstheme="minorHAnsi"/>
            <w:b/>
            <w:bCs/>
            <w:szCs w:val="28"/>
            <w:lang w:val="uz-Cyrl-UZ"/>
            <w:rPrChange w:id="698" w:author="Faroxiddin Dadaxanov" w:date="2024-05-22T12:23:00Z">
              <w:rPr>
                <w:rFonts w:eastAsia="Times New Roman" w:cs="Times New Roman"/>
                <w:b/>
                <w:bCs/>
                <w:szCs w:val="28"/>
                <w:lang w:val="uz-Cyrl-UZ"/>
              </w:rPr>
            </w:rPrChange>
          </w:rPr>
          <w:delText xml:space="preserve">, </w:delText>
        </w:r>
      </w:del>
      <w:ins w:id="699" w:author="Пользователь" w:date="2023-05-05T10:32:00Z">
        <w:r w:rsidR="00054030" w:rsidRPr="00632AE5">
          <w:rPr>
            <w:rFonts w:asciiTheme="minorHAnsi" w:eastAsia="Times New Roman" w:hAnsiTheme="minorHAnsi" w:cstheme="minorHAnsi"/>
            <w:b/>
            <w:bCs/>
            <w:szCs w:val="28"/>
            <w:lang w:val="uz-Cyrl-UZ"/>
            <w:rPrChange w:id="700" w:author="Faroxiddin Dadaxanov" w:date="2024-05-22T12:23:00Z">
              <w:rPr>
                <w:rFonts w:asciiTheme="minorHAnsi" w:eastAsia="Times New Roman" w:hAnsiTheme="minorHAnsi" w:cstheme="minorHAnsi"/>
                <w:b/>
                <w:bCs/>
                <w:szCs w:val="28"/>
                <w:highlight w:val="yellow"/>
                <w:lang w:val="uz-Cyrl-UZ"/>
              </w:rPr>
            </w:rPrChange>
          </w:rPr>
          <w:t>-</w:t>
        </w:r>
        <w:r w:rsidR="00054030" w:rsidRPr="00632AE5">
          <w:rPr>
            <w:rFonts w:asciiTheme="minorHAnsi" w:eastAsia="Times New Roman" w:hAnsiTheme="minorHAnsi" w:cstheme="minorHAnsi"/>
            <w:b/>
            <w:bCs/>
            <w:szCs w:val="28"/>
            <w:lang w:val="uz-Cyrl-UZ"/>
            <w:rPrChange w:id="701" w:author="Faroxiddin Dadaxanov" w:date="2024-05-22T12:23:00Z">
              <w:rPr>
                <w:rFonts w:eastAsia="Times New Roman" w:cs="Times New Roman"/>
                <w:b/>
                <w:bCs/>
                <w:szCs w:val="28"/>
                <w:lang w:val="uz-Cyrl-UZ"/>
              </w:rPr>
            </w:rPrChange>
          </w:rPr>
          <w:t xml:space="preserve"> </w:t>
        </w:r>
      </w:ins>
      <w:r w:rsidRPr="00632AE5">
        <w:rPr>
          <w:rFonts w:asciiTheme="minorHAnsi" w:eastAsia="Times New Roman" w:hAnsiTheme="minorHAnsi" w:cstheme="minorHAnsi"/>
          <w:b/>
          <w:bCs/>
          <w:szCs w:val="28"/>
          <w:lang w:val="uz-Cyrl-UZ"/>
          <w:rPrChange w:id="702" w:author="Faroxiddin Dadaxanov" w:date="2024-05-22T12:23:00Z">
            <w:rPr>
              <w:rFonts w:eastAsia="Times New Roman" w:cs="Times New Roman"/>
              <w:b/>
              <w:bCs/>
              <w:szCs w:val="28"/>
              <w:lang w:val="uz-Cyrl-UZ"/>
            </w:rPr>
          </w:rPrChange>
        </w:rPr>
        <w:t>сут таркибли ма</w:t>
      </w:r>
      <w:r w:rsidR="007F50CA" w:rsidRPr="00632AE5">
        <w:rPr>
          <w:rFonts w:asciiTheme="minorHAnsi" w:eastAsia="Times New Roman" w:hAnsiTheme="minorHAnsi" w:cstheme="minorHAnsi"/>
          <w:b/>
          <w:bCs/>
          <w:szCs w:val="28"/>
          <w:lang w:val="uz-Cyrl-UZ"/>
          <w:rPrChange w:id="703" w:author="Faroxiddin Dadaxanov" w:date="2024-05-22T12:23:00Z">
            <w:rPr>
              <w:rFonts w:eastAsia="Times New Roman" w:cs="Times New Roman"/>
              <w:b/>
              <w:bCs/>
              <w:szCs w:val="28"/>
              <w:lang w:val="uz-Cyrl-UZ"/>
            </w:rPr>
          </w:rPrChange>
        </w:rPr>
        <w:t>ҳ</w:t>
      </w:r>
      <w:r w:rsidRPr="00632AE5">
        <w:rPr>
          <w:rFonts w:asciiTheme="minorHAnsi" w:eastAsia="Times New Roman" w:hAnsiTheme="minorHAnsi" w:cstheme="minorHAnsi"/>
          <w:b/>
          <w:bCs/>
          <w:szCs w:val="28"/>
          <w:lang w:val="uz-Cyrl-UZ"/>
          <w:rPrChange w:id="704" w:author="Faroxiddin Dadaxanov" w:date="2024-05-22T12:23:00Z">
            <w:rPr>
              <w:rFonts w:eastAsia="Times New Roman" w:cs="Times New Roman"/>
              <w:b/>
              <w:bCs/>
              <w:szCs w:val="28"/>
              <w:lang w:val="uz-Cyrl-UZ"/>
            </w:rPr>
          </w:rPrChange>
        </w:rPr>
        <w:t>сулот сут ёғини ўрнини босувчи ё</w:t>
      </w:r>
      <w:r w:rsidR="007F50CA" w:rsidRPr="00632AE5">
        <w:rPr>
          <w:rFonts w:asciiTheme="minorHAnsi" w:eastAsia="Times New Roman" w:hAnsiTheme="minorHAnsi" w:cstheme="minorHAnsi"/>
          <w:b/>
          <w:bCs/>
          <w:szCs w:val="28"/>
          <w:lang w:val="uz-Cyrl-UZ"/>
          <w:rPrChange w:id="705" w:author="Faroxiddin Dadaxanov" w:date="2024-05-22T12:23:00Z">
            <w:rPr>
              <w:rFonts w:eastAsia="Times New Roman" w:cs="Times New Roman"/>
              <w:b/>
              <w:bCs/>
              <w:szCs w:val="28"/>
              <w:lang w:val="uz-Cyrl-UZ"/>
            </w:rPr>
          </w:rPrChange>
        </w:rPr>
        <w:t>ғ</w:t>
      </w:r>
      <w:r w:rsidRPr="00632AE5">
        <w:rPr>
          <w:rFonts w:asciiTheme="minorHAnsi" w:eastAsia="Times New Roman" w:hAnsiTheme="minorHAnsi" w:cstheme="minorHAnsi"/>
          <w:b/>
          <w:bCs/>
          <w:szCs w:val="28"/>
          <w:lang w:val="uz-Cyrl-UZ"/>
          <w:rPrChange w:id="706" w:author="Faroxiddin Dadaxanov" w:date="2024-05-22T12:23:00Z">
            <w:rPr>
              <w:rFonts w:eastAsia="Times New Roman" w:cs="Times New Roman"/>
              <w:b/>
              <w:bCs/>
              <w:szCs w:val="28"/>
              <w:lang w:val="uz-Cyrl-UZ"/>
            </w:rPr>
          </w:rPrChange>
        </w:rPr>
        <w:t xml:space="preserve"> билан пишлоқ, юмшо</w:t>
      </w:r>
      <w:r w:rsidR="007F50CA" w:rsidRPr="00632AE5">
        <w:rPr>
          <w:rFonts w:asciiTheme="minorHAnsi" w:eastAsia="Times New Roman" w:hAnsiTheme="minorHAnsi" w:cstheme="minorHAnsi"/>
          <w:b/>
          <w:bCs/>
          <w:szCs w:val="28"/>
          <w:lang w:val="uz-Cyrl-UZ"/>
          <w:rPrChange w:id="707" w:author="Faroxiddin Dadaxanov" w:date="2024-05-22T12:23:00Z">
            <w:rPr>
              <w:rFonts w:eastAsia="Times New Roman" w:cs="Times New Roman"/>
              <w:b/>
              <w:bCs/>
              <w:szCs w:val="28"/>
              <w:lang w:val="uz-Cyrl-UZ"/>
            </w:rPr>
          </w:rPrChange>
        </w:rPr>
        <w:t>қ</w:t>
      </w:r>
      <w:r w:rsidRPr="00632AE5">
        <w:rPr>
          <w:rFonts w:asciiTheme="minorHAnsi" w:eastAsia="Times New Roman" w:hAnsiTheme="minorHAnsi" w:cstheme="minorHAnsi"/>
          <w:b/>
          <w:bCs/>
          <w:szCs w:val="28"/>
          <w:lang w:val="uz-Cyrl-UZ"/>
          <w:rPrChange w:id="708" w:author="Faroxiddin Dadaxanov" w:date="2024-05-22T12:23:00Z">
            <w:rPr>
              <w:rFonts w:eastAsia="Times New Roman" w:cs="Times New Roman"/>
              <w:b/>
              <w:bCs/>
              <w:szCs w:val="28"/>
              <w:lang w:val="uz-Cyrl-UZ"/>
            </w:rPr>
          </w:rPrChange>
        </w:rPr>
        <w:t xml:space="preserve">, ярим </w:t>
      </w:r>
      <w:r w:rsidR="007F50CA" w:rsidRPr="00632AE5">
        <w:rPr>
          <w:rFonts w:asciiTheme="minorHAnsi" w:eastAsia="Times New Roman" w:hAnsiTheme="minorHAnsi" w:cstheme="minorHAnsi"/>
          <w:b/>
          <w:bCs/>
          <w:szCs w:val="28"/>
          <w:lang w:val="uz-Cyrl-UZ"/>
          <w:rPrChange w:id="709" w:author="Faroxiddin Dadaxanov" w:date="2024-05-22T12:23:00Z">
            <w:rPr>
              <w:rFonts w:eastAsia="Times New Roman" w:cs="Times New Roman"/>
              <w:b/>
              <w:bCs/>
              <w:szCs w:val="28"/>
              <w:lang w:val="uz-Cyrl-UZ"/>
            </w:rPr>
          </w:rPrChange>
        </w:rPr>
        <w:t>қ</w:t>
      </w:r>
      <w:r w:rsidRPr="00632AE5">
        <w:rPr>
          <w:rFonts w:asciiTheme="minorHAnsi" w:eastAsia="Times New Roman" w:hAnsiTheme="minorHAnsi" w:cstheme="minorHAnsi"/>
          <w:b/>
          <w:bCs/>
          <w:szCs w:val="28"/>
          <w:lang w:val="uz-Cyrl-UZ"/>
          <w:rPrChange w:id="710" w:author="Faroxiddin Dadaxanov" w:date="2024-05-22T12:23:00Z">
            <w:rPr>
              <w:rFonts w:eastAsia="Times New Roman" w:cs="Times New Roman"/>
              <w:b/>
              <w:bCs/>
              <w:szCs w:val="28"/>
              <w:lang w:val="uz-Cyrl-UZ"/>
            </w:rPr>
          </w:rPrChange>
        </w:rPr>
        <w:t>атти</w:t>
      </w:r>
      <w:r w:rsidR="007F50CA" w:rsidRPr="00632AE5">
        <w:rPr>
          <w:rFonts w:asciiTheme="minorHAnsi" w:eastAsia="Times New Roman" w:hAnsiTheme="minorHAnsi" w:cstheme="minorHAnsi"/>
          <w:b/>
          <w:bCs/>
          <w:szCs w:val="28"/>
          <w:lang w:val="uz-Cyrl-UZ"/>
          <w:rPrChange w:id="711" w:author="Faroxiddin Dadaxanov" w:date="2024-05-22T12:23:00Z">
            <w:rPr>
              <w:rFonts w:eastAsia="Times New Roman" w:cs="Times New Roman"/>
              <w:b/>
              <w:bCs/>
              <w:szCs w:val="28"/>
              <w:lang w:val="uz-Cyrl-UZ"/>
            </w:rPr>
          </w:rPrChange>
        </w:rPr>
        <w:t>қ</w:t>
      </w:r>
      <w:r w:rsidRPr="00632AE5">
        <w:rPr>
          <w:rFonts w:asciiTheme="minorHAnsi" w:eastAsia="Times New Roman" w:hAnsiTheme="minorHAnsi" w:cstheme="minorHAnsi"/>
          <w:b/>
          <w:bCs/>
          <w:szCs w:val="28"/>
          <w:lang w:val="uz-Cyrl-UZ"/>
          <w:rPrChange w:id="712" w:author="Faroxiddin Dadaxanov" w:date="2024-05-22T12:23:00Z">
            <w:rPr>
              <w:rFonts w:eastAsia="Times New Roman" w:cs="Times New Roman"/>
              <w:b/>
              <w:bCs/>
              <w:szCs w:val="28"/>
              <w:lang w:val="uz-Cyrl-UZ"/>
            </w:rPr>
          </w:rPrChange>
        </w:rPr>
        <w:t xml:space="preserve">, </w:t>
      </w:r>
      <w:r w:rsidR="007F50CA" w:rsidRPr="00632AE5">
        <w:rPr>
          <w:rFonts w:asciiTheme="minorHAnsi" w:eastAsia="Times New Roman" w:hAnsiTheme="minorHAnsi" w:cstheme="minorHAnsi"/>
          <w:b/>
          <w:bCs/>
          <w:szCs w:val="28"/>
          <w:lang w:val="uz-Cyrl-UZ"/>
          <w:rPrChange w:id="713" w:author="Faroxiddin Dadaxanov" w:date="2024-05-22T12:23:00Z">
            <w:rPr>
              <w:rFonts w:eastAsia="Times New Roman" w:cs="Times New Roman"/>
              <w:b/>
              <w:bCs/>
              <w:szCs w:val="28"/>
              <w:lang w:val="uz-Cyrl-UZ"/>
            </w:rPr>
          </w:rPrChange>
        </w:rPr>
        <w:t>қ</w:t>
      </w:r>
      <w:r w:rsidRPr="00632AE5">
        <w:rPr>
          <w:rFonts w:asciiTheme="minorHAnsi" w:eastAsia="Times New Roman" w:hAnsiTheme="minorHAnsi" w:cstheme="minorHAnsi"/>
          <w:b/>
          <w:bCs/>
          <w:szCs w:val="28"/>
          <w:lang w:val="uz-Cyrl-UZ"/>
          <w:rPrChange w:id="714" w:author="Faroxiddin Dadaxanov" w:date="2024-05-22T12:23:00Z">
            <w:rPr>
              <w:rFonts w:eastAsia="Times New Roman" w:cs="Times New Roman"/>
              <w:b/>
              <w:bCs/>
              <w:szCs w:val="28"/>
              <w:lang w:val="uz-Cyrl-UZ"/>
            </w:rPr>
          </w:rPrChange>
        </w:rPr>
        <w:t>атти</w:t>
      </w:r>
      <w:r w:rsidR="007F50CA" w:rsidRPr="00632AE5">
        <w:rPr>
          <w:rFonts w:asciiTheme="minorHAnsi" w:eastAsia="Times New Roman" w:hAnsiTheme="minorHAnsi" w:cstheme="minorHAnsi"/>
          <w:b/>
          <w:bCs/>
          <w:szCs w:val="28"/>
          <w:lang w:val="uz-Cyrl-UZ"/>
          <w:rPrChange w:id="715" w:author="Faroxiddin Dadaxanov" w:date="2024-05-22T12:23:00Z">
            <w:rPr>
              <w:rFonts w:eastAsia="Times New Roman" w:cs="Times New Roman"/>
              <w:b/>
              <w:bCs/>
              <w:szCs w:val="28"/>
              <w:lang w:val="uz-Cyrl-UZ"/>
            </w:rPr>
          </w:rPrChange>
        </w:rPr>
        <w:t>қ</w:t>
      </w:r>
      <w:r w:rsidRPr="00632AE5">
        <w:rPr>
          <w:rFonts w:asciiTheme="minorHAnsi" w:eastAsia="Times New Roman" w:hAnsiTheme="minorHAnsi" w:cstheme="minorHAnsi"/>
          <w:b/>
          <w:bCs/>
          <w:szCs w:val="28"/>
          <w:lang w:val="uz-Cyrl-UZ"/>
          <w:rPrChange w:id="716" w:author="Faroxiddin Dadaxanov" w:date="2024-05-22T12:23:00Z">
            <w:rPr>
              <w:rFonts w:eastAsia="Times New Roman" w:cs="Times New Roman"/>
              <w:b/>
              <w:bCs/>
              <w:szCs w:val="28"/>
              <w:lang w:val="uz-Cyrl-UZ"/>
            </w:rPr>
          </w:rPrChange>
        </w:rPr>
        <w:t>, ўта қаттиқ пишлоқ технологиясида ишлаб чиқарилган</w:t>
      </w:r>
      <w:r w:rsidR="007F50CA" w:rsidRPr="00632AE5">
        <w:rPr>
          <w:rFonts w:asciiTheme="minorHAnsi" w:eastAsia="Times New Roman" w:hAnsiTheme="minorHAnsi" w:cstheme="minorHAnsi"/>
          <w:b/>
          <w:bCs/>
          <w:szCs w:val="28"/>
          <w:lang w:val="uz-Cyrl-UZ"/>
          <w:rPrChange w:id="717" w:author="Faroxiddin Dadaxanov" w:date="2024-05-22T12:23:00Z">
            <w:rPr>
              <w:rFonts w:eastAsia="Times New Roman" w:cs="Times New Roman"/>
              <w:b/>
              <w:bCs/>
              <w:szCs w:val="28"/>
              <w:lang w:val="uz-Cyrl-UZ"/>
            </w:rPr>
          </w:rPrChange>
        </w:rPr>
        <w:t xml:space="preserve"> </w:t>
      </w:r>
      <w:commentRangeEnd w:id="695"/>
      <w:r w:rsidR="00F62281" w:rsidRPr="00632AE5">
        <w:rPr>
          <w:rStyle w:val="ae"/>
          <w:rPrChange w:id="718" w:author="Faroxiddin Dadaxanov" w:date="2024-05-22T12:23:00Z">
            <w:rPr>
              <w:rStyle w:val="ae"/>
            </w:rPr>
          </w:rPrChange>
        </w:rPr>
        <w:commentReference w:id="695"/>
      </w:r>
      <w:r w:rsidRPr="00632AE5">
        <w:rPr>
          <w:rFonts w:asciiTheme="minorHAnsi" w:eastAsia="Times New Roman" w:hAnsiTheme="minorHAnsi" w:cstheme="minorHAnsi"/>
          <w:szCs w:val="28"/>
          <w:lang w:val="uz-Cyrl-UZ"/>
          <w:rPrChange w:id="719" w:author="Faroxiddin Dadaxanov" w:date="2024-05-22T12:23:00Z">
            <w:rPr>
              <w:rFonts w:eastAsia="Times New Roman" w:cs="Times New Roman"/>
              <w:szCs w:val="28"/>
              <w:lang w:val="uz-Cyrl-UZ"/>
            </w:rPr>
          </w:rPrChange>
        </w:rPr>
        <w:t>- пишло</w:t>
      </w:r>
      <w:r w:rsidR="007F50CA" w:rsidRPr="00632AE5">
        <w:rPr>
          <w:rFonts w:asciiTheme="minorHAnsi" w:eastAsia="Times New Roman" w:hAnsiTheme="minorHAnsi" w:cstheme="minorHAnsi"/>
          <w:szCs w:val="28"/>
          <w:lang w:val="uz-Cyrl-UZ"/>
          <w:rPrChange w:id="720" w:author="Faroxiddin Dadaxanov" w:date="2024-05-22T12:23:00Z">
            <w:rPr>
              <w:rFonts w:eastAsia="Times New Roman" w:cs="Times New Roman"/>
              <w:szCs w:val="28"/>
              <w:lang w:val="uz-Cyrl-UZ"/>
            </w:rPr>
          </w:rPrChange>
        </w:rPr>
        <w:t>қ</w:t>
      </w:r>
      <w:r w:rsidRPr="00632AE5">
        <w:rPr>
          <w:rFonts w:asciiTheme="minorHAnsi" w:eastAsia="Times New Roman" w:hAnsiTheme="minorHAnsi" w:cstheme="minorHAnsi"/>
          <w:szCs w:val="28"/>
          <w:lang w:val="uz-Cyrl-UZ"/>
          <w:rPrChange w:id="721" w:author="Faroxiddin Dadaxanov" w:date="2024-05-22T12:23:00Z">
            <w:rPr>
              <w:rFonts w:eastAsia="Times New Roman" w:cs="Times New Roman"/>
              <w:szCs w:val="28"/>
              <w:lang w:val="uz-Cyrl-UZ"/>
            </w:rPr>
          </w:rPrChange>
        </w:rPr>
        <w:t>, сут таркибли ма</w:t>
      </w:r>
      <w:r w:rsidR="007F50CA" w:rsidRPr="00632AE5">
        <w:rPr>
          <w:rFonts w:asciiTheme="minorHAnsi" w:eastAsia="Times New Roman" w:hAnsiTheme="minorHAnsi" w:cstheme="minorHAnsi"/>
          <w:szCs w:val="28"/>
          <w:lang w:val="uz-Cyrl-UZ"/>
          <w:rPrChange w:id="722" w:author="Faroxiddin Dadaxanov" w:date="2024-05-22T12:23:00Z">
            <w:rPr>
              <w:rFonts w:eastAsia="Times New Roman" w:cs="Times New Roman"/>
              <w:szCs w:val="28"/>
              <w:lang w:val="uz-Cyrl-UZ"/>
            </w:rPr>
          </w:rPrChange>
        </w:rPr>
        <w:t>ҳ</w:t>
      </w:r>
      <w:r w:rsidRPr="00632AE5">
        <w:rPr>
          <w:rFonts w:asciiTheme="minorHAnsi" w:eastAsia="Times New Roman" w:hAnsiTheme="minorHAnsi" w:cstheme="minorHAnsi"/>
          <w:szCs w:val="28"/>
          <w:lang w:val="uz-Cyrl-UZ"/>
          <w:rPrChange w:id="723" w:author="Faroxiddin Dadaxanov" w:date="2024-05-22T12:23:00Z">
            <w:rPr>
              <w:rFonts w:eastAsia="Times New Roman" w:cs="Times New Roman"/>
              <w:szCs w:val="28"/>
              <w:lang w:val="uz-Cyrl-UZ"/>
            </w:rPr>
          </w:rPrChange>
        </w:rPr>
        <w:t xml:space="preserve">сулот сут ёғини ўрнини босувчи ёғ билан, пишлоқ технологиясида ишлаб чиқарилган, у ушбу </w:t>
      </w:r>
      <w:r w:rsidR="007F50CA" w:rsidRPr="00632AE5">
        <w:rPr>
          <w:rFonts w:asciiTheme="minorHAnsi" w:eastAsia="Times New Roman" w:hAnsiTheme="minorHAnsi" w:cstheme="minorHAnsi"/>
          <w:szCs w:val="28"/>
          <w:lang w:val="uz-Cyrl-UZ"/>
          <w:rPrChange w:id="724" w:author="Faroxiddin Dadaxanov" w:date="2024-05-22T12:23:00Z">
            <w:rPr>
              <w:rFonts w:eastAsia="Times New Roman" w:cs="Times New Roman"/>
              <w:szCs w:val="28"/>
              <w:lang w:val="uz-Cyrl-UZ"/>
            </w:rPr>
          </w:rPrChange>
        </w:rPr>
        <w:t>Т</w:t>
      </w:r>
      <w:r w:rsidRPr="00632AE5">
        <w:rPr>
          <w:rFonts w:asciiTheme="minorHAnsi" w:eastAsia="Times New Roman" w:hAnsiTheme="minorHAnsi" w:cstheme="minorHAnsi"/>
          <w:szCs w:val="28"/>
          <w:lang w:val="uz-Cyrl-UZ"/>
          <w:rPrChange w:id="725" w:author="Faroxiddin Dadaxanov" w:date="2024-05-22T12:23:00Z">
            <w:rPr>
              <w:rFonts w:eastAsia="Times New Roman" w:cs="Times New Roman"/>
              <w:szCs w:val="28"/>
              <w:lang w:val="uz-Cyrl-UZ"/>
            </w:rPr>
          </w:rPrChange>
        </w:rPr>
        <w:t>ехник регламентнинг иловалари билан тартибга солинадиган тегишли ўзига хос органолептик ва физик-кимёвий хусусиятга эга;</w:t>
      </w:r>
    </w:p>
    <w:p w14:paraId="5D9B10EA" w14:textId="77777777"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726" w:author="Faroxiddin Dadaxanov" w:date="2024-05-22T12:23:00Z">
            <w:rPr>
              <w:rFonts w:eastAsia="Times New Roman" w:cs="Times New Roman"/>
              <w:b/>
              <w:bCs/>
              <w:szCs w:val="28"/>
              <w:lang w:val="uz-Cyrl-UZ"/>
            </w:rPr>
          </w:rPrChange>
        </w:rPr>
        <w:pPrChange w:id="727"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728" w:author="Faroxiddin Dadaxanov" w:date="2024-05-22T12:23:00Z">
            <w:rPr>
              <w:rFonts w:cs="Times New Roman"/>
              <w:b/>
              <w:bCs/>
              <w:szCs w:val="28"/>
              <w:lang w:val="uz-Cyrl-UZ"/>
            </w:rPr>
          </w:rPrChange>
        </w:rPr>
        <w:t>сутни қайта ишлаш маҳсулотларини ишлаб чиқариш учун фермент препаратлари</w:t>
      </w:r>
      <w:r w:rsidRPr="00632AE5">
        <w:rPr>
          <w:rFonts w:asciiTheme="minorHAnsi" w:hAnsiTheme="minorHAnsi" w:cstheme="minorHAnsi"/>
          <w:szCs w:val="28"/>
          <w:lang w:val="uz-Cyrl-UZ"/>
          <w:rPrChange w:id="729" w:author="Faroxiddin Dadaxanov" w:date="2024-05-22T12:23:00Z">
            <w:rPr>
              <w:rFonts w:cs="Times New Roman"/>
              <w:szCs w:val="28"/>
              <w:lang w:val="uz-Cyrl-UZ"/>
            </w:rPr>
          </w:rPrChange>
        </w:rPr>
        <w:t xml:space="preserve"> - оқсил моддалар, сутни қайта ишлаш маҳсулотларини ишлаб чиқаришда кечадиган биокимёвий жараёнларни амалга ошириш учун зарур;</w:t>
      </w:r>
    </w:p>
    <w:p w14:paraId="20E4D812" w14:textId="1A0D65D7"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730" w:author="Faroxiddin Dadaxanov" w:date="2024-05-22T12:23:00Z">
            <w:rPr>
              <w:rFonts w:eastAsia="Times New Roman" w:cs="Times New Roman"/>
              <w:b/>
              <w:bCs/>
              <w:szCs w:val="28"/>
              <w:lang w:val="uz-Cyrl-UZ"/>
            </w:rPr>
          </w:rPrChange>
        </w:rPr>
        <w:pPrChange w:id="731"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732" w:author="Faroxiddin Dadaxanov" w:date="2024-05-22T12:23:00Z">
            <w:rPr>
              <w:rFonts w:cs="Times New Roman"/>
              <w:b/>
              <w:bCs/>
              <w:szCs w:val="28"/>
              <w:lang w:val="uz-Cyrl-UZ"/>
            </w:rPr>
          </w:rPrChange>
        </w:rPr>
        <w:t xml:space="preserve">сутни қайта ишлаш маҳсулотларини ишлаб чиқаришда функционал зарур компонентлар </w:t>
      </w:r>
      <w:r w:rsidRPr="00632AE5">
        <w:rPr>
          <w:rFonts w:asciiTheme="minorHAnsi" w:hAnsiTheme="minorHAnsi" w:cstheme="minorHAnsi"/>
          <w:szCs w:val="28"/>
          <w:lang w:val="uz-Cyrl-UZ"/>
          <w:rPrChange w:id="733" w:author="Faroxiddin Dadaxanov" w:date="2024-05-22T12:23:00Z">
            <w:rPr>
              <w:rFonts w:cs="Times New Roman"/>
              <w:szCs w:val="28"/>
              <w:lang w:val="uz-Cyrl-UZ"/>
            </w:rPr>
          </w:rPrChange>
        </w:rPr>
        <w:t>– ачитқилар сутни қайта ишлаш ма</w:t>
      </w:r>
      <w:r w:rsidR="001172F6" w:rsidRPr="00632AE5">
        <w:rPr>
          <w:rFonts w:asciiTheme="minorHAnsi" w:hAnsiTheme="minorHAnsi" w:cstheme="minorHAnsi"/>
          <w:szCs w:val="28"/>
          <w:lang w:val="uz-Cyrl-UZ"/>
          <w:rPrChange w:id="734"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735" w:author="Faroxiddin Dadaxanov" w:date="2024-05-22T12:23:00Z">
            <w:rPr>
              <w:rFonts w:cs="Times New Roman"/>
              <w:szCs w:val="28"/>
              <w:lang w:val="uz-Cyrl-UZ"/>
            </w:rPr>
          </w:rPrChange>
        </w:rPr>
        <w:t>сулотларини ишлаб чи</w:t>
      </w:r>
      <w:r w:rsidR="001172F6" w:rsidRPr="00632AE5">
        <w:rPr>
          <w:rFonts w:asciiTheme="minorHAnsi" w:hAnsiTheme="minorHAnsi" w:cstheme="minorHAnsi"/>
          <w:szCs w:val="28"/>
          <w:lang w:val="uz-Cyrl-UZ"/>
          <w:rPrChange w:id="736"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737" w:author="Faroxiddin Dadaxanov" w:date="2024-05-22T12:23:00Z">
            <w:rPr>
              <w:rFonts w:cs="Times New Roman"/>
              <w:szCs w:val="28"/>
              <w:lang w:val="uz-Cyrl-UZ"/>
            </w:rPr>
          </w:rPrChange>
        </w:rPr>
        <w:t>ариш учун кефир замбуруғлари, пробиотик микроорганизмлар (пробиётиклар), пребиётиклар, фермент препаратлар, улар сутни қайта ишлашда киритилади ва уларсиз тегишли сутни қайта ишлаш маҳсулотини ишлаб чиқариш мумкин эмас;</w:t>
      </w:r>
    </w:p>
    <w:p w14:paraId="0641F612" w14:textId="7B33598C"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738" w:author="Faroxiddin Dadaxanov" w:date="2024-05-22T12:23:00Z">
            <w:rPr>
              <w:rFonts w:eastAsia="Times New Roman" w:cs="Times New Roman"/>
              <w:b/>
              <w:bCs/>
              <w:szCs w:val="28"/>
              <w:lang w:val="uz-Cyrl-UZ"/>
            </w:rPr>
          </w:rPrChange>
        </w:rPr>
        <w:pPrChange w:id="739"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740" w:author="Faroxiddin Dadaxanov" w:date="2024-05-22T12:23:00Z">
            <w:rPr>
              <w:rFonts w:eastAsia="Times New Roman" w:cs="Times New Roman"/>
              <w:b/>
              <w:szCs w:val="28"/>
              <w:lang w:val="uz-Cyrl-UZ" w:eastAsia="ru-RU"/>
            </w:rPr>
          </w:rPrChange>
        </w:rPr>
        <w:t>Спортчиларнинг озиқланиши учун озиқ-овқат маҳсулотлари</w:t>
      </w:r>
      <w:r w:rsidRPr="00632AE5">
        <w:rPr>
          <w:rFonts w:asciiTheme="minorHAnsi" w:eastAsia="Times New Roman" w:hAnsiTheme="minorHAnsi" w:cstheme="minorHAnsi"/>
          <w:szCs w:val="28"/>
          <w:lang w:val="uz-Cyrl-UZ" w:eastAsia="ru-RU"/>
          <w:rPrChange w:id="741" w:author="Faroxiddin Dadaxanov" w:date="2024-05-22T12:23:00Z">
            <w:rPr>
              <w:rFonts w:eastAsia="Times New Roman" w:cs="Times New Roman"/>
              <w:szCs w:val="28"/>
              <w:lang w:val="uz-Cyrl-UZ" w:eastAsia="ru-RU"/>
            </w:rPr>
          </w:rPrChange>
        </w:rPr>
        <w:t xml:space="preserve">- махсус озиқ-овқат маҳсулотлари </w:t>
      </w:r>
      <w:del w:id="742" w:author="Пользователь" w:date="2023-05-05T10:42:00Z">
        <w:r w:rsidRPr="00632AE5" w:rsidDel="001D57C2">
          <w:rPr>
            <w:rFonts w:asciiTheme="minorHAnsi" w:eastAsia="Times New Roman" w:hAnsiTheme="minorHAnsi" w:cstheme="minorHAnsi"/>
            <w:szCs w:val="28"/>
            <w:lang w:val="uz-Cyrl-UZ" w:eastAsia="ru-RU"/>
            <w:rPrChange w:id="743" w:author="Faroxiddin Dadaxanov" w:date="2024-05-22T12:23:00Z">
              <w:rPr>
                <w:rFonts w:eastAsia="Times New Roman" w:cs="Times New Roman"/>
                <w:szCs w:val="28"/>
                <w:lang w:val="uz-Cyrl-UZ" w:eastAsia="ru-RU"/>
              </w:rPr>
            </w:rPrChange>
          </w:rPr>
          <w:delText xml:space="preserve">суралган </w:delText>
        </w:r>
      </w:del>
      <w:ins w:id="744" w:author="Пользователь" w:date="2023-05-05T10:42:00Z">
        <w:r w:rsidR="001D57C2" w:rsidRPr="00632AE5">
          <w:rPr>
            <w:rFonts w:asciiTheme="minorHAnsi" w:eastAsia="Times New Roman" w:hAnsiTheme="minorHAnsi" w:cstheme="minorHAnsi"/>
            <w:szCs w:val="28"/>
            <w:lang w:val="uz-Cyrl-UZ" w:eastAsia="ru-RU"/>
            <w:rPrChange w:id="745" w:author="Faroxiddin Dadaxanov" w:date="2024-05-22T12:23:00Z">
              <w:rPr>
                <w:rFonts w:eastAsia="Times New Roman" w:cs="Times New Roman"/>
                <w:szCs w:val="28"/>
                <w:lang w:val="uz-Cyrl-UZ" w:eastAsia="ru-RU"/>
              </w:rPr>
            </w:rPrChange>
          </w:rPr>
          <w:t>с</w:t>
        </w:r>
        <w:r w:rsidR="001D57C2" w:rsidRPr="00632AE5">
          <w:rPr>
            <w:rFonts w:asciiTheme="minorHAnsi" w:eastAsia="Times New Roman" w:hAnsiTheme="minorHAnsi" w:cstheme="minorHAnsi"/>
            <w:szCs w:val="28"/>
            <w:lang w:val="uz-Cyrl-UZ" w:eastAsia="ru-RU"/>
            <w:rPrChange w:id="746" w:author="Faroxiddin Dadaxanov" w:date="2024-05-22T12:23:00Z">
              <w:rPr>
                <w:rFonts w:asciiTheme="minorHAnsi" w:eastAsia="Times New Roman" w:hAnsiTheme="minorHAnsi" w:cstheme="minorHAnsi"/>
                <w:szCs w:val="28"/>
                <w:lang w:val="uz-Cyrl-UZ" w:eastAsia="ru-RU"/>
              </w:rPr>
            </w:rPrChange>
          </w:rPr>
          <w:t>ў</w:t>
        </w:r>
        <w:r w:rsidR="001D57C2" w:rsidRPr="00632AE5">
          <w:rPr>
            <w:rFonts w:asciiTheme="minorHAnsi" w:eastAsia="Times New Roman" w:hAnsiTheme="minorHAnsi" w:cstheme="minorHAnsi"/>
            <w:szCs w:val="28"/>
            <w:lang w:val="uz-Cyrl-UZ" w:eastAsia="ru-RU"/>
            <w:rPrChange w:id="747" w:author="Faroxiddin Dadaxanov" w:date="2024-05-22T12:23:00Z">
              <w:rPr>
                <w:rFonts w:eastAsia="Times New Roman" w:cs="Times New Roman"/>
                <w:szCs w:val="28"/>
                <w:lang w:val="uz-Cyrl-UZ" w:eastAsia="ru-RU"/>
              </w:rPr>
            </w:rPrChange>
          </w:rPr>
          <w:t xml:space="preserve">ралган </w:t>
        </w:r>
      </w:ins>
      <w:r w:rsidRPr="00632AE5">
        <w:rPr>
          <w:rFonts w:asciiTheme="minorHAnsi" w:eastAsia="Times New Roman" w:hAnsiTheme="minorHAnsi" w:cstheme="minorHAnsi"/>
          <w:szCs w:val="28"/>
          <w:lang w:val="uz-Cyrl-UZ" w:eastAsia="ru-RU"/>
          <w:rPrChange w:id="748" w:author="Faroxiddin Dadaxanov" w:date="2024-05-22T12:23:00Z">
            <w:rPr>
              <w:rFonts w:eastAsia="Times New Roman" w:cs="Times New Roman"/>
              <w:szCs w:val="28"/>
              <w:lang w:val="uz-Cyrl-UZ" w:eastAsia="ru-RU"/>
            </w:rPr>
          </w:rPrChange>
        </w:rPr>
        <w:t xml:space="preserve">кимёвий таркибли, юқори озиқавий қийматли ва (ёки) </w:t>
      </w:r>
      <w:del w:id="749" w:author="Пользователь" w:date="2023-05-05T10:42:00Z">
        <w:r w:rsidRPr="00632AE5" w:rsidDel="001D57C2">
          <w:rPr>
            <w:rFonts w:asciiTheme="minorHAnsi" w:eastAsia="Times New Roman" w:hAnsiTheme="minorHAnsi" w:cstheme="minorHAnsi"/>
            <w:szCs w:val="28"/>
            <w:lang w:val="uz-Cyrl-UZ" w:eastAsia="ru-RU"/>
            <w:rPrChange w:id="750" w:author="Faroxiddin Dadaxanov" w:date="2024-05-22T12:23:00Z">
              <w:rPr>
                <w:rFonts w:eastAsia="Times New Roman" w:cs="Times New Roman"/>
                <w:szCs w:val="28"/>
                <w:lang w:val="uz-Cyrl-UZ" w:eastAsia="ru-RU"/>
              </w:rPr>
            </w:rPrChange>
          </w:rPr>
          <w:delText xml:space="preserve">йўналтирилган </w:delText>
        </w:r>
      </w:del>
      <w:r w:rsidRPr="00632AE5">
        <w:rPr>
          <w:rFonts w:asciiTheme="minorHAnsi" w:eastAsia="Times New Roman" w:hAnsiTheme="minorHAnsi" w:cstheme="minorHAnsi"/>
          <w:szCs w:val="28"/>
          <w:lang w:val="uz-Cyrl-UZ" w:eastAsia="ru-RU"/>
          <w:rPrChange w:id="751" w:author="Faroxiddin Dadaxanov" w:date="2024-05-22T12:23:00Z">
            <w:rPr>
              <w:rFonts w:eastAsia="Times New Roman" w:cs="Times New Roman"/>
              <w:szCs w:val="28"/>
              <w:lang w:val="uz-Cyrl-UZ" w:eastAsia="ru-RU"/>
            </w:rPr>
          </w:rPrChange>
        </w:rPr>
        <w:t>самарадорлик</w:t>
      </w:r>
      <w:ins w:id="752" w:author="Пользователь" w:date="2023-05-05T10:42:00Z">
        <w:r w:rsidR="001D57C2" w:rsidRPr="00632AE5">
          <w:rPr>
            <w:rFonts w:asciiTheme="minorHAnsi" w:eastAsia="Times New Roman" w:hAnsiTheme="minorHAnsi" w:cstheme="minorHAnsi"/>
            <w:szCs w:val="28"/>
            <w:lang w:val="uz-Cyrl-UZ" w:eastAsia="ru-RU"/>
            <w:rPrChange w:id="753" w:author="Faroxiddin Dadaxanov" w:date="2024-05-22T12:23:00Z">
              <w:rPr>
                <w:rFonts w:asciiTheme="minorHAnsi" w:eastAsia="Times New Roman" w:hAnsiTheme="minorHAnsi" w:cstheme="minorHAnsi"/>
                <w:szCs w:val="28"/>
                <w:lang w:val="uz-Cyrl-UZ" w:eastAsia="ru-RU"/>
              </w:rPr>
            </w:rPrChange>
          </w:rPr>
          <w:t>ка</w:t>
        </w:r>
      </w:ins>
      <w:del w:id="754" w:author="Пользователь" w:date="2023-05-05T10:42:00Z">
        <w:r w:rsidRPr="00632AE5" w:rsidDel="001D57C2">
          <w:rPr>
            <w:rFonts w:asciiTheme="minorHAnsi" w:eastAsia="Times New Roman" w:hAnsiTheme="minorHAnsi" w:cstheme="minorHAnsi"/>
            <w:szCs w:val="28"/>
            <w:lang w:val="uz-Cyrl-UZ" w:eastAsia="ru-RU"/>
            <w:rPrChange w:id="755" w:author="Faroxiddin Dadaxanov" w:date="2024-05-22T12:23:00Z">
              <w:rPr>
                <w:rFonts w:eastAsia="Times New Roman" w:cs="Times New Roman"/>
                <w:szCs w:val="28"/>
                <w:lang w:val="uz-Cyrl-UZ" w:eastAsia="ru-RU"/>
              </w:rPr>
            </w:rPrChange>
          </w:rPr>
          <w:delText>ли</w:delText>
        </w:r>
      </w:del>
      <w:ins w:id="756" w:author="Пользователь" w:date="2023-05-05T10:42:00Z">
        <w:r w:rsidR="001D57C2" w:rsidRPr="00632AE5">
          <w:rPr>
            <w:rFonts w:asciiTheme="minorHAnsi" w:eastAsia="Times New Roman" w:hAnsiTheme="minorHAnsi" w:cstheme="minorHAnsi"/>
            <w:szCs w:val="28"/>
            <w:lang w:val="uz-Cyrl-UZ" w:eastAsia="ru-RU"/>
            <w:rPrChange w:id="757" w:author="Faroxiddin Dadaxanov" w:date="2024-05-22T12:23:00Z">
              <w:rPr>
                <w:rFonts w:asciiTheme="minorHAnsi" w:eastAsia="Times New Roman" w:hAnsiTheme="minorHAnsi" w:cstheme="minorHAnsi"/>
                <w:szCs w:val="28"/>
                <w:lang w:val="uz-Cyrl-UZ" w:eastAsia="ru-RU"/>
              </w:rPr>
            </w:rPrChange>
          </w:rPr>
          <w:t xml:space="preserve"> йўналтирилган</w:t>
        </w:r>
      </w:ins>
      <w:del w:id="758" w:author="Пользователь" w:date="2023-05-05T10:42:00Z">
        <w:r w:rsidRPr="00632AE5" w:rsidDel="001D57C2">
          <w:rPr>
            <w:rFonts w:asciiTheme="minorHAnsi" w:eastAsia="Times New Roman" w:hAnsiTheme="minorHAnsi" w:cstheme="minorHAnsi"/>
            <w:szCs w:val="28"/>
            <w:lang w:val="uz-Cyrl-UZ" w:eastAsia="ru-RU"/>
            <w:rPrChange w:id="759" w:author="Faroxiddin Dadaxanov" w:date="2024-05-22T12:23:00Z">
              <w:rPr>
                <w:rFonts w:eastAsia="Times New Roman" w:cs="Times New Roman"/>
                <w:szCs w:val="28"/>
                <w:lang w:val="uz-Cyrl-UZ" w:eastAsia="ru-RU"/>
              </w:rPr>
            </w:rPrChange>
          </w:rPr>
          <w:delText>,</w:delText>
        </w:r>
      </w:del>
      <w:r w:rsidRPr="00632AE5">
        <w:rPr>
          <w:rFonts w:asciiTheme="minorHAnsi" w:eastAsia="Times New Roman" w:hAnsiTheme="minorHAnsi" w:cstheme="minorHAnsi"/>
          <w:szCs w:val="28"/>
          <w:lang w:val="uz-Cyrl-UZ" w:eastAsia="ru-RU"/>
          <w:rPrChange w:id="760" w:author="Faroxiddin Dadaxanov" w:date="2024-05-22T12:23:00Z">
            <w:rPr>
              <w:rFonts w:eastAsia="Times New Roman" w:cs="Times New Roman"/>
              <w:szCs w:val="28"/>
              <w:lang w:val="uz-Cyrl-UZ" w:eastAsia="ru-RU"/>
            </w:rPr>
          </w:rPrChange>
        </w:rPr>
        <w:t xml:space="preserve"> маҳсулот мажмуасидан иборат ёки уларнинг алоҳида турлари билан ифодаланган, бу инсоннинг жисмоний ва нервэмоционал юк мослашувчан имкониятини оширишга ўзига хос таъсир кўрсатади;</w:t>
      </w:r>
    </w:p>
    <w:p w14:paraId="2B89C79D" w14:textId="21B4E4F1"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761" w:author="Faroxiddin Dadaxanov" w:date="2024-05-22T12:23:00Z">
            <w:rPr>
              <w:rFonts w:eastAsia="Times New Roman" w:cs="Times New Roman"/>
              <w:b/>
              <w:bCs/>
              <w:szCs w:val="28"/>
              <w:lang w:val="uz-Cyrl-UZ"/>
            </w:rPr>
          </w:rPrChange>
        </w:rPr>
        <w:pPrChange w:id="762"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763" w:author="Faroxiddin Dadaxanov" w:date="2024-05-22T12:23:00Z">
            <w:rPr>
              <w:rFonts w:eastAsia="Times New Roman" w:cs="Times New Roman"/>
              <w:b/>
              <w:szCs w:val="28"/>
              <w:lang w:val="uz-Cyrl-UZ" w:eastAsia="ru-RU"/>
            </w:rPr>
          </w:rPrChange>
        </w:rPr>
        <w:t>Саноатсиз</w:t>
      </w:r>
      <w:r w:rsidRPr="00632AE5">
        <w:rPr>
          <w:rFonts w:asciiTheme="minorHAnsi" w:hAnsiTheme="minorHAnsi" w:cstheme="minorHAnsi"/>
          <w:szCs w:val="28"/>
          <w:lang w:val="uz-Cyrl-UZ"/>
          <w:rPrChange w:id="764"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b/>
          <w:szCs w:val="28"/>
          <w:lang w:val="uz-Cyrl-UZ" w:eastAsia="ru-RU"/>
          <w:rPrChange w:id="765" w:author="Faroxiddin Dadaxanov" w:date="2024-05-22T12:23:00Z">
            <w:rPr>
              <w:rFonts w:eastAsia="Times New Roman" w:cs="Times New Roman"/>
              <w:b/>
              <w:szCs w:val="28"/>
              <w:lang w:val="uz-Cyrl-UZ" w:eastAsia="ru-RU"/>
            </w:rPr>
          </w:rPrChange>
        </w:rPr>
        <w:t xml:space="preserve">тайёрланган озиқ-овқат маҳсулотлари </w:t>
      </w:r>
      <w:r w:rsidRPr="00632AE5">
        <w:rPr>
          <w:rFonts w:asciiTheme="minorHAnsi" w:eastAsia="Times New Roman" w:hAnsiTheme="minorHAnsi" w:cstheme="minorHAnsi"/>
          <w:szCs w:val="28"/>
          <w:lang w:val="uz-Cyrl-UZ" w:eastAsia="ru-RU"/>
          <w:rPrChange w:id="766" w:author="Faroxiddin Dadaxanov" w:date="2024-05-22T12:23:00Z">
            <w:rPr>
              <w:rFonts w:eastAsia="Times New Roman" w:cs="Times New Roman"/>
              <w:szCs w:val="28"/>
              <w:lang w:val="uz-Cyrl-UZ" w:eastAsia="ru-RU"/>
            </w:rPr>
          </w:rPrChange>
        </w:rPr>
        <w:t>-</w:t>
      </w:r>
      <w:r w:rsidRPr="00632AE5">
        <w:rPr>
          <w:rFonts w:asciiTheme="minorHAnsi" w:hAnsiTheme="minorHAnsi" w:cstheme="minorHAnsi"/>
          <w:szCs w:val="28"/>
          <w:lang w:val="uz-Cyrl-UZ"/>
          <w:rPrChange w:id="767" w:author="Faroxiddin Dadaxanov" w:date="2024-05-22T12:23:00Z">
            <w:rPr>
              <w:rFonts w:cs="Times New Roman"/>
              <w:szCs w:val="28"/>
              <w:lang w:val="uz-Cyrl-UZ"/>
            </w:rPr>
          </w:rPrChange>
        </w:rPr>
        <w:t xml:space="preserve"> </w:t>
      </w:r>
      <w:del w:id="768" w:author="Пользователь" w:date="2023-05-05T10:45:00Z">
        <w:r w:rsidRPr="00632AE5" w:rsidDel="001D57C2">
          <w:rPr>
            <w:rFonts w:asciiTheme="minorHAnsi" w:eastAsia="Times New Roman" w:hAnsiTheme="minorHAnsi" w:cstheme="minorHAnsi"/>
            <w:szCs w:val="28"/>
            <w:lang w:val="uz-Cyrl-UZ" w:eastAsia="ru-RU"/>
            <w:rPrChange w:id="769" w:author="Faroxiddin Dadaxanov" w:date="2024-05-22T12:23:00Z">
              <w:rPr>
                <w:rFonts w:eastAsia="Times New Roman" w:cs="Times New Roman"/>
                <w:szCs w:val="28"/>
                <w:lang w:val="uz-Cyrl-UZ" w:eastAsia="ru-RU"/>
              </w:rPr>
            </w:rPrChange>
          </w:rPr>
          <w:delText xml:space="preserve">озиқ-овқат маҳсулотлари, </w:delText>
        </w:r>
      </w:del>
      <w:r w:rsidRPr="00632AE5">
        <w:rPr>
          <w:rFonts w:asciiTheme="minorHAnsi" w:eastAsia="Times New Roman" w:hAnsiTheme="minorHAnsi" w:cstheme="minorHAnsi"/>
          <w:szCs w:val="28"/>
          <w:lang w:val="uz-Cyrl-UZ" w:eastAsia="ru-RU"/>
          <w:rPrChange w:id="770" w:author="Faroxiddin Dadaxanov" w:date="2024-05-22T12:23:00Z">
            <w:rPr>
              <w:rFonts w:eastAsia="Times New Roman" w:cs="Times New Roman"/>
              <w:szCs w:val="28"/>
              <w:lang w:val="uz-Cyrl-UZ" w:eastAsia="ru-RU"/>
            </w:rPr>
          </w:rPrChange>
        </w:rPr>
        <w:t>уйда ва (ёки) хусусий ёрдамчи хўжаликларда</w:t>
      </w:r>
      <w:ins w:id="771" w:author="Faroxiddin Dadaxanov" w:date="2023-05-08T14:13:00Z">
        <w:r w:rsidR="0039364D" w:rsidRPr="00632AE5">
          <w:rPr>
            <w:rFonts w:asciiTheme="minorHAnsi" w:eastAsia="Times New Roman" w:hAnsiTheme="minorHAnsi" w:cstheme="minorHAnsi"/>
            <w:szCs w:val="28"/>
            <w:lang w:val="uz-Cyrl-UZ" w:eastAsia="ru-RU"/>
            <w:rPrChange w:id="772" w:author="Faroxiddin Dadaxanov" w:date="2024-05-22T12:23:00Z">
              <w:rPr>
                <w:rFonts w:asciiTheme="minorHAnsi" w:eastAsia="Times New Roman" w:hAnsiTheme="minorHAnsi" w:cstheme="minorHAnsi"/>
                <w:szCs w:val="28"/>
                <w:highlight w:val="yellow"/>
                <w:lang w:val="uz-Cyrl-UZ" w:eastAsia="ru-RU"/>
              </w:rPr>
            </w:rPrChange>
          </w:rPr>
          <w:t xml:space="preserve"> ва</w:t>
        </w:r>
      </w:ins>
      <w:r w:rsidRPr="00632AE5">
        <w:rPr>
          <w:rFonts w:asciiTheme="minorHAnsi" w:eastAsia="Times New Roman" w:hAnsiTheme="minorHAnsi" w:cstheme="minorHAnsi"/>
          <w:szCs w:val="28"/>
          <w:lang w:val="uz-Cyrl-UZ" w:eastAsia="ru-RU"/>
          <w:rPrChange w:id="773" w:author="Faroxiddin Dadaxanov" w:date="2024-05-22T12:23:00Z">
            <w:rPr>
              <w:rFonts w:eastAsia="Times New Roman" w:cs="Times New Roman"/>
              <w:szCs w:val="28"/>
              <w:lang w:val="uz-Cyrl-UZ" w:eastAsia="ru-RU"/>
            </w:rPr>
          </w:rPrChange>
        </w:rPr>
        <w:t xml:space="preserve"> </w:t>
      </w:r>
      <w:del w:id="774" w:author="Faroxiddin Dadaxanov" w:date="2023-05-08T14:13:00Z">
        <w:r w:rsidRPr="00632AE5" w:rsidDel="0039364D">
          <w:rPr>
            <w:rFonts w:asciiTheme="minorHAnsi" w:eastAsia="Times New Roman" w:hAnsiTheme="minorHAnsi" w:cstheme="minorHAnsi"/>
            <w:szCs w:val="28"/>
            <w:lang w:val="uz-Cyrl-UZ" w:eastAsia="ru-RU"/>
            <w:rPrChange w:id="775" w:author="Faroxiddin Dadaxanov" w:date="2024-05-22T12:23:00Z">
              <w:rPr>
                <w:rFonts w:eastAsia="Times New Roman" w:cs="Times New Roman"/>
                <w:szCs w:val="28"/>
                <w:lang w:val="uz-Cyrl-UZ" w:eastAsia="ru-RU"/>
              </w:rPr>
            </w:rPrChange>
          </w:rPr>
          <w:delText xml:space="preserve">ёки </w:delText>
        </w:r>
        <w:r w:rsidRPr="00632AE5" w:rsidDel="0039364D">
          <w:rPr>
            <w:rFonts w:asciiTheme="minorHAnsi" w:eastAsia="Times New Roman" w:hAnsiTheme="minorHAnsi" w:cstheme="minorHAnsi"/>
            <w:strike/>
            <w:szCs w:val="28"/>
            <w:lang w:val="uz-Cyrl-UZ" w:eastAsia="ru-RU"/>
            <w:rPrChange w:id="776" w:author="Faroxiddin Dadaxanov" w:date="2024-05-22T12:23:00Z">
              <w:rPr>
                <w:rFonts w:eastAsia="Times New Roman" w:cs="Times New Roman"/>
                <w:szCs w:val="28"/>
                <w:lang w:val="uz-Cyrl-UZ" w:eastAsia="ru-RU"/>
              </w:rPr>
            </w:rPrChange>
          </w:rPr>
          <w:delText xml:space="preserve">боғдорчилик, полизчилик, чорвачилик ва </w:delText>
        </w:r>
      </w:del>
      <w:r w:rsidRPr="00632AE5">
        <w:rPr>
          <w:rFonts w:asciiTheme="minorHAnsi" w:eastAsia="Times New Roman" w:hAnsiTheme="minorHAnsi" w:cstheme="minorHAnsi"/>
          <w:szCs w:val="28"/>
          <w:lang w:val="uz-Cyrl-UZ" w:eastAsia="ru-RU"/>
          <w:rPrChange w:id="777" w:author="Faroxiddin Dadaxanov" w:date="2024-05-22T12:23:00Z">
            <w:rPr>
              <w:rFonts w:eastAsia="Times New Roman" w:cs="Times New Roman"/>
              <w:szCs w:val="28"/>
              <w:lang w:val="uz-Cyrl-UZ" w:eastAsia="ru-RU"/>
            </w:rPr>
          </w:rPrChange>
        </w:rPr>
        <w:t xml:space="preserve">бошқа фаолият билан шуғулланувчи </w:t>
      </w:r>
      <w:del w:id="778" w:author="Пользователь" w:date="2023-05-05T10:45:00Z">
        <w:r w:rsidRPr="00632AE5" w:rsidDel="001D57C2">
          <w:rPr>
            <w:rFonts w:asciiTheme="minorHAnsi" w:eastAsia="Times New Roman" w:hAnsiTheme="minorHAnsi" w:cstheme="minorHAnsi"/>
            <w:szCs w:val="28"/>
            <w:lang w:val="uz-Cyrl-UZ" w:eastAsia="ru-RU"/>
            <w:rPrChange w:id="779" w:author="Faroxiddin Dadaxanov" w:date="2024-05-22T12:23:00Z">
              <w:rPr>
                <w:rFonts w:eastAsia="Times New Roman" w:cs="Times New Roman"/>
                <w:szCs w:val="28"/>
                <w:lang w:val="uz-Cyrl-UZ" w:eastAsia="ru-RU"/>
              </w:rPr>
            </w:rPrChange>
          </w:rPr>
          <w:delText xml:space="preserve">фуқаролар </w:delText>
        </w:r>
      </w:del>
      <w:ins w:id="780" w:author="Пользователь" w:date="2023-05-05T10:45:00Z">
        <w:r w:rsidR="001D57C2" w:rsidRPr="00632AE5">
          <w:rPr>
            <w:rFonts w:asciiTheme="minorHAnsi" w:eastAsia="Times New Roman" w:hAnsiTheme="minorHAnsi" w:cstheme="minorHAnsi"/>
            <w:szCs w:val="28"/>
            <w:lang w:val="uz-Cyrl-UZ" w:eastAsia="ru-RU"/>
            <w:rPrChange w:id="781" w:author="Faroxiddin Dadaxanov" w:date="2024-05-22T12:23:00Z">
              <w:rPr>
                <w:rFonts w:asciiTheme="minorHAnsi" w:eastAsia="Times New Roman" w:hAnsiTheme="minorHAnsi" w:cstheme="minorHAnsi"/>
                <w:szCs w:val="28"/>
                <w:lang w:val="uz-Cyrl-UZ" w:eastAsia="ru-RU"/>
              </w:rPr>
            </w:rPrChange>
          </w:rPr>
          <w:t>жисмоний ёки юридик ша</w:t>
        </w:r>
      </w:ins>
      <w:ins w:id="782" w:author="Пользователь" w:date="2023-05-05T10:46:00Z">
        <w:r w:rsidR="001D57C2" w:rsidRPr="00632AE5">
          <w:rPr>
            <w:rFonts w:asciiTheme="minorHAnsi" w:eastAsia="Times New Roman" w:hAnsiTheme="minorHAnsi" w:cstheme="minorHAnsi"/>
            <w:szCs w:val="28"/>
            <w:lang w:val="uz-Cyrl-UZ" w:eastAsia="ru-RU"/>
            <w:rPrChange w:id="783" w:author="Faroxiddin Dadaxanov" w:date="2024-05-22T12:23:00Z">
              <w:rPr>
                <w:rFonts w:asciiTheme="minorHAnsi" w:eastAsia="Times New Roman" w:hAnsiTheme="minorHAnsi" w:cstheme="minorHAnsi"/>
                <w:szCs w:val="28"/>
                <w:lang w:val="uz-Cyrl-UZ" w:eastAsia="ru-RU"/>
              </w:rPr>
            </w:rPrChange>
          </w:rPr>
          <w:t>хслар</w:t>
        </w:r>
      </w:ins>
      <w:ins w:id="784" w:author="Пользователь" w:date="2023-05-05T10:45:00Z">
        <w:r w:rsidR="001D57C2" w:rsidRPr="00632AE5">
          <w:rPr>
            <w:rFonts w:asciiTheme="minorHAnsi" w:eastAsia="Times New Roman" w:hAnsiTheme="minorHAnsi" w:cstheme="minorHAnsi"/>
            <w:szCs w:val="28"/>
            <w:lang w:val="uz-Cyrl-UZ" w:eastAsia="ru-RU"/>
            <w:rPrChange w:id="785" w:author="Faroxiddin Dadaxanov" w:date="2024-05-22T12:23:00Z">
              <w:rPr>
                <w:rFonts w:eastAsia="Times New Roman" w:cs="Times New Roman"/>
                <w:szCs w:val="28"/>
                <w:lang w:val="uz-Cyrl-UZ" w:eastAsia="ru-RU"/>
              </w:rPr>
            </w:rPrChange>
          </w:rPr>
          <w:t xml:space="preserve"> </w:t>
        </w:r>
      </w:ins>
      <w:r w:rsidRPr="00632AE5">
        <w:rPr>
          <w:rFonts w:asciiTheme="minorHAnsi" w:eastAsia="Times New Roman" w:hAnsiTheme="minorHAnsi" w:cstheme="minorHAnsi"/>
          <w:szCs w:val="28"/>
          <w:lang w:val="uz-Cyrl-UZ" w:eastAsia="ru-RU"/>
          <w:rPrChange w:id="786" w:author="Faroxiddin Dadaxanov" w:date="2024-05-22T12:23:00Z">
            <w:rPr>
              <w:rFonts w:eastAsia="Times New Roman" w:cs="Times New Roman"/>
              <w:szCs w:val="28"/>
              <w:lang w:val="uz-Cyrl-UZ" w:eastAsia="ru-RU"/>
            </w:rPr>
          </w:rPrChange>
        </w:rPr>
        <w:t>томонидан</w:t>
      </w:r>
      <w:ins w:id="787" w:author="Пользователь" w:date="2023-05-05T10:45:00Z">
        <w:r w:rsidR="001D57C2" w:rsidRPr="00632AE5">
          <w:rPr>
            <w:rFonts w:asciiTheme="minorHAnsi" w:eastAsia="Times New Roman" w:hAnsiTheme="minorHAnsi" w:cstheme="minorHAnsi"/>
            <w:szCs w:val="28"/>
            <w:lang w:val="uz-Cyrl-UZ" w:eastAsia="ru-RU"/>
            <w:rPrChange w:id="788" w:author="Faroxiddin Dadaxanov" w:date="2024-05-22T12:23:00Z">
              <w:rPr>
                <w:rFonts w:asciiTheme="minorHAnsi" w:eastAsia="Times New Roman" w:hAnsiTheme="minorHAnsi" w:cstheme="minorHAnsi"/>
                <w:szCs w:val="28"/>
                <w:lang w:val="uz-Cyrl-UZ" w:eastAsia="ru-RU"/>
              </w:rPr>
            </w:rPrChange>
          </w:rPr>
          <w:t xml:space="preserve"> тайёрланган</w:t>
        </w:r>
      </w:ins>
      <w:ins w:id="789" w:author="Пользователь" w:date="2023-05-05T10:46:00Z">
        <w:r w:rsidR="001D57C2" w:rsidRPr="00632AE5">
          <w:rPr>
            <w:rFonts w:asciiTheme="minorHAnsi" w:eastAsia="Times New Roman" w:hAnsiTheme="minorHAnsi" w:cstheme="minorHAnsi"/>
            <w:szCs w:val="28"/>
            <w:lang w:val="uz-Cyrl-UZ" w:eastAsia="ru-RU"/>
            <w:rPrChange w:id="790" w:author="Faroxiddin Dadaxanov" w:date="2024-05-22T12:23:00Z">
              <w:rPr>
                <w:rFonts w:asciiTheme="minorHAnsi" w:eastAsia="Times New Roman" w:hAnsiTheme="minorHAnsi" w:cstheme="minorHAnsi"/>
                <w:szCs w:val="28"/>
                <w:lang w:val="uz-Cyrl-UZ" w:eastAsia="ru-RU"/>
              </w:rPr>
            </w:rPrChange>
          </w:rPr>
          <w:t xml:space="preserve"> ҳамда муомалага чиқариш учун мўлжалланган</w:t>
        </w:r>
      </w:ins>
      <w:r w:rsidRPr="00632AE5">
        <w:rPr>
          <w:rFonts w:asciiTheme="minorHAnsi" w:eastAsia="Times New Roman" w:hAnsiTheme="minorHAnsi" w:cstheme="minorHAnsi"/>
          <w:szCs w:val="28"/>
          <w:lang w:val="uz-Cyrl-UZ" w:eastAsia="ru-RU"/>
          <w:rPrChange w:id="791" w:author="Faroxiddin Dadaxanov" w:date="2024-05-22T12:23:00Z">
            <w:rPr>
              <w:rFonts w:eastAsia="Times New Roman" w:cs="Times New Roman"/>
              <w:szCs w:val="28"/>
              <w:lang w:val="uz-Cyrl-UZ" w:eastAsia="ru-RU"/>
            </w:rPr>
          </w:rPrChange>
        </w:rPr>
        <w:t xml:space="preserve"> </w:t>
      </w:r>
      <w:ins w:id="792" w:author="Пользователь" w:date="2023-05-05T10:45:00Z">
        <w:r w:rsidR="001D57C2" w:rsidRPr="00632AE5">
          <w:rPr>
            <w:rFonts w:asciiTheme="minorHAnsi" w:eastAsia="Times New Roman" w:hAnsiTheme="minorHAnsi" w:cstheme="minorHAnsi"/>
            <w:szCs w:val="28"/>
            <w:lang w:val="uz-Cyrl-UZ" w:eastAsia="ru-RU"/>
            <w:rPrChange w:id="793" w:author="Faroxiddin Dadaxanov" w:date="2024-05-22T12:23:00Z">
              <w:rPr>
                <w:rFonts w:asciiTheme="minorHAnsi" w:eastAsia="Times New Roman" w:hAnsiTheme="minorHAnsi" w:cstheme="minorHAnsi"/>
                <w:szCs w:val="28"/>
                <w:lang w:val="uz-Cyrl-UZ" w:eastAsia="ru-RU"/>
              </w:rPr>
            </w:rPrChange>
          </w:rPr>
          <w:t>озиқ-овқат маҳсулотлари</w:t>
        </w:r>
      </w:ins>
      <w:del w:id="794" w:author="Пользователь" w:date="2023-05-05T10:46:00Z">
        <w:r w:rsidRPr="00632AE5" w:rsidDel="001D57C2">
          <w:rPr>
            <w:rFonts w:asciiTheme="minorHAnsi" w:eastAsia="Times New Roman" w:hAnsiTheme="minorHAnsi" w:cstheme="minorHAnsi"/>
            <w:szCs w:val="28"/>
            <w:lang w:val="uz-Cyrl-UZ" w:eastAsia="ru-RU"/>
            <w:rPrChange w:id="795" w:author="Faroxiddin Dadaxanov" w:date="2024-05-22T12:23:00Z">
              <w:rPr>
                <w:rFonts w:eastAsia="Times New Roman" w:cs="Times New Roman"/>
                <w:szCs w:val="28"/>
                <w:lang w:val="uz-Cyrl-UZ" w:eastAsia="ru-RU"/>
              </w:rPr>
            </w:rPrChange>
          </w:rPr>
          <w:delText>олинган</w:delText>
        </w:r>
      </w:del>
      <w:r w:rsidRPr="00632AE5">
        <w:rPr>
          <w:rFonts w:asciiTheme="minorHAnsi" w:eastAsia="Times New Roman" w:hAnsiTheme="minorHAnsi" w:cstheme="minorHAnsi"/>
          <w:szCs w:val="28"/>
          <w:lang w:val="uz-Cyrl-UZ" w:eastAsia="ru-RU"/>
          <w:rPrChange w:id="796" w:author="Faroxiddin Dadaxanov" w:date="2024-05-22T12:23:00Z">
            <w:rPr>
              <w:rFonts w:eastAsia="Times New Roman" w:cs="Times New Roman"/>
              <w:szCs w:val="28"/>
              <w:lang w:val="uz-Cyrl-UZ" w:eastAsia="ru-RU"/>
            </w:rPr>
          </w:rPrChange>
        </w:rPr>
        <w:t>;</w:t>
      </w:r>
    </w:p>
    <w:p w14:paraId="5FBB98EA" w14:textId="0FB6B3AE"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797" w:author="Faroxiddin Dadaxanov" w:date="2024-05-22T12:23:00Z">
            <w:rPr>
              <w:rFonts w:eastAsia="Times New Roman" w:cs="Times New Roman"/>
              <w:b/>
              <w:bCs/>
              <w:szCs w:val="28"/>
              <w:lang w:val="uz-Cyrl-UZ"/>
            </w:rPr>
          </w:rPrChange>
        </w:rPr>
        <w:pPrChange w:id="798"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799" w:author="Faroxiddin Dadaxanov" w:date="2024-05-22T12:23:00Z">
            <w:rPr>
              <w:rFonts w:eastAsia="Times New Roman" w:cs="Times New Roman"/>
              <w:b/>
              <w:szCs w:val="28"/>
              <w:lang w:val="uz-Cyrl-UZ" w:eastAsia="ru-RU"/>
            </w:rPr>
          </w:rPrChange>
        </w:rPr>
        <w:t>Сувсизлантирилган озиқ-овқат маҳсулотлари</w:t>
      </w:r>
      <w:r w:rsidR="001172F6" w:rsidRPr="00632AE5">
        <w:rPr>
          <w:rFonts w:asciiTheme="minorHAnsi" w:eastAsia="Times New Roman" w:hAnsiTheme="minorHAnsi" w:cstheme="minorHAnsi"/>
          <w:b/>
          <w:szCs w:val="28"/>
          <w:lang w:val="uz-Cyrl-UZ" w:eastAsia="ru-RU"/>
          <w:rPrChange w:id="800" w:author="Faroxiddin Dadaxanov" w:date="2024-05-22T12:23:00Z">
            <w:rPr>
              <w:rFonts w:eastAsia="Times New Roman" w:cs="Times New Roman"/>
              <w:b/>
              <w:szCs w:val="28"/>
              <w:lang w:val="uz-Cyrl-UZ" w:eastAsia="ru-RU"/>
            </w:rPr>
          </w:rPrChange>
        </w:rPr>
        <w:t xml:space="preserve"> </w:t>
      </w:r>
      <w:r w:rsidRPr="00632AE5">
        <w:rPr>
          <w:rFonts w:asciiTheme="minorHAnsi" w:eastAsia="Times New Roman" w:hAnsiTheme="minorHAnsi" w:cstheme="minorHAnsi"/>
          <w:szCs w:val="28"/>
          <w:lang w:val="uz-Cyrl-UZ" w:eastAsia="ru-RU"/>
          <w:rPrChange w:id="801" w:author="Faroxiddin Dadaxanov" w:date="2024-05-22T12:23:00Z">
            <w:rPr>
              <w:rFonts w:eastAsia="Times New Roman" w:cs="Times New Roman"/>
              <w:szCs w:val="28"/>
              <w:lang w:val="uz-Cyrl-UZ" w:eastAsia="ru-RU"/>
            </w:rPr>
          </w:rPrChange>
        </w:rPr>
        <w:t>-</w:t>
      </w:r>
      <w:r w:rsidRPr="00632AE5">
        <w:rPr>
          <w:rFonts w:asciiTheme="minorHAnsi" w:hAnsiTheme="minorHAnsi" w:cstheme="minorHAnsi"/>
          <w:szCs w:val="28"/>
          <w:lang w:val="uz-Cyrl-UZ"/>
          <w:rPrChange w:id="802"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803" w:author="Faroxiddin Dadaxanov" w:date="2024-05-22T12:23:00Z">
            <w:rPr>
              <w:rFonts w:eastAsia="Times New Roman" w:cs="Times New Roman"/>
              <w:szCs w:val="28"/>
              <w:lang w:val="uz-Cyrl-UZ" w:eastAsia="ru-RU"/>
            </w:rPr>
          </w:rPrChange>
        </w:rPr>
        <w:t>озиқ-овқат маҳсулотлари</w:t>
      </w:r>
      <w:ins w:id="804" w:author="Пользователь" w:date="2023-05-05T10:50:00Z">
        <w:r w:rsidR="001D57C2" w:rsidRPr="00632AE5">
          <w:rPr>
            <w:rFonts w:asciiTheme="minorHAnsi" w:eastAsia="Times New Roman" w:hAnsiTheme="minorHAnsi" w:cstheme="minorHAnsi"/>
            <w:szCs w:val="28"/>
            <w:lang w:val="uz-Cyrl-UZ" w:eastAsia="ru-RU"/>
            <w:rPrChange w:id="805" w:author="Faroxiddin Dadaxanov" w:date="2024-05-22T12:23:00Z">
              <w:rPr>
                <w:rFonts w:asciiTheme="minorHAnsi" w:eastAsia="Times New Roman" w:hAnsiTheme="minorHAnsi" w:cstheme="minorHAnsi"/>
                <w:szCs w:val="28"/>
                <w:lang w:val="uz-Cyrl-UZ" w:eastAsia="ru-RU"/>
              </w:rPr>
            </w:rPrChange>
          </w:rPr>
          <w:t xml:space="preserve"> таркибидан</w:t>
        </w:r>
      </w:ins>
      <w:r w:rsidRPr="00632AE5">
        <w:rPr>
          <w:rFonts w:eastAsia="Times New Roman" w:cs="Times New Roman"/>
          <w:szCs w:val="28"/>
          <w:lang w:val="uz-Cyrl-UZ" w:eastAsia="ru-RU"/>
          <w:rPrChange w:id="806" w:author="Faroxiddin Dadaxanov" w:date="2024-05-22T12:23:00Z">
            <w:rPr>
              <w:rFonts w:eastAsia="Times New Roman" w:cs="Times New Roman"/>
              <w:szCs w:val="28"/>
              <w:lang w:val="uz-Cyrl-UZ" w:eastAsia="ru-RU"/>
            </w:rPr>
          </w:rPrChange>
        </w:rPr>
        <w:t xml:space="preserve">, унда </w:t>
      </w:r>
      <w:r w:rsidRPr="00632AE5">
        <w:rPr>
          <w:rFonts w:asciiTheme="minorHAnsi" w:eastAsia="Times New Roman" w:hAnsiTheme="minorHAnsi" w:cstheme="minorHAnsi"/>
          <w:szCs w:val="28"/>
          <w:lang w:val="uz-Cyrl-UZ" w:eastAsia="ru-RU"/>
          <w:rPrChange w:id="807" w:author="Faroxiddin Dadaxanov" w:date="2024-05-22T12:23:00Z">
            <w:rPr>
              <w:rFonts w:eastAsia="Times New Roman" w:cs="Times New Roman"/>
              <w:szCs w:val="28"/>
              <w:lang w:val="uz-Cyrl-UZ" w:eastAsia="ru-RU"/>
            </w:rPr>
          </w:rPrChange>
        </w:rPr>
        <w:t>дастлаб мавжуд бўлган сув бутунлай ёки қисман олиб ташланган;</w:t>
      </w:r>
    </w:p>
    <w:p w14:paraId="3AE642C4" w14:textId="2981C398"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808" w:author="Faroxiddin Dadaxanov" w:date="2024-05-22T12:23:00Z">
            <w:rPr>
              <w:rFonts w:eastAsia="Times New Roman" w:cs="Times New Roman"/>
              <w:b/>
              <w:bCs/>
              <w:szCs w:val="28"/>
              <w:lang w:val="uz-Cyrl-UZ"/>
            </w:rPr>
          </w:rPrChange>
        </w:rPr>
        <w:pPrChange w:id="809"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810" w:author="Faroxiddin Dadaxanov" w:date="2024-05-22T12:23:00Z">
            <w:rPr>
              <w:rFonts w:cs="Times New Roman"/>
              <w:b/>
              <w:bCs/>
              <w:szCs w:val="28"/>
              <w:lang w:val="uz-Cyrl-UZ"/>
            </w:rPr>
          </w:rPrChange>
        </w:rPr>
        <w:lastRenderedPageBreak/>
        <w:t>сут маҳсулотлари</w:t>
      </w:r>
      <w:r w:rsidRPr="00632AE5">
        <w:rPr>
          <w:rFonts w:asciiTheme="minorHAnsi" w:hAnsiTheme="minorHAnsi" w:cstheme="minorHAnsi"/>
          <w:szCs w:val="28"/>
          <w:lang w:val="uz-Cyrl-UZ"/>
          <w:rPrChange w:id="811" w:author="Faroxiddin Dadaxanov" w:date="2024-05-22T12:23:00Z">
            <w:rPr>
              <w:rFonts w:cs="Times New Roman"/>
              <w:szCs w:val="28"/>
              <w:lang w:val="uz-Cyrl-UZ"/>
            </w:rPr>
          </w:rPrChange>
        </w:rPr>
        <w:t xml:space="preserve"> – сут маҳсулотини ўз ичига олган сутни қайта ишлаш маҳсулотлари, сут асосли маҳсулот, сут таркибли маҳсулот, сут таркибли сут ёғи ўрнини босувчи ё</w:t>
      </w:r>
      <w:r w:rsidR="001172F6" w:rsidRPr="00632AE5">
        <w:rPr>
          <w:rFonts w:asciiTheme="minorHAnsi" w:hAnsiTheme="minorHAnsi" w:cstheme="minorHAnsi"/>
          <w:szCs w:val="28"/>
          <w:lang w:val="uz-Cyrl-UZ"/>
          <w:rPrChange w:id="812" w:author="Faroxiddin Dadaxanov" w:date="2024-05-22T12:23:00Z">
            <w:rPr>
              <w:rFonts w:cs="Times New Roman"/>
              <w:szCs w:val="28"/>
              <w:lang w:val="uz-Cyrl-UZ"/>
            </w:rPr>
          </w:rPrChange>
        </w:rPr>
        <w:t>ғ</w:t>
      </w:r>
      <w:r w:rsidRPr="00632AE5">
        <w:rPr>
          <w:rFonts w:asciiTheme="minorHAnsi" w:hAnsiTheme="minorHAnsi" w:cstheme="minorHAnsi"/>
          <w:szCs w:val="28"/>
          <w:lang w:val="uz-Cyrl-UZ"/>
          <w:rPrChange w:id="813" w:author="Faroxiddin Dadaxanov" w:date="2024-05-22T12:23:00Z">
            <w:rPr>
              <w:rFonts w:cs="Times New Roman"/>
              <w:szCs w:val="28"/>
              <w:lang w:val="uz-Cyrl-UZ"/>
            </w:rPr>
          </w:rPrChange>
        </w:rPr>
        <w:t>ли маҳсулот, сутни қайта ишлаш ён маҳсулоти, сут асосли болалар овқатлари, мослаштирилган ёки қисман мослаштирилган дастлабки ёки кейинги сут аралашмалари (шу жумладан қуруқ), қуруқ нордон сут аралашмалари, ёш болаларни ози</w:t>
      </w:r>
      <w:r w:rsidR="001172F6" w:rsidRPr="00632AE5">
        <w:rPr>
          <w:rFonts w:asciiTheme="minorHAnsi" w:hAnsiTheme="minorHAnsi" w:cstheme="minorHAnsi"/>
          <w:szCs w:val="28"/>
          <w:lang w:val="uz-Cyrl-UZ"/>
          <w:rPrChange w:id="814"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815" w:author="Faroxiddin Dadaxanov" w:date="2024-05-22T12:23:00Z">
            <w:rPr>
              <w:rFonts w:cs="Times New Roman"/>
              <w:szCs w:val="28"/>
              <w:lang w:val="uz-Cyrl-UZ"/>
            </w:rPr>
          </w:rPrChange>
        </w:rPr>
        <w:t>лантириш учун сутли ичимликлар</w:t>
      </w:r>
      <w:r w:rsidR="001172F6" w:rsidRPr="00632AE5">
        <w:rPr>
          <w:rFonts w:asciiTheme="minorHAnsi" w:hAnsiTheme="minorHAnsi" w:cstheme="minorHAnsi"/>
          <w:szCs w:val="28"/>
          <w:lang w:val="uz-Cyrl-UZ"/>
          <w:rPrChange w:id="816" w:author="Faroxiddin Dadaxanov" w:date="2024-05-22T12:23:00Z">
            <w:rPr>
              <w:rFonts w:cs="Times New Roman"/>
              <w:szCs w:val="28"/>
              <w:lang w:val="uz-Cyrl-UZ"/>
            </w:rPr>
          </w:rPrChange>
        </w:rPr>
        <w:br/>
      </w:r>
      <w:r w:rsidRPr="00632AE5">
        <w:rPr>
          <w:rFonts w:asciiTheme="minorHAnsi" w:hAnsiTheme="minorHAnsi" w:cstheme="minorHAnsi"/>
          <w:szCs w:val="28"/>
          <w:lang w:val="uz-Cyrl-UZ"/>
          <w:rPrChange w:id="817" w:author="Faroxiddin Dadaxanov" w:date="2024-05-22T12:23:00Z">
            <w:rPr>
              <w:rFonts w:cs="Times New Roman"/>
              <w:szCs w:val="28"/>
              <w:lang w:val="uz-Cyrl-UZ"/>
            </w:rPr>
          </w:rPrChange>
        </w:rPr>
        <w:t>(шу жумладан қуруқ), ёш болаларни ози</w:t>
      </w:r>
      <w:r w:rsidR="001172F6" w:rsidRPr="00632AE5">
        <w:rPr>
          <w:rFonts w:asciiTheme="minorHAnsi" w:hAnsiTheme="minorHAnsi" w:cstheme="minorHAnsi"/>
          <w:szCs w:val="28"/>
          <w:lang w:val="uz-Cyrl-UZ"/>
          <w:rPrChange w:id="818"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819" w:author="Faroxiddin Dadaxanov" w:date="2024-05-22T12:23:00Z">
            <w:rPr>
              <w:rFonts w:cs="Times New Roman"/>
              <w:szCs w:val="28"/>
              <w:lang w:val="uz-Cyrl-UZ"/>
            </w:rPr>
          </w:rPrChange>
        </w:rPr>
        <w:t xml:space="preserve">лантириш учун тайёр сутли бўтқалар ва қуруқ сутли бўтқалар (уй шароитида ичимлик суви билан тайёр </w:t>
      </w:r>
      <w:r w:rsidR="001172F6" w:rsidRPr="00632AE5">
        <w:rPr>
          <w:rFonts w:asciiTheme="minorHAnsi" w:hAnsiTheme="minorHAnsi" w:cstheme="minorHAnsi"/>
          <w:szCs w:val="28"/>
          <w:lang w:val="uz-Cyrl-UZ"/>
          <w:rPrChange w:id="820"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821" w:author="Faroxiddin Dadaxanov" w:date="2024-05-22T12:23:00Z">
            <w:rPr>
              <w:rFonts w:cs="Times New Roman"/>
              <w:szCs w:val="28"/>
              <w:lang w:val="uz-Cyrl-UZ"/>
            </w:rPr>
          </w:rPrChange>
        </w:rPr>
        <w:t>олга келгунча қайта тикланадиган);</w:t>
      </w:r>
    </w:p>
    <w:p w14:paraId="2E9C396A" w14:textId="037F9FD1" w:rsidR="005F6605" w:rsidRPr="00632AE5" w:rsidRDefault="005F6605">
      <w:pPr>
        <w:spacing w:before="80" w:after="80"/>
        <w:ind w:firstLine="709"/>
        <w:contextualSpacing/>
        <w:jc w:val="both"/>
        <w:rPr>
          <w:rFonts w:asciiTheme="minorHAnsi" w:eastAsia="Times New Roman" w:hAnsiTheme="minorHAnsi" w:cstheme="minorHAnsi"/>
          <w:b/>
          <w:bCs/>
          <w:szCs w:val="28"/>
          <w:lang w:val="uz-Cyrl-UZ"/>
          <w:rPrChange w:id="822" w:author="Faroxiddin Dadaxanov" w:date="2024-05-22T12:23:00Z">
            <w:rPr>
              <w:rFonts w:eastAsia="Times New Roman" w:cs="Times New Roman"/>
              <w:b/>
              <w:bCs/>
              <w:szCs w:val="28"/>
              <w:lang w:val="uz-Cyrl-UZ"/>
            </w:rPr>
          </w:rPrChange>
        </w:rPr>
        <w:pPrChange w:id="823"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824" w:author="Faroxiddin Dadaxanov" w:date="2024-05-22T12:23:00Z">
            <w:rPr>
              <w:rFonts w:cs="Times New Roman"/>
              <w:b/>
              <w:bCs/>
              <w:szCs w:val="28"/>
              <w:highlight w:val="yellow"/>
              <w:lang w:val="uz-Cyrl-UZ"/>
            </w:rPr>
          </w:rPrChange>
        </w:rPr>
        <w:t>сутсиз компонентлар</w:t>
      </w:r>
      <w:r w:rsidRPr="00632AE5">
        <w:rPr>
          <w:rFonts w:asciiTheme="minorHAnsi" w:hAnsiTheme="minorHAnsi" w:cstheme="minorHAnsi"/>
          <w:szCs w:val="28"/>
          <w:lang w:val="uz-Cyrl-UZ"/>
          <w:rPrChange w:id="825" w:author="Faroxiddin Dadaxanov" w:date="2024-05-22T12:23:00Z">
            <w:rPr>
              <w:rFonts w:cs="Times New Roman"/>
              <w:szCs w:val="28"/>
              <w:highlight w:val="yellow"/>
              <w:lang w:val="uz-Cyrl-UZ"/>
            </w:rPr>
          </w:rPrChange>
        </w:rPr>
        <w:t xml:space="preserve"> – ози</w:t>
      </w:r>
      <w:r w:rsidR="001172F6" w:rsidRPr="00632AE5">
        <w:rPr>
          <w:rFonts w:asciiTheme="minorHAnsi" w:hAnsiTheme="minorHAnsi" w:cstheme="minorHAnsi"/>
          <w:szCs w:val="28"/>
          <w:lang w:val="uz-Cyrl-UZ"/>
          <w:rPrChange w:id="826" w:author="Faroxiddin Dadaxanov" w:date="2024-05-22T12:23:00Z">
            <w:rPr>
              <w:rFonts w:cs="Times New Roman"/>
              <w:szCs w:val="28"/>
              <w:highlight w:val="yellow"/>
              <w:lang w:val="uz-Cyrl-UZ"/>
            </w:rPr>
          </w:rPrChange>
        </w:rPr>
        <w:t>қ</w:t>
      </w:r>
      <w:r w:rsidRPr="00632AE5">
        <w:rPr>
          <w:rFonts w:asciiTheme="minorHAnsi" w:hAnsiTheme="minorHAnsi" w:cstheme="minorHAnsi"/>
          <w:szCs w:val="28"/>
          <w:lang w:val="uz-Cyrl-UZ"/>
          <w:rPrChange w:id="827" w:author="Faroxiddin Dadaxanov" w:date="2024-05-22T12:23:00Z">
            <w:rPr>
              <w:rFonts w:cs="Times New Roman"/>
              <w:szCs w:val="28"/>
              <w:highlight w:val="yellow"/>
              <w:lang w:val="uz-Cyrl-UZ"/>
            </w:rPr>
          </w:rPrChange>
        </w:rPr>
        <w:t>-ов</w:t>
      </w:r>
      <w:r w:rsidR="001172F6" w:rsidRPr="00632AE5">
        <w:rPr>
          <w:rFonts w:asciiTheme="minorHAnsi" w:hAnsiTheme="minorHAnsi" w:cstheme="minorHAnsi"/>
          <w:szCs w:val="28"/>
          <w:lang w:val="uz-Cyrl-UZ"/>
          <w:rPrChange w:id="828" w:author="Faroxiddin Dadaxanov" w:date="2024-05-22T12:23:00Z">
            <w:rPr>
              <w:rFonts w:cs="Times New Roman"/>
              <w:szCs w:val="28"/>
              <w:highlight w:val="yellow"/>
              <w:lang w:val="uz-Cyrl-UZ"/>
            </w:rPr>
          </w:rPrChange>
        </w:rPr>
        <w:t>қ</w:t>
      </w:r>
      <w:r w:rsidRPr="00632AE5">
        <w:rPr>
          <w:rFonts w:asciiTheme="minorHAnsi" w:hAnsiTheme="minorHAnsi" w:cstheme="minorHAnsi"/>
          <w:szCs w:val="28"/>
          <w:lang w:val="uz-Cyrl-UZ"/>
          <w:rPrChange w:id="829" w:author="Faroxiddin Dadaxanov" w:date="2024-05-22T12:23:00Z">
            <w:rPr>
              <w:rFonts w:cs="Times New Roman"/>
              <w:szCs w:val="28"/>
              <w:highlight w:val="yellow"/>
              <w:lang w:val="uz-Cyrl-UZ"/>
            </w:rPr>
          </w:rPrChange>
        </w:rPr>
        <w:t>ат ма</w:t>
      </w:r>
      <w:r w:rsidR="001172F6" w:rsidRPr="00632AE5">
        <w:rPr>
          <w:rFonts w:asciiTheme="minorHAnsi" w:hAnsiTheme="minorHAnsi" w:cstheme="minorHAnsi"/>
          <w:szCs w:val="28"/>
          <w:lang w:val="uz-Cyrl-UZ"/>
          <w:rPrChange w:id="830" w:author="Faroxiddin Dadaxanov" w:date="2024-05-22T12:23:00Z">
            <w:rPr>
              <w:rFonts w:cs="Times New Roman"/>
              <w:szCs w:val="28"/>
              <w:highlight w:val="yellow"/>
              <w:lang w:val="uz-Cyrl-UZ"/>
            </w:rPr>
          </w:rPrChange>
        </w:rPr>
        <w:t>ҳ</w:t>
      </w:r>
      <w:r w:rsidRPr="00632AE5">
        <w:rPr>
          <w:rFonts w:asciiTheme="minorHAnsi" w:hAnsiTheme="minorHAnsi" w:cstheme="minorHAnsi"/>
          <w:szCs w:val="28"/>
          <w:lang w:val="uz-Cyrl-UZ"/>
          <w:rPrChange w:id="831" w:author="Faroxiddin Dadaxanov" w:date="2024-05-22T12:23:00Z">
            <w:rPr>
              <w:rFonts w:cs="Times New Roman"/>
              <w:szCs w:val="28"/>
              <w:highlight w:val="yellow"/>
              <w:lang w:val="uz-Cyrl-UZ"/>
            </w:rPr>
          </w:rPrChange>
        </w:rPr>
        <w:t>сулоти, улар сутни қайта ишлаш маҳсулотларига ёки озиқ-овқат қўшимчаларига ёки витаминларга ёки микро ва макроэлементларга, ёки оқсиллар, ёки ёғлар ёки келиб чи</w:t>
      </w:r>
      <w:r w:rsidR="001172F6" w:rsidRPr="00632AE5">
        <w:rPr>
          <w:rFonts w:asciiTheme="minorHAnsi" w:hAnsiTheme="minorHAnsi" w:cstheme="minorHAnsi"/>
          <w:szCs w:val="28"/>
          <w:lang w:val="uz-Cyrl-UZ"/>
          <w:rPrChange w:id="832" w:author="Faroxiddin Dadaxanov" w:date="2024-05-22T12:23:00Z">
            <w:rPr>
              <w:rFonts w:cs="Times New Roman"/>
              <w:szCs w:val="28"/>
              <w:highlight w:val="yellow"/>
              <w:lang w:val="uz-Cyrl-UZ"/>
            </w:rPr>
          </w:rPrChange>
        </w:rPr>
        <w:t>қ</w:t>
      </w:r>
      <w:r w:rsidRPr="00632AE5">
        <w:rPr>
          <w:rFonts w:asciiTheme="minorHAnsi" w:hAnsiTheme="minorHAnsi" w:cstheme="minorHAnsi"/>
          <w:szCs w:val="28"/>
          <w:lang w:val="uz-Cyrl-UZ"/>
          <w:rPrChange w:id="833" w:author="Faroxiddin Dadaxanov" w:date="2024-05-22T12:23:00Z">
            <w:rPr>
              <w:rFonts w:cs="Times New Roman"/>
              <w:szCs w:val="28"/>
              <w:highlight w:val="yellow"/>
              <w:lang w:val="uz-Cyrl-UZ"/>
            </w:rPr>
          </w:rPrChange>
        </w:rPr>
        <w:t>иши сут бўлмаган углеводларга қўшилади;</w:t>
      </w:r>
    </w:p>
    <w:p w14:paraId="3A5353AD" w14:textId="06EC2F53" w:rsidR="005F6605" w:rsidRPr="00632AE5" w:rsidRDefault="005F6605">
      <w:pPr>
        <w:spacing w:before="80" w:after="80"/>
        <w:ind w:firstLine="709"/>
        <w:contextualSpacing/>
        <w:jc w:val="both"/>
        <w:rPr>
          <w:rFonts w:asciiTheme="minorHAnsi" w:hAnsiTheme="minorHAnsi" w:cstheme="minorHAnsi"/>
          <w:b/>
          <w:bCs/>
          <w:szCs w:val="28"/>
          <w:lang w:val="uz-Cyrl-UZ"/>
          <w:rPrChange w:id="834" w:author="Faroxiddin Dadaxanov" w:date="2024-05-22T12:23:00Z">
            <w:rPr>
              <w:rFonts w:cs="Times New Roman"/>
              <w:b/>
              <w:bCs/>
              <w:szCs w:val="28"/>
              <w:lang w:val="uz-Cyrl-UZ"/>
            </w:rPr>
          </w:rPrChange>
        </w:rPr>
        <w:pPrChange w:id="835"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836" w:author="Faroxiddin Dadaxanov" w:date="2024-05-22T12:23:00Z">
            <w:rPr>
              <w:rFonts w:cs="Times New Roman"/>
              <w:b/>
              <w:bCs/>
              <w:szCs w:val="28"/>
              <w:lang w:val="uz-Cyrl-UZ"/>
            </w:rPr>
          </w:rPrChange>
        </w:rPr>
        <w:t>сутни қайта ишлаш маҳсулотлари тўлиқ ёки қисман оқсил гидролизатлари асосида</w:t>
      </w:r>
      <w:r w:rsidR="00F57471" w:rsidRPr="00632AE5">
        <w:rPr>
          <w:rFonts w:asciiTheme="minorHAnsi" w:hAnsiTheme="minorHAnsi" w:cstheme="minorHAnsi"/>
          <w:szCs w:val="28"/>
          <w:lang w:val="uz-Cyrl-UZ"/>
          <w:rPrChange w:id="837" w:author="Faroxiddin Dadaxanov" w:date="2024-05-22T12:23:00Z">
            <w:rPr>
              <w:rFonts w:cs="Times New Roman"/>
              <w:szCs w:val="28"/>
              <w:lang w:val="uz-Cyrl-UZ"/>
            </w:rPr>
          </w:rPrChange>
        </w:rPr>
        <w:t xml:space="preserve"> - сут маҳ</w:t>
      </w:r>
      <w:r w:rsidRPr="00632AE5">
        <w:rPr>
          <w:rFonts w:asciiTheme="minorHAnsi" w:hAnsiTheme="minorHAnsi" w:cstheme="minorHAnsi"/>
          <w:szCs w:val="28"/>
          <w:lang w:val="uz-Cyrl-UZ"/>
          <w:rPrChange w:id="838" w:author="Faroxiddin Dadaxanov" w:date="2024-05-22T12:23:00Z">
            <w:rPr>
              <w:rFonts w:cs="Times New Roman"/>
              <w:szCs w:val="28"/>
              <w:lang w:val="uz-Cyrl-UZ"/>
            </w:rPr>
          </w:rPrChange>
        </w:rPr>
        <w:t>сулоти, тўлиқ ёки қисман гидролизланган сигир сути оқсилидан ишлаб чиқарилган;</w:t>
      </w:r>
    </w:p>
    <w:p w14:paraId="29BDE838" w14:textId="78386D27" w:rsidR="005F6605" w:rsidRPr="00632AE5" w:rsidRDefault="005F6605">
      <w:pPr>
        <w:spacing w:before="80" w:after="80"/>
        <w:ind w:firstLine="709"/>
        <w:contextualSpacing/>
        <w:jc w:val="both"/>
        <w:rPr>
          <w:rFonts w:asciiTheme="minorHAnsi" w:hAnsiTheme="minorHAnsi" w:cstheme="minorHAnsi"/>
          <w:b/>
          <w:bCs/>
          <w:szCs w:val="28"/>
          <w:lang w:val="uz-Cyrl-UZ"/>
          <w:rPrChange w:id="839" w:author="Faroxiddin Dadaxanov" w:date="2024-05-22T12:23:00Z">
            <w:rPr>
              <w:rFonts w:cs="Times New Roman"/>
              <w:b/>
              <w:bCs/>
              <w:szCs w:val="28"/>
              <w:lang w:val="uz-Cyrl-UZ"/>
            </w:rPr>
          </w:rPrChange>
        </w:rPr>
        <w:pPrChange w:id="840"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841" w:author="Faroxiddin Dadaxanov" w:date="2024-05-22T12:23:00Z">
            <w:rPr>
              <w:rFonts w:cs="Times New Roman"/>
              <w:b/>
              <w:bCs/>
              <w:szCs w:val="28"/>
              <w:lang w:val="uz-Cyrl-UZ"/>
            </w:rPr>
          </w:rPrChange>
        </w:rPr>
        <w:t>сут асосидаги болалар озуқа маҳсулотлари</w:t>
      </w:r>
      <w:r w:rsidRPr="00632AE5">
        <w:rPr>
          <w:rFonts w:asciiTheme="minorHAnsi" w:hAnsiTheme="minorHAnsi" w:cstheme="minorHAnsi"/>
          <w:szCs w:val="28"/>
          <w:lang w:val="uz-Cyrl-UZ"/>
          <w:rPrChange w:id="842" w:author="Faroxiddin Dadaxanov" w:date="2024-05-22T12:23:00Z">
            <w:rPr>
              <w:rFonts w:cs="Times New Roman"/>
              <w:szCs w:val="28"/>
              <w:lang w:val="uz-Cyrl-UZ"/>
            </w:rPr>
          </w:rPrChange>
        </w:rPr>
        <w:t xml:space="preserve"> – болалар учун ози</w:t>
      </w:r>
      <w:r w:rsidR="00F57471" w:rsidRPr="00632AE5">
        <w:rPr>
          <w:rFonts w:asciiTheme="minorHAnsi" w:hAnsiTheme="minorHAnsi" w:cstheme="minorHAnsi"/>
          <w:szCs w:val="28"/>
          <w:lang w:val="uz-Cyrl-UZ"/>
          <w:rPrChange w:id="843"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844" w:author="Faroxiddin Dadaxanov" w:date="2024-05-22T12:23:00Z">
            <w:rPr>
              <w:rFonts w:cs="Times New Roman"/>
              <w:szCs w:val="28"/>
              <w:lang w:val="uz-Cyrl-UZ"/>
            </w:rPr>
          </w:rPrChange>
        </w:rPr>
        <w:t xml:space="preserve"> ов</w:t>
      </w:r>
      <w:r w:rsidR="00F57471" w:rsidRPr="00632AE5">
        <w:rPr>
          <w:rFonts w:asciiTheme="minorHAnsi" w:hAnsiTheme="minorHAnsi" w:cstheme="minorHAnsi"/>
          <w:szCs w:val="28"/>
          <w:lang w:val="uz-Cyrl-UZ"/>
          <w:rPrChange w:id="845"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846" w:author="Faroxiddin Dadaxanov" w:date="2024-05-22T12:23:00Z">
            <w:rPr>
              <w:rFonts w:cs="Times New Roman"/>
              <w:szCs w:val="28"/>
              <w:lang w:val="uz-Cyrl-UZ"/>
            </w:rPr>
          </w:rPrChange>
        </w:rPr>
        <w:t>ат ма</w:t>
      </w:r>
      <w:r w:rsidR="00F57471" w:rsidRPr="00632AE5">
        <w:rPr>
          <w:rFonts w:asciiTheme="minorHAnsi" w:hAnsiTheme="minorHAnsi" w:cstheme="minorHAnsi"/>
          <w:szCs w:val="28"/>
          <w:lang w:val="uz-Cyrl-UZ"/>
          <w:rPrChange w:id="847"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848" w:author="Faroxiddin Dadaxanov" w:date="2024-05-22T12:23:00Z">
            <w:rPr>
              <w:rFonts w:cs="Times New Roman"/>
              <w:szCs w:val="28"/>
              <w:lang w:val="uz-Cyrl-UZ"/>
            </w:rPr>
          </w:rPrChange>
        </w:rPr>
        <w:t>сулотлари (қуруқ ва суюқ сут аралашмалари, сутли ичимликлар ва сутли бўтқалар бундан мустасно) қишлоқ хўжалиги ҳайвонлари сутидан тайёрланган сутни қайта ишлаш маҳсулотлари қўшиб ва (ёки) қўшмасдан</w:t>
      </w:r>
      <w:r w:rsidR="00F57471" w:rsidRPr="00632AE5">
        <w:rPr>
          <w:rFonts w:asciiTheme="minorHAnsi" w:hAnsiTheme="minorHAnsi" w:cstheme="minorHAnsi"/>
          <w:szCs w:val="28"/>
          <w:lang w:val="uz-Cyrl-UZ"/>
          <w:rPrChange w:id="849" w:author="Faroxiddin Dadaxanov" w:date="2024-05-22T12:23:00Z">
            <w:rPr>
              <w:rFonts w:cs="Times New Roman"/>
              <w:szCs w:val="28"/>
              <w:lang w:val="uz-Cyrl-UZ"/>
            </w:rPr>
          </w:rPrChange>
        </w:rPr>
        <w:br/>
      </w:r>
      <w:r w:rsidRPr="00632AE5">
        <w:rPr>
          <w:rFonts w:asciiTheme="minorHAnsi" w:hAnsiTheme="minorHAnsi" w:cstheme="minorHAnsi"/>
          <w:szCs w:val="28"/>
          <w:lang w:val="uz-Cyrl-UZ"/>
          <w:rPrChange w:id="850" w:author="Faroxiddin Dadaxanov" w:date="2024-05-22T12:23:00Z">
            <w:rPr>
              <w:rFonts w:cs="Times New Roman"/>
              <w:szCs w:val="28"/>
              <w:lang w:val="uz-Cyrl-UZ"/>
            </w:rPr>
          </w:rPrChange>
        </w:rPr>
        <w:t>ва (ёки) сут таркибий қисмлари, шунингдек, тайёр маҳсулотнинг умумий вазнининг 50 фоизидан кўп бўлмаган миқдорда сутсиз таркибий қисмлар қўшиб ёки қўшмасдан тайёрланган;</w:t>
      </w:r>
    </w:p>
    <w:p w14:paraId="7582740C" w14:textId="4A8DE936" w:rsidR="005F6605" w:rsidRPr="00632AE5" w:rsidRDefault="005F6605">
      <w:pPr>
        <w:spacing w:before="80" w:after="80"/>
        <w:ind w:firstLine="709"/>
        <w:contextualSpacing/>
        <w:jc w:val="both"/>
        <w:rPr>
          <w:rFonts w:asciiTheme="minorHAnsi" w:hAnsiTheme="minorHAnsi" w:cstheme="minorHAnsi"/>
          <w:b/>
          <w:bCs/>
          <w:szCs w:val="28"/>
          <w:lang w:val="uz-Cyrl-UZ"/>
          <w:rPrChange w:id="851" w:author="Faroxiddin Dadaxanov" w:date="2024-05-22T12:23:00Z">
            <w:rPr>
              <w:rFonts w:cs="Times New Roman"/>
              <w:b/>
              <w:bCs/>
              <w:szCs w:val="28"/>
              <w:lang w:val="uz-Cyrl-UZ"/>
            </w:rPr>
          </w:rPrChange>
        </w:rPr>
        <w:pPrChange w:id="852" w:author="Пользователь" w:date="2023-05-05T09:54:00Z">
          <w:pPr>
            <w:spacing w:before="80" w:after="0"/>
            <w:ind w:firstLine="709"/>
            <w:contextualSpacing/>
            <w:jc w:val="both"/>
          </w:pPr>
        </w:pPrChange>
      </w:pPr>
      <w:del w:id="853" w:author="Пользователь" w:date="2023-05-05T10:00:00Z">
        <w:r w:rsidRPr="00632AE5" w:rsidDel="000478EE">
          <w:rPr>
            <w:rFonts w:asciiTheme="minorHAnsi" w:eastAsia="Times New Roman" w:hAnsiTheme="minorHAnsi" w:cstheme="minorHAnsi"/>
            <w:b/>
            <w:szCs w:val="28"/>
            <w:lang w:val="uz-Cyrl-UZ" w:eastAsia="ru-RU"/>
            <w:rPrChange w:id="854" w:author="Faroxiddin Dadaxanov" w:date="2024-05-22T12:23:00Z">
              <w:rPr>
                <w:rFonts w:eastAsia="Times New Roman" w:cs="Times New Roman"/>
                <w:b/>
                <w:szCs w:val="28"/>
                <w:lang w:val="uz-Cyrl-UZ" w:eastAsia="ru-RU"/>
              </w:rPr>
            </w:rPrChange>
          </w:rPr>
          <w:delText>Хайвон</w:delText>
        </w:r>
      </w:del>
      <w:ins w:id="855" w:author="Пользователь" w:date="2023-05-05T10:00:00Z">
        <w:r w:rsidR="000478EE" w:rsidRPr="00632AE5">
          <w:rPr>
            <w:rFonts w:asciiTheme="minorHAnsi" w:eastAsia="Times New Roman" w:hAnsiTheme="minorHAnsi" w:cstheme="minorHAnsi"/>
            <w:b/>
            <w:szCs w:val="28"/>
            <w:lang w:val="uz-Cyrl-UZ" w:eastAsia="ru-RU"/>
            <w:rPrChange w:id="856" w:author="Faroxiddin Dadaxanov" w:date="2024-05-22T12:23:00Z">
              <w:rPr>
                <w:rFonts w:asciiTheme="minorHAnsi" w:eastAsia="Times New Roman" w:hAnsiTheme="minorHAnsi" w:cstheme="minorHAnsi"/>
                <w:b/>
                <w:szCs w:val="28"/>
                <w:lang w:val="uz-Cyrl-UZ" w:eastAsia="ru-RU"/>
              </w:rPr>
            </w:rPrChange>
          </w:rPr>
          <w:t>Ҳайвон</w:t>
        </w:r>
      </w:ins>
      <w:r w:rsidRPr="00632AE5">
        <w:rPr>
          <w:rFonts w:asciiTheme="minorHAnsi" w:eastAsia="Times New Roman" w:hAnsiTheme="minorHAnsi" w:cstheme="minorHAnsi"/>
          <w:b/>
          <w:szCs w:val="28"/>
          <w:lang w:val="uz-Cyrl-UZ" w:eastAsia="ru-RU"/>
          <w:rPrChange w:id="857" w:author="Faroxiddin Dadaxanov" w:date="2024-05-22T12:23:00Z">
            <w:rPr>
              <w:rFonts w:eastAsia="Times New Roman" w:cs="Times New Roman"/>
              <w:b/>
              <w:szCs w:val="28"/>
              <w:lang w:val="uz-Cyrl-UZ" w:eastAsia="ru-RU"/>
            </w:rPr>
          </w:rPrChange>
        </w:rPr>
        <w:t>от олами</w:t>
      </w:r>
      <w:ins w:id="858" w:author="Пользователь" w:date="2023-05-05T15:50:00Z">
        <w:r w:rsidR="003F5CE6" w:rsidRPr="00632AE5">
          <w:rPr>
            <w:rFonts w:asciiTheme="minorHAnsi" w:eastAsia="Times New Roman" w:hAnsiTheme="minorHAnsi" w:cstheme="minorHAnsi"/>
            <w:b/>
            <w:szCs w:val="28"/>
            <w:lang w:val="uz-Cyrl-UZ" w:eastAsia="ru-RU"/>
            <w:rPrChange w:id="859" w:author="Faroxiddin Dadaxanov" w:date="2024-05-22T12:23:00Z">
              <w:rPr>
                <w:rFonts w:asciiTheme="minorHAnsi" w:eastAsia="Times New Roman" w:hAnsiTheme="minorHAnsi" w:cstheme="minorHAnsi"/>
                <w:b/>
                <w:szCs w:val="28"/>
                <w:lang w:val="uz-Cyrl-UZ" w:eastAsia="ru-RU"/>
              </w:rPr>
            </w:rPrChange>
          </w:rPr>
          <w:t>дан</w:t>
        </w:r>
      </w:ins>
      <w:r w:rsidRPr="00632AE5">
        <w:rPr>
          <w:rFonts w:asciiTheme="minorHAnsi" w:eastAsia="Times New Roman" w:hAnsiTheme="minorHAnsi" w:cstheme="minorHAnsi"/>
          <w:b/>
          <w:szCs w:val="28"/>
          <w:lang w:val="uz-Cyrl-UZ" w:eastAsia="ru-RU"/>
          <w:rPrChange w:id="860" w:author="Faroxiddin Dadaxanov" w:date="2024-05-22T12:23:00Z">
            <w:rPr>
              <w:rFonts w:eastAsia="Times New Roman" w:cs="Times New Roman"/>
              <w:b/>
              <w:szCs w:val="28"/>
              <w:lang w:val="uz-Cyrl-UZ" w:eastAsia="ru-RU"/>
            </w:rPr>
          </w:rPrChange>
        </w:rPr>
        <w:t xml:space="preserve"> қайта ишланмаган озиқ-овқат (озиқ-овқат) хом ашёсини олиш, қайта ишлаш (қайта ишлаш) бўйича тадбирлар амалга ошириладиган ишлаб чиқариш объекти</w:t>
      </w:r>
      <w:r w:rsidRPr="00632AE5">
        <w:rPr>
          <w:rFonts w:asciiTheme="minorHAnsi" w:eastAsia="Times New Roman" w:hAnsiTheme="minorHAnsi" w:cstheme="minorHAnsi"/>
          <w:szCs w:val="28"/>
          <w:lang w:val="uz-Cyrl-UZ" w:eastAsia="ru-RU"/>
          <w:rPrChange w:id="861" w:author="Faroxiddin Dadaxanov" w:date="2024-05-22T12:23:00Z">
            <w:rPr>
              <w:rFonts w:eastAsia="Times New Roman" w:cs="Times New Roman"/>
              <w:szCs w:val="28"/>
              <w:lang w:val="uz-Cyrl-UZ" w:eastAsia="ru-RU"/>
            </w:rPr>
          </w:rPrChange>
        </w:rPr>
        <w:t xml:space="preserve"> - </w:t>
      </w:r>
      <w:ins w:id="862" w:author="Пользователь" w:date="2023-05-05T15:53:00Z">
        <w:r w:rsidR="003F5CE6" w:rsidRPr="00632AE5">
          <w:rPr>
            <w:rFonts w:asciiTheme="minorHAnsi" w:eastAsia="Times New Roman" w:hAnsiTheme="minorHAnsi" w:cstheme="minorHAnsi"/>
            <w:szCs w:val="28"/>
            <w:lang w:val="uz-Cyrl-UZ" w:eastAsia="ru-RU"/>
            <w:rPrChange w:id="863" w:author="Faroxiddin Dadaxanov" w:date="2024-05-22T12:23:00Z">
              <w:rPr>
                <w:rFonts w:asciiTheme="minorHAnsi" w:eastAsia="Times New Roman" w:hAnsiTheme="minorHAnsi" w:cstheme="minorHAnsi"/>
                <w:szCs w:val="28"/>
                <w:lang w:val="uz-Cyrl-UZ" w:eastAsia="ru-RU"/>
              </w:rPr>
            </w:rPrChange>
          </w:rPr>
          <w:t xml:space="preserve">келиб чиқиши </w:t>
        </w:r>
        <w:r w:rsidR="003F5CE6" w:rsidRPr="00632AE5">
          <w:rPr>
            <w:rFonts w:asciiTheme="minorHAnsi" w:eastAsia="Times New Roman" w:hAnsiTheme="minorHAnsi" w:cstheme="minorHAnsi"/>
            <w:szCs w:val="28"/>
            <w:lang w:val="uz-Cyrl-UZ" w:eastAsia="ru-RU"/>
            <w:rPrChange w:id="864" w:author="Faroxiddin Dadaxanov" w:date="2024-05-22T12:23:00Z">
              <w:rPr>
                <w:rFonts w:asciiTheme="minorHAnsi" w:eastAsia="Times New Roman" w:hAnsiTheme="minorHAnsi" w:cstheme="minorHAnsi"/>
                <w:szCs w:val="28"/>
                <w:highlight w:val="yellow"/>
                <w:lang w:val="uz-Cyrl-UZ" w:eastAsia="ru-RU"/>
              </w:rPr>
            </w:rPrChange>
          </w:rPr>
          <w:t>ҳайвонот оламига мансуб</w:t>
        </w:r>
        <w:r w:rsidR="003F5CE6" w:rsidRPr="00632AE5">
          <w:rPr>
            <w:rFonts w:asciiTheme="minorHAnsi" w:eastAsia="Times New Roman" w:hAnsiTheme="minorHAnsi" w:cstheme="minorHAnsi"/>
            <w:szCs w:val="28"/>
            <w:lang w:val="uz-Cyrl-UZ" w:eastAsia="ru-RU"/>
            <w:rPrChange w:id="865" w:author="Faroxiddin Dadaxanov" w:date="2024-05-22T12:23:00Z">
              <w:rPr>
                <w:rFonts w:asciiTheme="minorHAnsi" w:eastAsia="Times New Roman" w:hAnsiTheme="minorHAnsi" w:cstheme="minorHAnsi"/>
                <w:szCs w:val="28"/>
                <w:lang w:val="uz-Cyrl-UZ" w:eastAsia="ru-RU"/>
              </w:rPr>
            </w:rPrChange>
          </w:rPr>
          <w:t>, ишлов берилган (ишлов бериш) ва ишлов берилмаган озиқ-овқат (овқат) хом ашё</w:t>
        </w:r>
        <w:r w:rsidR="003F5CE6" w:rsidRPr="00632AE5">
          <w:rPr>
            <w:rFonts w:asciiTheme="minorHAnsi" w:eastAsia="Times New Roman" w:hAnsiTheme="minorHAnsi" w:cstheme="minorHAnsi"/>
            <w:szCs w:val="28"/>
            <w:lang w:val="uz-Cyrl-UZ" w:eastAsia="ru-RU"/>
            <w:rPrChange w:id="866" w:author="Faroxiddin Dadaxanov" w:date="2024-05-22T12:23:00Z">
              <w:rPr>
                <w:rFonts w:asciiTheme="minorHAnsi" w:eastAsia="Times New Roman" w:hAnsiTheme="minorHAnsi" w:cstheme="minorHAnsi"/>
                <w:szCs w:val="28"/>
                <w:highlight w:val="yellow"/>
                <w:lang w:val="uz-Cyrl-UZ" w:eastAsia="ru-RU"/>
              </w:rPr>
            </w:rPrChange>
          </w:rPr>
          <w:t>си</w:t>
        </w:r>
        <w:r w:rsidR="003F5CE6" w:rsidRPr="00632AE5">
          <w:rPr>
            <w:rFonts w:asciiTheme="minorHAnsi" w:eastAsia="Times New Roman" w:hAnsiTheme="minorHAnsi" w:cstheme="minorHAnsi"/>
            <w:szCs w:val="28"/>
            <w:lang w:val="uz-Cyrl-UZ" w:eastAsia="ru-RU"/>
            <w:rPrChange w:id="867" w:author="Faroxiddin Dadaxanov" w:date="2024-05-22T12:23:00Z">
              <w:rPr>
                <w:rFonts w:asciiTheme="minorHAnsi" w:eastAsia="Times New Roman" w:hAnsiTheme="minorHAnsi" w:cstheme="minorHAnsi"/>
                <w:szCs w:val="28"/>
                <w:lang w:val="uz-Cyrl-UZ" w:eastAsia="ru-RU"/>
              </w:rPr>
            </w:rPrChange>
          </w:rPr>
          <w:t xml:space="preserve">ни </w:t>
        </w:r>
      </w:ins>
      <w:del w:id="868" w:author="Пользователь" w:date="2023-05-05T15:51:00Z">
        <w:r w:rsidRPr="00632AE5" w:rsidDel="003F5CE6">
          <w:rPr>
            <w:rFonts w:asciiTheme="minorHAnsi" w:eastAsia="Times New Roman" w:hAnsiTheme="minorHAnsi" w:cstheme="minorHAnsi"/>
            <w:szCs w:val="28"/>
            <w:lang w:val="uz-Cyrl-UZ" w:eastAsia="ru-RU"/>
            <w:rPrChange w:id="869" w:author="Faroxiddin Dadaxanov" w:date="2024-05-22T12:23:00Z">
              <w:rPr>
                <w:rFonts w:eastAsia="Times New Roman" w:cs="Times New Roman"/>
                <w:szCs w:val="28"/>
                <w:lang w:val="uz-Cyrl-UZ" w:eastAsia="ru-RU"/>
              </w:rPr>
            </w:rPrChange>
          </w:rPr>
          <w:delText>объект (бино,</w:delText>
        </w:r>
        <w:r w:rsidR="00F57471" w:rsidRPr="00632AE5" w:rsidDel="003F5CE6">
          <w:rPr>
            <w:rFonts w:asciiTheme="minorHAnsi" w:eastAsia="Times New Roman" w:hAnsiTheme="minorHAnsi" w:cstheme="minorHAnsi"/>
            <w:szCs w:val="28"/>
            <w:lang w:val="uz-Cyrl-UZ" w:eastAsia="ru-RU"/>
            <w:rPrChange w:id="870" w:author="Faroxiddin Dadaxanov" w:date="2024-05-22T12:23:00Z">
              <w:rPr>
                <w:rFonts w:eastAsia="Times New Roman" w:cs="Times New Roman"/>
                <w:szCs w:val="28"/>
                <w:lang w:val="uz-Cyrl-UZ" w:eastAsia="ru-RU"/>
              </w:rPr>
            </w:rPrChange>
          </w:rPr>
          <w:delText xml:space="preserve"> </w:delText>
        </w:r>
        <w:r w:rsidRPr="00632AE5" w:rsidDel="003F5CE6">
          <w:rPr>
            <w:rFonts w:asciiTheme="minorHAnsi" w:eastAsia="Times New Roman" w:hAnsiTheme="minorHAnsi" w:cstheme="minorHAnsi"/>
            <w:szCs w:val="28"/>
            <w:lang w:val="uz-Cyrl-UZ" w:eastAsia="ru-RU"/>
            <w:rPrChange w:id="871" w:author="Faroxiddin Dadaxanov" w:date="2024-05-22T12:23:00Z">
              <w:rPr>
                <w:rFonts w:eastAsia="Times New Roman" w:cs="Times New Roman"/>
                <w:szCs w:val="28"/>
                <w:lang w:val="uz-Cyrl-UZ" w:eastAsia="ru-RU"/>
              </w:rPr>
            </w:rPrChange>
          </w:rPr>
          <w:delText xml:space="preserve">тузилма, хона, тузилиши ва бошқа объект) </w:delText>
        </w:r>
      </w:del>
      <w:r w:rsidRPr="00632AE5">
        <w:rPr>
          <w:rFonts w:asciiTheme="minorHAnsi" w:eastAsia="Times New Roman" w:hAnsiTheme="minorHAnsi" w:cstheme="minorHAnsi"/>
          <w:szCs w:val="28"/>
          <w:lang w:val="uz-Cyrl-UZ" w:eastAsia="ru-RU"/>
          <w:rPrChange w:id="872" w:author="Faroxiddin Dadaxanov" w:date="2024-05-22T12:23:00Z">
            <w:rPr>
              <w:rFonts w:eastAsia="Times New Roman" w:cs="Times New Roman"/>
              <w:szCs w:val="28"/>
              <w:lang w:val="uz-Cyrl-UZ" w:eastAsia="ru-RU"/>
            </w:rPr>
          </w:rPrChange>
        </w:rPr>
        <w:t xml:space="preserve">олиш </w:t>
      </w:r>
      <w:del w:id="873" w:author="Faroxiddin Dadaxanov" w:date="2023-05-08T14:14:00Z">
        <w:r w:rsidRPr="00632AE5" w:rsidDel="0039364D">
          <w:rPr>
            <w:rFonts w:asciiTheme="minorHAnsi" w:eastAsia="Times New Roman" w:hAnsiTheme="minorHAnsi" w:cstheme="minorHAnsi"/>
            <w:strike/>
            <w:szCs w:val="28"/>
            <w:lang w:val="uz-Cyrl-UZ" w:eastAsia="ru-RU"/>
            <w:rPrChange w:id="874" w:author="Faroxiddin Dadaxanov" w:date="2024-05-22T12:23:00Z">
              <w:rPr>
                <w:rFonts w:eastAsia="Times New Roman" w:cs="Times New Roman"/>
                <w:szCs w:val="28"/>
                <w:lang w:val="uz-Cyrl-UZ" w:eastAsia="ru-RU"/>
              </w:rPr>
            </w:rPrChange>
          </w:rPr>
          <w:delText>учун</w:delText>
        </w:r>
        <w:r w:rsidRPr="00632AE5" w:rsidDel="0039364D">
          <w:rPr>
            <w:rFonts w:asciiTheme="minorHAnsi" w:eastAsia="Times New Roman" w:hAnsiTheme="minorHAnsi" w:cstheme="minorHAnsi"/>
            <w:szCs w:val="28"/>
            <w:lang w:val="uz-Cyrl-UZ" w:eastAsia="ru-RU"/>
            <w:rPrChange w:id="875" w:author="Faroxiddin Dadaxanov" w:date="2024-05-22T12:23:00Z">
              <w:rPr>
                <w:rFonts w:eastAsia="Times New Roman" w:cs="Times New Roman"/>
                <w:szCs w:val="28"/>
                <w:lang w:val="uz-Cyrl-UZ" w:eastAsia="ru-RU"/>
              </w:rPr>
            </w:rPrChange>
          </w:rPr>
          <w:delText xml:space="preserve"> </w:delText>
        </w:r>
      </w:del>
      <w:r w:rsidRPr="00632AE5">
        <w:rPr>
          <w:rFonts w:asciiTheme="minorHAnsi" w:eastAsia="Times New Roman" w:hAnsiTheme="minorHAnsi" w:cstheme="minorHAnsi"/>
          <w:szCs w:val="28"/>
          <w:lang w:val="uz-Cyrl-UZ" w:eastAsia="ru-RU"/>
          <w:rPrChange w:id="876" w:author="Faroxiddin Dadaxanov" w:date="2024-05-22T12:23:00Z">
            <w:rPr>
              <w:rFonts w:eastAsia="Times New Roman" w:cs="Times New Roman"/>
              <w:szCs w:val="28"/>
              <w:lang w:val="uz-Cyrl-UZ" w:eastAsia="ru-RU"/>
            </w:rPr>
          </w:rPrChange>
        </w:rPr>
        <w:t>фаолиятни амалга ошириш учун мўлжалланган</w:t>
      </w:r>
      <w:ins w:id="877" w:author="Пользователь" w:date="2023-05-05T15:51:00Z">
        <w:r w:rsidR="003F5CE6" w:rsidRPr="00632AE5">
          <w:rPr>
            <w:rFonts w:asciiTheme="minorHAnsi" w:eastAsia="Times New Roman" w:hAnsiTheme="minorHAnsi" w:cstheme="minorHAnsi"/>
            <w:szCs w:val="28"/>
            <w:lang w:val="uz-Cyrl-UZ" w:eastAsia="ru-RU"/>
            <w:rPrChange w:id="878" w:author="Faroxiddin Dadaxanov" w:date="2024-05-22T12:23:00Z">
              <w:rPr>
                <w:rFonts w:asciiTheme="minorHAnsi" w:eastAsia="Times New Roman" w:hAnsiTheme="minorHAnsi" w:cstheme="minorHAnsi"/>
                <w:szCs w:val="28"/>
                <w:lang w:val="uz-Cyrl-UZ" w:eastAsia="ru-RU"/>
              </w:rPr>
            </w:rPrChange>
          </w:rPr>
          <w:t xml:space="preserve"> объект (бино, тузилма, хона, тузилиши ва бошқа объект)</w:t>
        </w:r>
      </w:ins>
      <w:r w:rsidRPr="00632AE5">
        <w:rPr>
          <w:rFonts w:asciiTheme="minorHAnsi" w:eastAsia="Times New Roman" w:hAnsiTheme="minorHAnsi" w:cstheme="minorHAnsi"/>
          <w:szCs w:val="28"/>
          <w:lang w:val="uz-Cyrl-UZ" w:eastAsia="ru-RU"/>
          <w:rPrChange w:id="879" w:author="Faroxiddin Dadaxanov" w:date="2024-05-22T12:23:00Z">
            <w:rPr>
              <w:rFonts w:eastAsia="Times New Roman" w:cs="Times New Roman"/>
              <w:szCs w:val="28"/>
              <w:lang w:val="uz-Cyrl-UZ" w:eastAsia="ru-RU"/>
            </w:rPr>
          </w:rPrChange>
        </w:rPr>
        <w:t xml:space="preserve">, </w:t>
      </w:r>
      <w:del w:id="880" w:author="Пользователь" w:date="2023-05-05T15:53:00Z">
        <w:r w:rsidRPr="00632AE5" w:rsidDel="003F5CE6">
          <w:rPr>
            <w:rFonts w:asciiTheme="minorHAnsi" w:eastAsia="Times New Roman" w:hAnsiTheme="minorHAnsi" w:cstheme="minorHAnsi"/>
            <w:szCs w:val="28"/>
            <w:lang w:val="uz-Cyrl-UZ" w:eastAsia="ru-RU"/>
            <w:rPrChange w:id="881" w:author="Faroxiddin Dadaxanov" w:date="2024-05-22T12:23:00Z">
              <w:rPr>
                <w:rFonts w:eastAsia="Times New Roman" w:cs="Times New Roman"/>
                <w:szCs w:val="28"/>
                <w:lang w:val="uz-Cyrl-UZ" w:eastAsia="ru-RU"/>
              </w:rPr>
            </w:rPrChange>
          </w:rPr>
          <w:delText xml:space="preserve">ишлов бериш (ишлов бериш) ишлов берилмаган озиқ-овқат (овқат) </w:delText>
        </w:r>
      </w:del>
      <w:del w:id="882" w:author="Пользователь" w:date="2023-05-05T15:52:00Z">
        <w:r w:rsidRPr="00632AE5" w:rsidDel="003F5CE6">
          <w:rPr>
            <w:rFonts w:asciiTheme="minorHAnsi" w:eastAsia="Times New Roman" w:hAnsiTheme="minorHAnsi" w:cstheme="minorHAnsi"/>
            <w:szCs w:val="28"/>
            <w:lang w:val="uz-Cyrl-UZ" w:eastAsia="ru-RU"/>
            <w:rPrChange w:id="883" w:author="Faroxiddin Dadaxanov" w:date="2024-05-22T12:23:00Z">
              <w:rPr>
                <w:rFonts w:eastAsia="Times New Roman" w:cs="Times New Roman"/>
                <w:szCs w:val="28"/>
                <w:lang w:val="uz-Cyrl-UZ" w:eastAsia="ru-RU"/>
              </w:rPr>
            </w:rPrChange>
          </w:rPr>
          <w:delText xml:space="preserve">ҳайвон </w:delText>
        </w:r>
      </w:del>
      <w:del w:id="884" w:author="Пользователь" w:date="2023-05-05T15:53:00Z">
        <w:r w:rsidRPr="00632AE5" w:rsidDel="003F5CE6">
          <w:rPr>
            <w:rFonts w:asciiTheme="minorHAnsi" w:eastAsia="Times New Roman" w:hAnsiTheme="minorHAnsi" w:cstheme="minorHAnsi"/>
            <w:szCs w:val="28"/>
            <w:lang w:val="uz-Cyrl-UZ" w:eastAsia="ru-RU"/>
            <w:rPrChange w:id="885" w:author="Faroxiddin Dadaxanov" w:date="2024-05-22T12:23:00Z">
              <w:rPr>
                <w:rFonts w:eastAsia="Times New Roman" w:cs="Times New Roman"/>
                <w:szCs w:val="28"/>
                <w:lang w:val="uz-Cyrl-UZ" w:eastAsia="ru-RU"/>
              </w:rPr>
            </w:rPrChange>
          </w:rPr>
          <w:delText xml:space="preserve">келиб чиқиши хом ашё </w:delText>
        </w:r>
      </w:del>
      <w:del w:id="886" w:author="Пользователь" w:date="2023-05-05T15:54:00Z">
        <w:r w:rsidRPr="00632AE5" w:rsidDel="003F5CE6">
          <w:rPr>
            <w:rFonts w:asciiTheme="minorHAnsi" w:eastAsia="Times New Roman" w:hAnsiTheme="minorHAnsi" w:cstheme="minorHAnsi"/>
            <w:szCs w:val="28"/>
            <w:lang w:val="uz-Cyrl-UZ" w:eastAsia="ru-RU"/>
            <w:rPrChange w:id="887" w:author="Faroxiddin Dadaxanov" w:date="2024-05-22T12:23:00Z">
              <w:rPr>
                <w:rFonts w:eastAsia="Times New Roman" w:cs="Times New Roman"/>
                <w:szCs w:val="28"/>
                <w:lang w:val="uz-Cyrl-UZ" w:eastAsia="ru-RU"/>
              </w:rPr>
            </w:rPrChange>
          </w:rPr>
          <w:delText xml:space="preserve">ва </w:delText>
        </w:r>
      </w:del>
      <w:r w:rsidRPr="00632AE5">
        <w:rPr>
          <w:rFonts w:asciiTheme="minorHAnsi" w:eastAsia="Times New Roman" w:hAnsiTheme="minorHAnsi" w:cstheme="minorHAnsi"/>
          <w:szCs w:val="28"/>
          <w:lang w:val="uz-Cyrl-UZ" w:eastAsia="ru-RU"/>
          <w:rPrChange w:id="888" w:author="Faroxiddin Dadaxanov" w:date="2024-05-22T12:23:00Z">
            <w:rPr>
              <w:rFonts w:eastAsia="Times New Roman" w:cs="Times New Roman"/>
              <w:szCs w:val="28"/>
              <w:lang w:val="uz-Cyrl-UZ" w:eastAsia="ru-RU"/>
            </w:rPr>
          </w:rPrChange>
        </w:rPr>
        <w:t>белгиланган фаолиятни амалга оширишда ишлатилади</w:t>
      </w:r>
      <w:ins w:id="889" w:author="Пользователь" w:date="2023-05-05T15:55:00Z">
        <w:r w:rsidR="003F5CE6" w:rsidRPr="00632AE5">
          <w:rPr>
            <w:rFonts w:asciiTheme="minorHAnsi" w:eastAsia="Times New Roman" w:hAnsiTheme="minorHAnsi" w:cstheme="minorHAnsi"/>
            <w:szCs w:val="28"/>
            <w:lang w:val="uz-Cyrl-UZ" w:eastAsia="ru-RU"/>
            <w:rPrChange w:id="890" w:author="Faroxiddin Dadaxanov" w:date="2024-05-22T12:23:00Z">
              <w:rPr>
                <w:rFonts w:asciiTheme="minorHAnsi" w:eastAsia="Times New Roman" w:hAnsiTheme="minorHAnsi" w:cstheme="minorHAnsi"/>
                <w:szCs w:val="28"/>
                <w:lang w:val="uz-Cyrl-UZ" w:eastAsia="ru-RU"/>
              </w:rPr>
            </w:rPrChange>
          </w:rPr>
          <w:t>ган</w:t>
        </w:r>
      </w:ins>
      <w:r w:rsidRPr="00632AE5">
        <w:rPr>
          <w:rFonts w:asciiTheme="minorHAnsi" w:eastAsia="Times New Roman" w:hAnsiTheme="minorHAnsi" w:cstheme="minorHAnsi"/>
          <w:szCs w:val="28"/>
          <w:lang w:val="uz-Cyrl-UZ" w:eastAsia="ru-RU"/>
          <w:rPrChange w:id="891" w:author="Faroxiddin Dadaxanov" w:date="2024-05-22T12:23:00Z">
            <w:rPr>
              <w:rFonts w:eastAsia="Times New Roman" w:cs="Times New Roman"/>
              <w:szCs w:val="28"/>
              <w:lang w:val="uz-Cyrl-UZ" w:eastAsia="ru-RU"/>
            </w:rPr>
          </w:rPrChange>
        </w:rPr>
        <w:t xml:space="preserve">, юридик </w:t>
      </w:r>
      <w:del w:id="892" w:author="Пользователь" w:date="2023-05-05T15:55:00Z">
        <w:r w:rsidRPr="00632AE5" w:rsidDel="003F5CE6">
          <w:rPr>
            <w:rFonts w:asciiTheme="minorHAnsi" w:eastAsia="Times New Roman" w:hAnsiTheme="minorHAnsi" w:cstheme="minorHAnsi"/>
            <w:szCs w:val="28"/>
            <w:lang w:val="uz-Cyrl-UZ" w:eastAsia="ru-RU"/>
            <w:rPrChange w:id="893" w:author="Faroxiddin Dadaxanov" w:date="2024-05-22T12:23:00Z">
              <w:rPr>
                <w:rFonts w:eastAsia="Times New Roman" w:cs="Times New Roman"/>
                <w:szCs w:val="28"/>
                <w:lang w:val="uz-Cyrl-UZ" w:eastAsia="ru-RU"/>
              </w:rPr>
            </w:rPrChange>
          </w:rPr>
          <w:delText xml:space="preserve">шахс </w:delText>
        </w:r>
      </w:del>
      <w:del w:id="894" w:author="Пользователь" w:date="2023-05-05T15:56:00Z">
        <w:r w:rsidRPr="00632AE5" w:rsidDel="003F5CE6">
          <w:rPr>
            <w:rFonts w:asciiTheme="minorHAnsi" w:eastAsia="Times New Roman" w:hAnsiTheme="minorHAnsi" w:cstheme="minorHAnsi"/>
            <w:szCs w:val="28"/>
            <w:lang w:val="uz-Cyrl-UZ" w:eastAsia="ru-RU"/>
            <w:rPrChange w:id="895" w:author="Faroxiddin Dadaxanov" w:date="2024-05-22T12:23:00Z">
              <w:rPr>
                <w:rFonts w:eastAsia="Times New Roman" w:cs="Times New Roman"/>
                <w:szCs w:val="28"/>
                <w:lang w:val="uz-Cyrl-UZ" w:eastAsia="ru-RU"/>
              </w:rPr>
            </w:rPrChange>
          </w:rPr>
          <w:delText xml:space="preserve">ёки </w:delText>
        </w:r>
      </w:del>
      <w:ins w:id="896" w:author="Пользователь" w:date="2023-05-05T15:55:00Z">
        <w:r w:rsidR="003F5CE6" w:rsidRPr="00632AE5">
          <w:rPr>
            <w:rFonts w:asciiTheme="minorHAnsi" w:eastAsia="Times New Roman" w:hAnsiTheme="minorHAnsi" w:cstheme="minorHAnsi"/>
            <w:szCs w:val="28"/>
            <w:lang w:val="uz-Cyrl-UZ" w:eastAsia="ru-RU"/>
            <w:rPrChange w:id="897" w:author="Faroxiddin Dadaxanov" w:date="2024-05-22T12:23:00Z">
              <w:rPr>
                <w:rFonts w:asciiTheme="minorHAnsi" w:eastAsia="Times New Roman" w:hAnsiTheme="minorHAnsi" w:cstheme="minorHAnsi"/>
                <w:szCs w:val="28"/>
                <w:lang w:val="uz-Cyrl-UZ" w:eastAsia="ru-RU"/>
              </w:rPr>
            </w:rPrChange>
          </w:rPr>
          <w:t xml:space="preserve">шахс </w:t>
        </w:r>
      </w:ins>
      <w:r w:rsidRPr="00632AE5">
        <w:rPr>
          <w:rFonts w:asciiTheme="minorHAnsi" w:eastAsia="Times New Roman" w:hAnsiTheme="minorHAnsi" w:cstheme="minorHAnsi"/>
          <w:szCs w:val="28"/>
          <w:lang w:val="uz-Cyrl-UZ" w:eastAsia="ru-RU"/>
          <w:rPrChange w:id="898" w:author="Faroxiddin Dadaxanov" w:date="2024-05-22T12:23:00Z">
            <w:rPr>
              <w:rFonts w:eastAsia="Times New Roman" w:cs="Times New Roman"/>
              <w:szCs w:val="28"/>
              <w:lang w:val="uz-Cyrl-UZ" w:eastAsia="ru-RU"/>
            </w:rPr>
          </w:rPrChange>
        </w:rPr>
        <w:t>мулк</w:t>
      </w:r>
      <w:ins w:id="899" w:author="Пользователь" w:date="2023-05-05T15:55:00Z">
        <w:r w:rsidR="003F5CE6" w:rsidRPr="00632AE5">
          <w:rPr>
            <w:rFonts w:asciiTheme="minorHAnsi" w:eastAsia="Times New Roman" w:hAnsiTheme="minorHAnsi" w:cstheme="minorHAnsi"/>
            <w:szCs w:val="28"/>
            <w:lang w:val="uz-Cyrl-UZ" w:eastAsia="ru-RU"/>
            <w:rPrChange w:id="900" w:author="Faroxiddin Dadaxanov" w:date="2024-05-22T12:23:00Z">
              <w:rPr>
                <w:rFonts w:asciiTheme="minorHAnsi" w:eastAsia="Times New Roman" w:hAnsiTheme="minorHAnsi" w:cstheme="minorHAnsi"/>
                <w:szCs w:val="28"/>
                <w:lang w:val="uz-Cyrl-UZ" w:eastAsia="ru-RU"/>
              </w:rPr>
            </w:rPrChange>
          </w:rPr>
          <w:t>и</w:t>
        </w:r>
      </w:ins>
      <w:ins w:id="901" w:author="Пользователь" w:date="2023-05-05T15:56:00Z">
        <w:r w:rsidR="003F5CE6" w:rsidRPr="00632AE5">
          <w:rPr>
            <w:rFonts w:asciiTheme="minorHAnsi" w:eastAsia="Times New Roman" w:hAnsiTheme="minorHAnsi" w:cstheme="minorHAnsi"/>
            <w:szCs w:val="28"/>
            <w:lang w:val="uz-Cyrl-UZ" w:eastAsia="ru-RU"/>
            <w:rPrChange w:id="902" w:author="Faroxiddin Dadaxanov" w:date="2024-05-22T12:23:00Z">
              <w:rPr>
                <w:rFonts w:asciiTheme="minorHAnsi" w:eastAsia="Times New Roman" w:hAnsiTheme="minorHAnsi" w:cstheme="minorHAnsi"/>
                <w:szCs w:val="28"/>
                <w:lang w:val="uz-Cyrl-UZ" w:eastAsia="ru-RU"/>
              </w:rPr>
            </w:rPrChange>
          </w:rPr>
          <w:t xml:space="preserve"> </w:t>
        </w:r>
      </w:ins>
      <w:del w:id="903" w:author="Пользователь" w:date="2023-05-05T15:56:00Z">
        <w:r w:rsidRPr="00632AE5" w:rsidDel="003F5CE6">
          <w:rPr>
            <w:rFonts w:asciiTheme="minorHAnsi" w:eastAsia="Times New Roman" w:hAnsiTheme="minorHAnsi" w:cstheme="minorHAnsi"/>
            <w:szCs w:val="28"/>
            <w:lang w:val="uz-Cyrl-UZ" w:eastAsia="ru-RU"/>
            <w:rPrChange w:id="904" w:author="Faroxiddin Dadaxanov" w:date="2024-05-22T12:23:00Z">
              <w:rPr>
                <w:rFonts w:eastAsia="Times New Roman" w:cs="Times New Roman"/>
                <w:szCs w:val="28"/>
                <w:lang w:val="uz-Cyrl-UZ" w:eastAsia="ru-RU"/>
              </w:rPr>
            </w:rPrChange>
          </w:rPr>
          <w:delText xml:space="preserve"> </w:delText>
        </w:r>
      </w:del>
      <w:r w:rsidRPr="00632AE5">
        <w:rPr>
          <w:rFonts w:asciiTheme="minorHAnsi" w:eastAsia="Times New Roman" w:hAnsiTheme="minorHAnsi" w:cstheme="minorHAnsi"/>
          <w:szCs w:val="28"/>
          <w:lang w:val="uz-Cyrl-UZ" w:eastAsia="ru-RU"/>
          <w:rPrChange w:id="905" w:author="Faroxiddin Dadaxanov" w:date="2024-05-22T12:23:00Z">
            <w:rPr>
              <w:rFonts w:eastAsia="Times New Roman" w:cs="Times New Roman"/>
              <w:szCs w:val="28"/>
              <w:lang w:val="uz-Cyrl-UZ" w:eastAsia="ru-RU"/>
            </w:rPr>
          </w:rPrChange>
        </w:rPr>
        <w:t>ёки бошқа ҳуқуқий асос</w:t>
      </w:r>
      <w:ins w:id="906" w:author="Пользователь" w:date="2023-05-05T15:56:00Z">
        <w:r w:rsidR="003F5CE6" w:rsidRPr="00632AE5">
          <w:rPr>
            <w:rFonts w:asciiTheme="minorHAnsi" w:eastAsia="Times New Roman" w:hAnsiTheme="minorHAnsi" w:cstheme="minorHAnsi"/>
            <w:szCs w:val="28"/>
            <w:lang w:val="uz-Cyrl-UZ" w:eastAsia="ru-RU"/>
            <w:rPrChange w:id="907" w:author="Faroxiddin Dadaxanov" w:date="2024-05-22T12:23:00Z">
              <w:rPr>
                <w:rFonts w:asciiTheme="minorHAnsi" w:eastAsia="Times New Roman" w:hAnsiTheme="minorHAnsi" w:cstheme="minorHAnsi"/>
                <w:szCs w:val="28"/>
                <w:lang w:val="uz-Cyrl-UZ" w:eastAsia="ru-RU"/>
              </w:rPr>
            </w:rPrChange>
          </w:rPr>
          <w:t xml:space="preserve">да </w:t>
        </w:r>
      </w:ins>
      <w:del w:id="908" w:author="Faroxiddin Dadaxanov" w:date="2023-05-08T14:14:00Z">
        <w:r w:rsidRPr="00632AE5" w:rsidDel="0039364D">
          <w:rPr>
            <w:rFonts w:asciiTheme="minorHAnsi" w:eastAsia="Times New Roman" w:hAnsiTheme="minorHAnsi" w:cstheme="minorHAnsi"/>
            <w:strike/>
            <w:szCs w:val="28"/>
            <w:lang w:val="uz-Cyrl-UZ" w:eastAsia="ru-RU"/>
            <w:rPrChange w:id="909" w:author="Faroxiddin Dadaxanov" w:date="2024-05-22T12:23:00Z">
              <w:rPr>
                <w:rFonts w:eastAsia="Times New Roman" w:cs="Times New Roman"/>
                <w:szCs w:val="28"/>
                <w:lang w:val="uz-Cyrl-UZ" w:eastAsia="ru-RU"/>
              </w:rPr>
            </w:rPrChange>
          </w:rPr>
          <w:delText xml:space="preserve"> ҳуқуқи бўйича</w:delText>
        </w:r>
        <w:r w:rsidRPr="00632AE5" w:rsidDel="0039364D">
          <w:rPr>
            <w:rFonts w:asciiTheme="minorHAnsi" w:eastAsia="Times New Roman" w:hAnsiTheme="minorHAnsi" w:cstheme="minorHAnsi"/>
            <w:szCs w:val="28"/>
            <w:lang w:val="uz-Cyrl-UZ" w:eastAsia="ru-RU"/>
            <w:rPrChange w:id="910" w:author="Faroxiddin Dadaxanov" w:date="2024-05-22T12:23:00Z">
              <w:rPr>
                <w:rFonts w:eastAsia="Times New Roman" w:cs="Times New Roman"/>
                <w:szCs w:val="28"/>
                <w:lang w:val="uz-Cyrl-UZ" w:eastAsia="ru-RU"/>
              </w:rPr>
            </w:rPrChange>
          </w:rPr>
          <w:delText xml:space="preserve"> </w:delText>
        </w:r>
      </w:del>
      <w:r w:rsidRPr="00632AE5">
        <w:rPr>
          <w:rFonts w:asciiTheme="minorHAnsi" w:eastAsia="Times New Roman" w:hAnsiTheme="minorHAnsi" w:cstheme="minorHAnsi"/>
          <w:szCs w:val="28"/>
          <w:lang w:val="uz-Cyrl-UZ" w:eastAsia="ru-RU"/>
          <w:rPrChange w:id="911" w:author="Faroxiddin Dadaxanov" w:date="2024-05-22T12:23:00Z">
            <w:rPr>
              <w:rFonts w:eastAsia="Times New Roman" w:cs="Times New Roman"/>
              <w:szCs w:val="28"/>
              <w:lang w:val="uz-Cyrl-UZ" w:eastAsia="ru-RU"/>
            </w:rPr>
          </w:rPrChange>
        </w:rPr>
        <w:t>белгиланган фаолиятни амалга оширувчи якка тартибдаги тадбиркор сифатида</w:t>
      </w:r>
      <w:ins w:id="912" w:author="Пользователь" w:date="2023-05-05T15:56:00Z">
        <w:r w:rsidR="003F5CE6" w:rsidRPr="00632AE5">
          <w:rPr>
            <w:rFonts w:asciiTheme="minorHAnsi" w:eastAsia="Times New Roman" w:hAnsiTheme="minorHAnsi" w:cstheme="minorHAnsi"/>
            <w:szCs w:val="28"/>
            <w:lang w:val="uz-Cyrl-UZ" w:eastAsia="ru-RU"/>
            <w:rPrChange w:id="913" w:author="Faroxiddin Dadaxanov" w:date="2024-05-22T12:23:00Z">
              <w:rPr>
                <w:rFonts w:asciiTheme="minorHAnsi" w:eastAsia="Times New Roman" w:hAnsiTheme="minorHAnsi" w:cstheme="minorHAnsi"/>
                <w:szCs w:val="28"/>
                <w:lang w:val="uz-Cyrl-UZ" w:eastAsia="ru-RU"/>
              </w:rPr>
            </w:rPrChange>
          </w:rPr>
          <w:t>ги</w:t>
        </w:r>
      </w:ins>
      <w:r w:rsidRPr="00632AE5">
        <w:rPr>
          <w:rFonts w:asciiTheme="minorHAnsi" w:eastAsia="Times New Roman" w:hAnsiTheme="minorHAnsi" w:cstheme="minorHAnsi"/>
          <w:szCs w:val="28"/>
          <w:lang w:val="uz-Cyrl-UZ" w:eastAsia="ru-RU"/>
          <w:rPrChange w:id="914" w:author="Faroxiddin Dadaxanov" w:date="2024-05-22T12:23:00Z">
            <w:rPr>
              <w:rFonts w:eastAsia="Times New Roman" w:cs="Times New Roman"/>
              <w:szCs w:val="28"/>
              <w:lang w:val="uz-Cyrl-UZ" w:eastAsia="ru-RU"/>
            </w:rPr>
          </w:rPrChange>
        </w:rPr>
        <w:t xml:space="preserve"> жисмоний шахс томонидан </w:t>
      </w:r>
      <w:r w:rsidR="00F57471" w:rsidRPr="00632AE5">
        <w:rPr>
          <w:rFonts w:asciiTheme="minorHAnsi" w:eastAsia="Times New Roman" w:hAnsiTheme="minorHAnsi" w:cstheme="minorHAnsi"/>
          <w:szCs w:val="28"/>
          <w:lang w:val="uz-Cyrl-UZ" w:eastAsia="ru-RU"/>
          <w:rPrChange w:id="915" w:author="Faroxiddin Dadaxanov" w:date="2024-05-22T12:23:00Z">
            <w:rPr>
              <w:rFonts w:eastAsia="Times New Roman" w:cs="Times New Roman"/>
              <w:szCs w:val="28"/>
              <w:lang w:val="uz-Cyrl-UZ" w:eastAsia="ru-RU"/>
            </w:rPr>
          </w:rPrChange>
        </w:rPr>
        <w:t>э</w:t>
      </w:r>
      <w:r w:rsidRPr="00632AE5">
        <w:rPr>
          <w:rFonts w:asciiTheme="minorHAnsi" w:eastAsia="Times New Roman" w:hAnsiTheme="minorHAnsi" w:cstheme="minorHAnsi"/>
          <w:szCs w:val="28"/>
          <w:lang w:val="uz-Cyrl-UZ" w:eastAsia="ru-RU"/>
          <w:rPrChange w:id="916" w:author="Faroxiddin Dadaxanov" w:date="2024-05-22T12:23:00Z">
            <w:rPr>
              <w:rFonts w:eastAsia="Times New Roman" w:cs="Times New Roman"/>
              <w:szCs w:val="28"/>
              <w:lang w:val="uz-Cyrl-UZ" w:eastAsia="ru-RU"/>
            </w:rPr>
          </w:rPrChange>
        </w:rPr>
        <w:t>галик</w:t>
      </w:r>
      <w:ins w:id="917" w:author="Пользователь" w:date="2023-05-05T15:56:00Z">
        <w:r w:rsidR="003F5CE6" w:rsidRPr="00632AE5">
          <w:rPr>
            <w:rFonts w:asciiTheme="minorHAnsi" w:eastAsia="Times New Roman" w:hAnsiTheme="minorHAnsi" w:cstheme="minorHAnsi"/>
            <w:szCs w:val="28"/>
            <w:lang w:val="uz-Cyrl-UZ" w:eastAsia="ru-RU"/>
            <w:rPrChange w:id="918" w:author="Faroxiddin Dadaxanov" w:date="2024-05-22T12:23:00Z">
              <w:rPr>
                <w:rFonts w:asciiTheme="minorHAnsi" w:eastAsia="Times New Roman" w:hAnsiTheme="minorHAnsi" w:cstheme="minorHAnsi"/>
                <w:szCs w:val="28"/>
                <w:lang w:val="uz-Cyrl-UZ" w:eastAsia="ru-RU"/>
              </w:rPr>
            </w:rPrChange>
          </w:rPr>
          <w:t xml:space="preserve"> мулки</w:t>
        </w:r>
      </w:ins>
      <w:r w:rsidRPr="00632AE5">
        <w:rPr>
          <w:rFonts w:asciiTheme="minorHAnsi" w:eastAsia="Times New Roman" w:hAnsiTheme="minorHAnsi" w:cstheme="minorHAnsi"/>
          <w:szCs w:val="28"/>
          <w:lang w:val="uz-Cyrl-UZ" w:eastAsia="ru-RU"/>
          <w:rPrChange w:id="919" w:author="Faroxiddin Dadaxanov" w:date="2024-05-22T12:23:00Z">
            <w:rPr>
              <w:rFonts w:eastAsia="Times New Roman" w:cs="Times New Roman"/>
              <w:szCs w:val="28"/>
              <w:lang w:val="uz-Cyrl-UZ" w:eastAsia="ru-RU"/>
            </w:rPr>
          </w:rPrChange>
        </w:rPr>
        <w:t>;</w:t>
      </w:r>
    </w:p>
    <w:p w14:paraId="28AAEA0B" w14:textId="047D6B66" w:rsidR="005F6605" w:rsidRPr="00632AE5" w:rsidRDefault="005F6605">
      <w:pPr>
        <w:spacing w:before="80" w:after="80"/>
        <w:ind w:firstLine="709"/>
        <w:contextualSpacing/>
        <w:jc w:val="both"/>
        <w:rPr>
          <w:rFonts w:asciiTheme="minorHAnsi" w:hAnsiTheme="minorHAnsi" w:cstheme="minorHAnsi"/>
          <w:b/>
          <w:bCs/>
          <w:szCs w:val="28"/>
          <w:lang w:val="uz-Cyrl-UZ"/>
          <w:rPrChange w:id="920" w:author="Faroxiddin Dadaxanov" w:date="2024-05-22T12:23:00Z">
            <w:rPr>
              <w:rFonts w:cs="Times New Roman"/>
              <w:b/>
              <w:bCs/>
              <w:szCs w:val="28"/>
              <w:lang w:val="uz-Cyrl-UZ"/>
            </w:rPr>
          </w:rPrChange>
        </w:rPr>
        <w:pPrChange w:id="921"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922" w:author="Faroxiddin Dadaxanov" w:date="2024-05-22T12:23:00Z">
            <w:rPr>
              <w:rFonts w:eastAsia="Times New Roman" w:cs="Times New Roman"/>
              <w:b/>
              <w:szCs w:val="28"/>
              <w:lang w:val="uz-Cyrl-UZ" w:eastAsia="ru-RU"/>
            </w:rPr>
          </w:rPrChange>
        </w:rPr>
        <w:t>Қўшимча озиқ-овқат маҳсулотлари</w:t>
      </w:r>
      <w:r w:rsidRPr="00632AE5">
        <w:rPr>
          <w:rFonts w:asciiTheme="minorHAnsi" w:eastAsia="Times New Roman" w:hAnsiTheme="minorHAnsi" w:cstheme="minorHAnsi"/>
          <w:szCs w:val="28"/>
          <w:lang w:val="uz-Cyrl-UZ" w:eastAsia="ru-RU"/>
          <w:rPrChange w:id="923" w:author="Faroxiddin Dadaxanov" w:date="2024-05-22T12:23:00Z">
            <w:rPr>
              <w:rFonts w:eastAsia="Times New Roman" w:cs="Times New Roman"/>
              <w:szCs w:val="28"/>
              <w:lang w:val="uz-Cyrl-UZ" w:eastAsia="ru-RU"/>
            </w:rPr>
          </w:rPrChange>
        </w:rPr>
        <w:t>-</w:t>
      </w:r>
      <w:r w:rsidRPr="00632AE5">
        <w:rPr>
          <w:rFonts w:asciiTheme="minorHAnsi" w:hAnsiTheme="minorHAnsi" w:cstheme="minorHAnsi"/>
          <w:szCs w:val="28"/>
          <w:lang w:val="uz-Cyrl-UZ"/>
          <w:rPrChange w:id="924" w:author="Faroxiddin Dadaxanov" w:date="2024-05-22T12:23:00Z">
            <w:rPr>
              <w:rFonts w:cs="Times New Roman"/>
              <w:szCs w:val="28"/>
              <w:lang w:val="uz-Cyrl-UZ"/>
            </w:rPr>
          </w:rPrChange>
        </w:rPr>
        <w:t xml:space="preserve"> </w:t>
      </w:r>
      <w:ins w:id="925" w:author="Пользователь" w:date="2023-05-05T15:57:00Z">
        <w:r w:rsidR="003F5CE6" w:rsidRPr="00632AE5">
          <w:rPr>
            <w:rFonts w:asciiTheme="minorHAnsi" w:eastAsia="Times New Roman" w:hAnsiTheme="minorHAnsi" w:cstheme="minorHAnsi"/>
            <w:szCs w:val="28"/>
            <w:lang w:val="uz-Cyrl-UZ" w:eastAsia="ru-RU"/>
            <w:rPrChange w:id="926" w:author="Faroxiddin Dadaxanov" w:date="2024-05-22T12:23:00Z">
              <w:rPr>
                <w:rFonts w:asciiTheme="minorHAnsi" w:eastAsia="Times New Roman" w:hAnsiTheme="minorHAnsi" w:cstheme="minorHAnsi"/>
                <w:szCs w:val="28"/>
                <w:lang w:val="uz-Cyrl-UZ" w:eastAsia="ru-RU"/>
              </w:rPr>
            </w:rPrChange>
          </w:rPr>
          <w:t>ҳаёт</w:t>
        </w:r>
      </w:ins>
      <w:ins w:id="927" w:author="Пользователь" w:date="2023-05-05T15:58:00Z">
        <w:r w:rsidR="003F5CE6" w:rsidRPr="00632AE5">
          <w:rPr>
            <w:rFonts w:asciiTheme="minorHAnsi" w:eastAsia="Times New Roman" w:hAnsiTheme="minorHAnsi" w:cstheme="minorHAnsi"/>
            <w:szCs w:val="28"/>
            <w:lang w:val="uz-Cyrl-UZ" w:eastAsia="ru-RU"/>
            <w:rPrChange w:id="928" w:author="Faroxiddin Dadaxanov" w:date="2024-05-22T12:23:00Z">
              <w:rPr>
                <w:rFonts w:asciiTheme="minorHAnsi" w:eastAsia="Times New Roman" w:hAnsiTheme="minorHAnsi" w:cstheme="minorHAnsi"/>
                <w:szCs w:val="28"/>
                <w:lang w:val="uz-Cyrl-UZ" w:eastAsia="ru-RU"/>
              </w:rPr>
            </w:rPrChange>
          </w:rPr>
          <w:t>и</w:t>
        </w:r>
      </w:ins>
      <w:ins w:id="929" w:author="Пользователь" w:date="2023-05-05T15:57:00Z">
        <w:r w:rsidR="003F5CE6" w:rsidRPr="00632AE5">
          <w:rPr>
            <w:rFonts w:asciiTheme="minorHAnsi" w:eastAsia="Times New Roman" w:hAnsiTheme="minorHAnsi" w:cstheme="minorHAnsi"/>
            <w:szCs w:val="28"/>
            <w:lang w:val="uz-Cyrl-UZ" w:eastAsia="ru-RU"/>
            <w:rPrChange w:id="930" w:author="Faroxiddin Dadaxanov" w:date="2024-05-22T12:23:00Z">
              <w:rPr>
                <w:rFonts w:asciiTheme="minorHAnsi" w:eastAsia="Times New Roman" w:hAnsiTheme="minorHAnsi" w:cstheme="minorHAnsi"/>
                <w:szCs w:val="28"/>
                <w:lang w:val="uz-Cyrl-UZ" w:eastAsia="ru-RU"/>
              </w:rPr>
            </w:rPrChange>
          </w:rPr>
          <w:t>нинг биринчи йилидаги болаларнинг рационига киритилади</w:t>
        </w:r>
      </w:ins>
      <w:ins w:id="931" w:author="Пользователь" w:date="2023-05-05T15:58:00Z">
        <w:r w:rsidR="003F5CE6" w:rsidRPr="00632AE5">
          <w:rPr>
            <w:rFonts w:asciiTheme="minorHAnsi" w:eastAsia="Times New Roman" w:hAnsiTheme="minorHAnsi" w:cstheme="minorHAnsi"/>
            <w:szCs w:val="28"/>
            <w:lang w:val="uz-Cyrl-UZ" w:eastAsia="ru-RU"/>
            <w:rPrChange w:id="932" w:author="Faroxiddin Dadaxanov" w:date="2024-05-22T12:23:00Z">
              <w:rPr>
                <w:rFonts w:asciiTheme="minorHAnsi" w:eastAsia="Times New Roman" w:hAnsiTheme="minorHAnsi" w:cstheme="minorHAnsi"/>
                <w:szCs w:val="28"/>
                <w:lang w:val="uz-Cyrl-UZ" w:eastAsia="ru-RU"/>
              </w:rPr>
            </w:rPrChange>
          </w:rPr>
          <w:t xml:space="preserve">ган, миллий сут маҳсулоти сифатида аёллар сутига қўшимча сифатида бериладиган </w:t>
        </w:r>
      </w:ins>
      <w:r w:rsidRPr="00632AE5">
        <w:rPr>
          <w:rFonts w:asciiTheme="minorHAnsi" w:eastAsia="Times New Roman" w:hAnsiTheme="minorHAnsi" w:cstheme="minorHAnsi"/>
          <w:szCs w:val="28"/>
          <w:lang w:val="uz-Cyrl-UZ" w:eastAsia="ru-RU"/>
          <w:rPrChange w:id="933" w:author="Faroxiddin Dadaxanov" w:date="2024-05-22T12:23:00Z">
            <w:rPr>
              <w:rFonts w:eastAsia="Times New Roman" w:cs="Times New Roman"/>
              <w:szCs w:val="28"/>
              <w:lang w:val="uz-Cyrl-UZ" w:eastAsia="ru-RU"/>
            </w:rPr>
          </w:rPrChange>
        </w:rPr>
        <w:t>озиқ-овқат маҳсулотлари</w:t>
      </w:r>
      <w:del w:id="934" w:author="Пользователь" w:date="2023-05-05T15:59:00Z">
        <w:r w:rsidRPr="00632AE5" w:rsidDel="003F5CE6">
          <w:rPr>
            <w:rFonts w:asciiTheme="minorHAnsi" w:hAnsiTheme="minorHAnsi" w:cstheme="minorHAnsi"/>
            <w:szCs w:val="28"/>
            <w:lang w:val="uz-Cyrl-UZ"/>
            <w:rPrChange w:id="935" w:author="Faroxiddin Dadaxanov" w:date="2024-05-22T12:23:00Z">
              <w:rPr>
                <w:rFonts w:cs="Times New Roman"/>
                <w:szCs w:val="28"/>
                <w:lang w:val="uz-Cyrl-UZ"/>
              </w:rPr>
            </w:rPrChange>
          </w:rPr>
          <w:delText xml:space="preserve"> </w:delText>
        </w:r>
      </w:del>
      <w:del w:id="936" w:author="Пользователь" w:date="2023-05-05T15:58:00Z">
        <w:r w:rsidRPr="00632AE5" w:rsidDel="003F5CE6">
          <w:rPr>
            <w:rFonts w:asciiTheme="minorHAnsi" w:eastAsia="Times New Roman" w:hAnsiTheme="minorHAnsi" w:cstheme="minorHAnsi"/>
            <w:szCs w:val="28"/>
            <w:lang w:val="uz-Cyrl-UZ" w:eastAsia="ru-RU"/>
            <w:rPrChange w:id="937" w:author="Faroxiddin Dadaxanov" w:date="2024-05-22T12:23:00Z">
              <w:rPr>
                <w:rFonts w:eastAsia="Times New Roman" w:cs="Times New Roman"/>
                <w:szCs w:val="28"/>
                <w:lang w:val="uz-Cyrl-UZ" w:eastAsia="ru-RU"/>
              </w:rPr>
            </w:rPrChange>
          </w:rPr>
          <w:delText xml:space="preserve">миллий сут маҳсулоти </w:delText>
        </w:r>
      </w:del>
      <w:del w:id="938" w:author="Пользователь" w:date="2023-05-05T15:59:00Z">
        <w:r w:rsidRPr="00632AE5" w:rsidDel="003F5CE6">
          <w:rPr>
            <w:rFonts w:asciiTheme="minorHAnsi" w:eastAsia="Times New Roman" w:hAnsiTheme="minorHAnsi" w:cstheme="minorHAnsi"/>
            <w:szCs w:val="28"/>
            <w:lang w:val="uz-Cyrl-UZ" w:eastAsia="ru-RU"/>
            <w:rPrChange w:id="939" w:author="Faroxiddin Dadaxanov" w:date="2024-05-22T12:23:00Z">
              <w:rPr>
                <w:rFonts w:eastAsia="Times New Roman" w:cs="Times New Roman"/>
                <w:szCs w:val="28"/>
                <w:lang w:val="uz-Cyrl-UZ" w:eastAsia="ru-RU"/>
              </w:rPr>
            </w:rPrChange>
          </w:rPr>
          <w:delText xml:space="preserve">учун </w:delText>
        </w:r>
      </w:del>
      <w:del w:id="940" w:author="Пользователь" w:date="2023-05-05T15:58:00Z">
        <w:r w:rsidRPr="00632AE5" w:rsidDel="003F5CE6">
          <w:rPr>
            <w:rFonts w:asciiTheme="minorHAnsi" w:eastAsia="Times New Roman" w:hAnsiTheme="minorHAnsi" w:cstheme="minorHAnsi"/>
            <w:szCs w:val="28"/>
            <w:lang w:val="uz-Cyrl-UZ" w:eastAsia="ru-RU"/>
            <w:rPrChange w:id="941" w:author="Faroxiddin Dadaxanov" w:date="2024-05-22T12:23:00Z">
              <w:rPr>
                <w:rFonts w:eastAsia="Times New Roman" w:cs="Times New Roman"/>
                <w:szCs w:val="28"/>
                <w:lang w:val="uz-Cyrl-UZ" w:eastAsia="ru-RU"/>
              </w:rPr>
            </w:rPrChange>
          </w:rPr>
          <w:delText>аёллар сутига қўшимча сифатида</w:delText>
        </w:r>
      </w:del>
      <w:del w:id="942" w:author="Пользователь" w:date="2023-05-05T15:57:00Z">
        <w:r w:rsidRPr="00632AE5" w:rsidDel="003F5CE6">
          <w:rPr>
            <w:rFonts w:asciiTheme="minorHAnsi" w:eastAsia="Times New Roman" w:hAnsiTheme="minorHAnsi" w:cstheme="minorHAnsi"/>
            <w:szCs w:val="28"/>
            <w:lang w:val="uz-Cyrl-UZ" w:eastAsia="ru-RU"/>
            <w:rPrChange w:id="943" w:author="Faroxiddin Dadaxanov" w:date="2024-05-22T12:23:00Z">
              <w:rPr>
                <w:rFonts w:eastAsia="Times New Roman" w:cs="Times New Roman"/>
                <w:szCs w:val="28"/>
                <w:lang w:val="uz-Cyrl-UZ" w:eastAsia="ru-RU"/>
              </w:rPr>
            </w:rPrChange>
          </w:rPr>
          <w:delText xml:space="preserve"> ҳаётнинг биринчи йилидаги болаларнинг рационига киритила бошланади</w:delText>
        </w:r>
      </w:del>
      <w:r w:rsidRPr="00632AE5">
        <w:rPr>
          <w:rFonts w:asciiTheme="minorHAnsi" w:eastAsia="Times New Roman" w:hAnsiTheme="minorHAnsi" w:cstheme="minorHAnsi"/>
          <w:szCs w:val="28"/>
          <w:lang w:val="uz-Cyrl-UZ" w:eastAsia="ru-RU"/>
          <w:rPrChange w:id="944" w:author="Faroxiddin Dadaxanov" w:date="2024-05-22T12:23:00Z">
            <w:rPr>
              <w:rFonts w:eastAsia="Times New Roman" w:cs="Times New Roman"/>
              <w:szCs w:val="28"/>
              <w:lang w:val="uz-Cyrl-UZ" w:eastAsia="ru-RU"/>
            </w:rPr>
          </w:rPrChange>
        </w:rPr>
        <w:t>, аёллар сутининг ўрнини босувчи ёки кейинчалик сут аралашмалари ва ҳайвон ва (ёки) ўсимлик маҳсулотлари асосида ишлаб чиқарилган (тайёрланган)</w:t>
      </w:r>
      <w:ins w:id="945" w:author="Пользователь" w:date="2023-05-05T15:59:00Z">
        <w:r w:rsidR="003F5CE6" w:rsidRPr="00632AE5">
          <w:rPr>
            <w:rFonts w:asciiTheme="minorHAnsi" w:eastAsia="Times New Roman" w:hAnsiTheme="minorHAnsi" w:cstheme="minorHAnsi"/>
            <w:szCs w:val="28"/>
            <w:lang w:val="uz-Cyrl-UZ" w:eastAsia="ru-RU"/>
            <w:rPrChange w:id="946" w:author="Faroxiddin Dadaxanov" w:date="2024-05-22T12:23:00Z">
              <w:rPr>
                <w:rFonts w:asciiTheme="minorHAnsi" w:eastAsia="Times New Roman" w:hAnsiTheme="minorHAnsi" w:cstheme="minorHAnsi"/>
                <w:szCs w:val="28"/>
                <w:lang w:val="uz-Cyrl-UZ" w:eastAsia="ru-RU"/>
              </w:rPr>
            </w:rPrChange>
          </w:rPr>
          <w:t xml:space="preserve"> маҳсулот</w:t>
        </w:r>
      </w:ins>
      <w:r w:rsidRPr="00632AE5">
        <w:rPr>
          <w:rFonts w:asciiTheme="minorHAnsi" w:eastAsia="Times New Roman" w:hAnsiTheme="minorHAnsi" w:cstheme="minorHAnsi"/>
          <w:szCs w:val="28"/>
          <w:lang w:val="uz-Cyrl-UZ" w:eastAsia="ru-RU"/>
          <w:rPrChange w:id="947" w:author="Faroxiddin Dadaxanov" w:date="2024-05-22T12:23:00Z">
            <w:rPr>
              <w:rFonts w:eastAsia="Times New Roman" w:cs="Times New Roman"/>
              <w:szCs w:val="28"/>
              <w:lang w:val="uz-Cyrl-UZ" w:eastAsia="ru-RU"/>
            </w:rPr>
          </w:rPrChange>
        </w:rPr>
        <w:t>;</w:t>
      </w:r>
    </w:p>
    <w:p w14:paraId="3FE1813C" w14:textId="62F9CD34" w:rsidR="005F6605" w:rsidRPr="00632AE5" w:rsidRDefault="005F6605" w:rsidP="0039364D">
      <w:pPr>
        <w:spacing w:before="80" w:after="0"/>
        <w:ind w:firstLine="709"/>
        <w:contextualSpacing/>
        <w:jc w:val="both"/>
        <w:rPr>
          <w:rFonts w:asciiTheme="minorHAnsi" w:eastAsia="Times New Roman" w:hAnsiTheme="minorHAnsi" w:cstheme="minorHAnsi"/>
          <w:b/>
          <w:bCs/>
          <w:szCs w:val="28"/>
          <w:lang w:val="uz-Cyrl-UZ"/>
          <w:rPrChange w:id="948" w:author="Faroxiddin Dadaxanov" w:date="2024-05-22T12:23:00Z">
            <w:rPr>
              <w:rFonts w:eastAsia="Times New Roman" w:cs="Times New Roman"/>
              <w:b/>
              <w:bCs/>
              <w:szCs w:val="28"/>
              <w:lang w:val="uz-Cyrl-UZ"/>
            </w:rPr>
          </w:rPrChange>
        </w:rPr>
      </w:pPr>
      <w:r w:rsidRPr="00632AE5">
        <w:rPr>
          <w:rFonts w:asciiTheme="minorHAnsi" w:eastAsia="Times New Roman" w:hAnsiTheme="minorHAnsi" w:cstheme="minorHAnsi"/>
          <w:b/>
          <w:szCs w:val="28"/>
          <w:lang w:val="uz-Cyrl-UZ" w:eastAsia="ru-RU"/>
          <w:rPrChange w:id="949" w:author="Faroxiddin Dadaxanov" w:date="2024-05-22T12:23:00Z">
            <w:rPr>
              <w:rFonts w:eastAsia="Times New Roman" w:cs="Times New Roman"/>
              <w:b/>
              <w:szCs w:val="28"/>
              <w:lang w:val="uz-Cyrl-UZ" w:eastAsia="ru-RU"/>
            </w:rPr>
          </w:rPrChange>
        </w:rPr>
        <w:t xml:space="preserve">Энергия ва озуқа моддаларига бўлган физиологик </w:t>
      </w:r>
      <w:r w:rsidR="00F57471" w:rsidRPr="00632AE5">
        <w:rPr>
          <w:rFonts w:asciiTheme="minorHAnsi" w:eastAsia="Times New Roman" w:hAnsiTheme="minorHAnsi" w:cstheme="minorHAnsi"/>
          <w:b/>
          <w:szCs w:val="28"/>
          <w:lang w:val="uz-Cyrl-UZ" w:eastAsia="ru-RU"/>
          <w:rPrChange w:id="950" w:author="Faroxiddin Dadaxanov" w:date="2024-05-22T12:23:00Z">
            <w:rPr>
              <w:rFonts w:eastAsia="Times New Roman" w:cs="Times New Roman"/>
              <w:b/>
              <w:szCs w:val="28"/>
              <w:lang w:val="uz-Cyrl-UZ" w:eastAsia="ru-RU"/>
            </w:rPr>
          </w:rPrChange>
        </w:rPr>
        <w:t>э</w:t>
      </w:r>
      <w:r w:rsidRPr="00632AE5">
        <w:rPr>
          <w:rFonts w:asciiTheme="minorHAnsi" w:eastAsia="Times New Roman" w:hAnsiTheme="minorHAnsi" w:cstheme="minorHAnsi"/>
          <w:b/>
          <w:szCs w:val="28"/>
          <w:lang w:val="uz-Cyrl-UZ" w:eastAsia="ru-RU"/>
          <w:rPrChange w:id="951" w:author="Faroxiddin Dadaxanov" w:date="2024-05-22T12:23:00Z">
            <w:rPr>
              <w:rFonts w:eastAsia="Times New Roman" w:cs="Times New Roman"/>
              <w:b/>
              <w:szCs w:val="28"/>
              <w:lang w:val="uz-Cyrl-UZ" w:eastAsia="ru-RU"/>
            </w:rPr>
          </w:rPrChange>
        </w:rPr>
        <w:t>ҳтиёжларнинг нормалари</w:t>
      </w:r>
      <w:r w:rsidRPr="00632AE5">
        <w:rPr>
          <w:rFonts w:asciiTheme="minorHAnsi" w:eastAsia="Times New Roman" w:hAnsiTheme="minorHAnsi" w:cstheme="minorHAnsi"/>
          <w:szCs w:val="28"/>
          <w:lang w:val="uz-Cyrl-UZ" w:eastAsia="ru-RU"/>
          <w:rPrChange w:id="952" w:author="Faroxiddin Dadaxanov" w:date="2024-05-22T12:23:00Z">
            <w:rPr>
              <w:rFonts w:eastAsia="Times New Roman" w:cs="Times New Roman"/>
              <w:szCs w:val="28"/>
              <w:lang w:val="uz-Cyrl-UZ" w:eastAsia="ru-RU"/>
            </w:rPr>
          </w:rPrChange>
        </w:rPr>
        <w:t>- озиқавий моддалар истеъмолини</w:t>
      </w:r>
      <w:ins w:id="953" w:author="Пользователь" w:date="2023-05-05T16:00:00Z">
        <w:r w:rsidR="006543A3" w:rsidRPr="00632AE5">
          <w:rPr>
            <w:rFonts w:asciiTheme="minorHAnsi" w:eastAsia="Times New Roman" w:hAnsiTheme="minorHAnsi" w:cstheme="minorHAnsi"/>
            <w:szCs w:val="28"/>
            <w:lang w:val="uz-Cyrl-UZ" w:eastAsia="ru-RU"/>
            <w:rPrChange w:id="954" w:author="Faroxiddin Dadaxanov" w:date="2024-05-22T12:23:00Z">
              <w:rPr>
                <w:rFonts w:asciiTheme="minorHAnsi" w:eastAsia="Times New Roman" w:hAnsiTheme="minorHAnsi" w:cstheme="minorHAnsi"/>
                <w:szCs w:val="28"/>
                <w:lang w:val="uz-Cyrl-UZ" w:eastAsia="ru-RU"/>
              </w:rPr>
            </w:rPrChange>
          </w:rPr>
          <w:t>нг</w:t>
        </w:r>
      </w:ins>
      <w:r w:rsidRPr="00632AE5">
        <w:rPr>
          <w:rFonts w:asciiTheme="minorHAnsi" w:eastAsia="Times New Roman" w:hAnsiTheme="minorHAnsi" w:cstheme="minorHAnsi"/>
          <w:szCs w:val="28"/>
          <w:lang w:val="uz-Cyrl-UZ" w:eastAsia="ru-RU"/>
          <w:rPrChange w:id="955" w:author="Faroxiddin Dadaxanov" w:date="2024-05-22T12:23:00Z">
            <w:rPr>
              <w:rFonts w:eastAsia="Times New Roman" w:cs="Times New Roman"/>
              <w:szCs w:val="28"/>
              <w:lang w:val="uz-Cyrl-UZ" w:eastAsia="ru-RU"/>
            </w:rPr>
          </w:rPrChange>
        </w:rPr>
        <w:t xml:space="preserve"> кунлик даражаси</w:t>
      </w:r>
      <w:r w:rsidRPr="00632AE5">
        <w:rPr>
          <w:rFonts w:eastAsia="Times New Roman" w:cs="Times New Roman"/>
          <w:szCs w:val="28"/>
          <w:lang w:val="uz-Cyrl-UZ" w:eastAsia="ru-RU"/>
          <w:rPrChange w:id="956" w:author="Faroxiddin Dadaxanov" w:date="2024-05-22T12:23:00Z">
            <w:rPr>
              <w:rFonts w:eastAsia="Times New Roman" w:cs="Times New Roman"/>
              <w:szCs w:val="28"/>
              <w:lang w:val="uz-Cyrl-UZ" w:eastAsia="ru-RU"/>
            </w:rPr>
          </w:rPrChange>
        </w:rPr>
        <w:t xml:space="preserve">, </w:t>
      </w:r>
      <w:r w:rsidRPr="00632AE5">
        <w:rPr>
          <w:rFonts w:asciiTheme="minorHAnsi" w:eastAsia="Times New Roman" w:hAnsiTheme="minorHAnsi" w:cstheme="minorHAnsi"/>
          <w:szCs w:val="28"/>
          <w:lang w:val="uz-Cyrl-UZ" w:eastAsia="ru-RU"/>
          <w:rPrChange w:id="957" w:author="Faroxiddin Dadaxanov" w:date="2024-05-22T12:23:00Z">
            <w:rPr>
              <w:rFonts w:eastAsia="Times New Roman" w:cs="Times New Roman"/>
              <w:szCs w:val="28"/>
              <w:lang w:val="uz-Cyrl-UZ" w:eastAsia="ru-RU"/>
            </w:rPr>
          </w:rPrChange>
        </w:rPr>
        <w:t xml:space="preserve">ёши, жинси, физиологик ҳолати ва жисмоний фаоллигини ҳисобга олган ҳолда </w:t>
      </w:r>
      <w:ins w:id="958" w:author="Пользователь" w:date="2023-05-05T16:02:00Z">
        <w:r w:rsidR="006543A3" w:rsidRPr="00632AE5">
          <w:rPr>
            <w:rFonts w:asciiTheme="minorHAnsi" w:eastAsia="Times New Roman" w:hAnsiTheme="minorHAnsi" w:cstheme="minorHAnsi"/>
            <w:szCs w:val="28"/>
            <w:lang w:val="uz-Cyrl-UZ" w:eastAsia="ru-RU"/>
            <w:rPrChange w:id="959" w:author="Faroxiddin Dadaxanov" w:date="2024-05-22T12:23:00Z">
              <w:rPr>
                <w:rFonts w:asciiTheme="minorHAnsi" w:eastAsia="Times New Roman" w:hAnsiTheme="minorHAnsi" w:cstheme="minorHAnsi"/>
                <w:szCs w:val="28"/>
                <w:lang w:val="uz-Cyrl-UZ" w:eastAsia="ru-RU"/>
              </w:rPr>
            </w:rPrChange>
          </w:rPr>
          <w:lastRenderedPageBreak/>
          <w:t>истеъмол</w:t>
        </w:r>
        <w:r w:rsidR="006543A3" w:rsidRPr="00632AE5">
          <w:rPr>
            <w:rFonts w:asciiTheme="minorHAnsi" w:eastAsia="Times New Roman" w:hAnsiTheme="minorHAnsi" w:cstheme="minorHAnsi"/>
            <w:szCs w:val="28"/>
            <w:lang w:val="uz-Cyrl-UZ" w:eastAsia="ru-RU"/>
            <w:rPrChange w:id="960" w:author="Faroxiddin Dadaxanov" w:date="2024-05-22T12:23:00Z">
              <w:rPr>
                <w:rFonts w:asciiTheme="minorHAnsi" w:eastAsia="Times New Roman" w:hAnsiTheme="minorHAnsi" w:cstheme="minorHAnsi"/>
                <w:szCs w:val="28"/>
                <w:highlight w:val="yellow"/>
                <w:lang w:val="uz-Cyrl-UZ" w:eastAsia="ru-RU"/>
              </w:rPr>
            </w:rPrChange>
          </w:rPr>
          <w:t xml:space="preserve"> қилувчи </w:t>
        </w:r>
      </w:ins>
      <w:ins w:id="961" w:author="Faroxiddin Dadaxanov" w:date="2023-05-08T14:15:00Z">
        <w:r w:rsidR="0039364D" w:rsidRPr="00632AE5">
          <w:rPr>
            <w:rFonts w:asciiTheme="minorHAnsi" w:eastAsia="Times New Roman" w:hAnsiTheme="minorHAnsi" w:cstheme="minorHAnsi"/>
            <w:szCs w:val="28"/>
            <w:lang w:val="uz-Cyrl-UZ" w:eastAsia="ru-RU"/>
            <w:rPrChange w:id="962" w:author="Faroxiddin Dadaxanov" w:date="2024-05-22T12:23:00Z">
              <w:rPr>
                <w:rFonts w:asciiTheme="minorHAnsi" w:eastAsia="Times New Roman" w:hAnsiTheme="minorHAnsi" w:cstheme="minorHAnsi"/>
                <w:szCs w:val="28"/>
                <w:highlight w:val="yellow"/>
                <w:lang w:val="uz-Cyrl-UZ" w:eastAsia="ru-RU"/>
              </w:rPr>
            </w:rPrChange>
          </w:rPr>
          <w:t>истеъмолчининг</w:t>
        </w:r>
      </w:ins>
      <w:ins w:id="963" w:author="Пользователь" w:date="2023-05-05T16:02:00Z">
        <w:del w:id="964" w:author="Faroxiddin Dadaxanov" w:date="2023-05-08T14:15:00Z">
          <w:r w:rsidR="006543A3" w:rsidRPr="00632AE5" w:rsidDel="0039364D">
            <w:rPr>
              <w:rFonts w:asciiTheme="minorHAnsi" w:eastAsia="Times New Roman" w:hAnsiTheme="minorHAnsi" w:cstheme="minorHAnsi"/>
              <w:szCs w:val="28"/>
              <w:lang w:val="uz-Cyrl-UZ" w:eastAsia="ru-RU"/>
              <w:rPrChange w:id="965" w:author="Faroxiddin Dadaxanov" w:date="2024-05-22T12:23:00Z">
                <w:rPr>
                  <w:rFonts w:asciiTheme="minorHAnsi" w:eastAsia="Times New Roman" w:hAnsiTheme="minorHAnsi" w:cstheme="minorHAnsi"/>
                  <w:szCs w:val="28"/>
                  <w:highlight w:val="yellow"/>
                  <w:lang w:val="uz-Cyrl-UZ" w:eastAsia="ru-RU"/>
                </w:rPr>
              </w:rPrChange>
            </w:rPr>
            <w:delText>шахс</w:delText>
          </w:r>
          <w:r w:rsidR="006543A3" w:rsidRPr="00632AE5" w:rsidDel="0039364D">
            <w:rPr>
              <w:rFonts w:asciiTheme="minorHAnsi" w:eastAsia="Times New Roman" w:hAnsiTheme="minorHAnsi" w:cstheme="minorHAnsi"/>
              <w:szCs w:val="28"/>
              <w:lang w:val="uz-Cyrl-UZ" w:eastAsia="ru-RU"/>
              <w:rPrChange w:id="966" w:author="Faroxiddin Dadaxanov" w:date="2024-05-22T12:23:00Z">
                <w:rPr>
                  <w:rFonts w:asciiTheme="minorHAnsi" w:eastAsia="Times New Roman" w:hAnsiTheme="minorHAnsi" w:cstheme="minorHAnsi"/>
                  <w:szCs w:val="28"/>
                  <w:lang w:val="uz-Cyrl-UZ" w:eastAsia="ru-RU"/>
                </w:rPr>
              </w:rPrChange>
            </w:rPr>
            <w:delText xml:space="preserve">нинг </w:delText>
          </w:r>
        </w:del>
      </w:ins>
      <w:del w:id="967" w:author="Faroxiddin Dadaxanov" w:date="2023-05-08T14:15:00Z">
        <w:r w:rsidRPr="00632AE5" w:rsidDel="0039364D">
          <w:rPr>
            <w:rFonts w:asciiTheme="minorHAnsi" w:eastAsia="Times New Roman" w:hAnsiTheme="minorHAnsi" w:cstheme="minorHAnsi"/>
            <w:strike/>
            <w:szCs w:val="28"/>
            <w:lang w:val="uz-Cyrl-UZ" w:eastAsia="ru-RU"/>
            <w:rPrChange w:id="968" w:author="Faroxiddin Dadaxanov" w:date="2024-05-22T12:23:00Z">
              <w:rPr>
                <w:rFonts w:eastAsia="Times New Roman" w:cs="Times New Roman"/>
                <w:szCs w:val="28"/>
                <w:lang w:val="uz-Cyrl-UZ" w:eastAsia="ru-RU"/>
              </w:rPr>
            </w:rPrChange>
          </w:rPr>
          <w:delText>аҳолининг</w:delText>
        </w:r>
      </w:del>
      <w:r w:rsidRPr="00632AE5">
        <w:rPr>
          <w:rFonts w:asciiTheme="minorHAnsi" w:eastAsia="Times New Roman" w:hAnsiTheme="minorHAnsi" w:cstheme="minorHAnsi"/>
          <w:szCs w:val="28"/>
          <w:lang w:val="uz-Cyrl-UZ" w:eastAsia="ru-RU"/>
          <w:rPrChange w:id="969" w:author="Faroxiddin Dadaxanov" w:date="2024-05-22T12:23:00Z">
            <w:rPr>
              <w:rFonts w:eastAsia="Times New Roman" w:cs="Times New Roman"/>
              <w:szCs w:val="28"/>
              <w:lang w:val="uz-Cyrl-UZ" w:eastAsia="ru-RU"/>
            </w:rPr>
          </w:rPrChange>
        </w:rPr>
        <w:t xml:space="preserve"> камида 97</w:t>
      </w:r>
      <w:r w:rsidR="00F57471" w:rsidRPr="00632AE5">
        <w:rPr>
          <w:rFonts w:asciiTheme="minorHAnsi" w:eastAsia="Times New Roman" w:hAnsiTheme="minorHAnsi" w:cstheme="minorHAnsi"/>
          <w:szCs w:val="28"/>
          <w:lang w:val="uz-Cyrl-UZ" w:eastAsia="ru-RU"/>
          <w:rPrChange w:id="970" w:author="Faroxiddin Dadaxanov" w:date="2024-05-22T12:23:00Z">
            <w:rPr>
              <w:rFonts w:eastAsia="Times New Roman" w:cs="Times New Roman"/>
              <w:szCs w:val="28"/>
              <w:lang w:val="uz-Cyrl-UZ" w:eastAsia="ru-RU"/>
            </w:rPr>
          </w:rPrChange>
        </w:rPr>
        <w:t>,</w:t>
      </w:r>
      <w:r w:rsidRPr="00632AE5">
        <w:rPr>
          <w:rFonts w:asciiTheme="minorHAnsi" w:eastAsia="Times New Roman" w:hAnsiTheme="minorHAnsi" w:cstheme="minorHAnsi"/>
          <w:szCs w:val="28"/>
          <w:lang w:val="uz-Cyrl-UZ" w:eastAsia="ru-RU"/>
          <w:rPrChange w:id="971" w:author="Faroxiddin Dadaxanov" w:date="2024-05-22T12:23:00Z">
            <w:rPr>
              <w:rFonts w:eastAsia="Times New Roman" w:cs="Times New Roman"/>
              <w:szCs w:val="28"/>
              <w:lang w:val="uz-Cyrl-UZ" w:eastAsia="ru-RU"/>
            </w:rPr>
          </w:rPrChange>
        </w:rPr>
        <w:t>5 фоиз</w:t>
      </w:r>
      <w:del w:id="972" w:author="Faroxiddin Dadaxanov" w:date="2023-05-08T14:15:00Z">
        <w:r w:rsidRPr="00632AE5" w:rsidDel="0039364D">
          <w:rPr>
            <w:rFonts w:asciiTheme="minorHAnsi" w:eastAsia="Times New Roman" w:hAnsiTheme="minorHAnsi" w:cstheme="minorHAnsi"/>
            <w:strike/>
            <w:szCs w:val="28"/>
            <w:lang w:val="uz-Cyrl-UZ" w:eastAsia="ru-RU"/>
            <w:rPrChange w:id="973" w:author="Faroxiddin Dadaxanov" w:date="2024-05-22T12:23:00Z">
              <w:rPr>
                <w:rFonts w:eastAsia="Times New Roman" w:cs="Times New Roman"/>
                <w:szCs w:val="28"/>
                <w:lang w:val="uz-Cyrl-UZ" w:eastAsia="ru-RU"/>
              </w:rPr>
            </w:rPrChange>
          </w:rPr>
          <w:delText>ининг</w:delText>
        </w:r>
      </w:del>
      <w:r w:rsidRPr="00632AE5">
        <w:rPr>
          <w:rFonts w:asciiTheme="minorHAnsi" w:eastAsia="Times New Roman" w:hAnsiTheme="minorHAnsi" w:cstheme="minorHAnsi"/>
          <w:szCs w:val="28"/>
          <w:lang w:val="uz-Cyrl-UZ" w:eastAsia="ru-RU"/>
          <w:rPrChange w:id="974" w:author="Faroxiddin Dadaxanov" w:date="2024-05-22T12:23:00Z">
            <w:rPr>
              <w:rFonts w:eastAsia="Times New Roman" w:cs="Times New Roman"/>
              <w:szCs w:val="28"/>
              <w:lang w:val="uz-Cyrl-UZ" w:eastAsia="ru-RU"/>
            </w:rPr>
          </w:rPrChange>
        </w:rPr>
        <w:t xml:space="preserve"> физиологик эҳтиёжларини қондириш учун етарли бўлган озиқа моддалари;</w:t>
      </w:r>
    </w:p>
    <w:p w14:paraId="4927C173" w14:textId="78F78B6B" w:rsidR="005F6605" w:rsidRPr="00632AE5" w:rsidRDefault="005F6605">
      <w:pPr>
        <w:spacing w:before="80" w:after="80"/>
        <w:ind w:firstLine="709"/>
        <w:contextualSpacing/>
        <w:jc w:val="both"/>
        <w:rPr>
          <w:rFonts w:asciiTheme="minorHAnsi" w:eastAsia="Times New Roman" w:hAnsiTheme="minorHAnsi" w:cstheme="minorHAnsi"/>
          <w:szCs w:val="28"/>
          <w:lang w:val="uz-Cyrl-UZ" w:eastAsia="ru-RU"/>
          <w:rPrChange w:id="975" w:author="Faroxiddin Dadaxanov" w:date="2024-05-22T12:23:00Z">
            <w:rPr>
              <w:rFonts w:eastAsia="Times New Roman" w:cs="Times New Roman"/>
              <w:szCs w:val="28"/>
              <w:lang w:val="uz-Cyrl-UZ" w:eastAsia="ru-RU"/>
            </w:rPr>
          </w:rPrChange>
        </w:rPr>
        <w:pPrChange w:id="976"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977" w:author="Faroxiddin Dadaxanov" w:date="2024-05-22T12:23:00Z">
            <w:rPr>
              <w:rFonts w:eastAsia="Times New Roman" w:cs="Times New Roman"/>
              <w:b/>
              <w:szCs w:val="28"/>
              <w:lang w:val="uz-Cyrl-UZ" w:eastAsia="ru-RU"/>
            </w:rPr>
          </w:rPrChange>
        </w:rPr>
        <w:t>Янги турдаги озиқ - овқат маҳсулотлари</w:t>
      </w:r>
      <w:r w:rsidRPr="00632AE5">
        <w:rPr>
          <w:rFonts w:asciiTheme="minorHAnsi" w:eastAsia="Times New Roman" w:hAnsiTheme="minorHAnsi" w:cstheme="minorHAnsi"/>
          <w:szCs w:val="28"/>
          <w:lang w:val="uz-Cyrl-UZ" w:eastAsia="ru-RU"/>
          <w:rPrChange w:id="978" w:author="Faroxiddin Dadaxanov" w:date="2024-05-22T12:23:00Z">
            <w:rPr>
              <w:rFonts w:eastAsia="Times New Roman" w:cs="Times New Roman"/>
              <w:szCs w:val="28"/>
              <w:lang w:val="uz-Cyrl-UZ" w:eastAsia="ru-RU"/>
            </w:rPr>
          </w:rPrChange>
        </w:rPr>
        <w:t>-</w:t>
      </w:r>
      <w:ins w:id="979" w:author="Пользователь" w:date="2023-05-05T16:03:00Z">
        <w:r w:rsidR="006543A3" w:rsidRPr="00632AE5">
          <w:rPr>
            <w:rFonts w:asciiTheme="minorHAnsi" w:eastAsia="Times New Roman" w:hAnsiTheme="minorHAnsi" w:cstheme="minorHAnsi"/>
            <w:szCs w:val="28"/>
            <w:lang w:val="uz-Cyrl-UZ" w:eastAsia="ru-RU"/>
            <w:rPrChange w:id="980" w:author="Faroxiddin Dadaxanov" w:date="2024-05-22T12:23:00Z">
              <w:rPr>
                <w:rFonts w:asciiTheme="minorHAnsi" w:eastAsia="Times New Roman" w:hAnsiTheme="minorHAnsi" w:cstheme="minorHAnsi"/>
                <w:szCs w:val="28"/>
                <w:lang w:val="uz-Cyrl-UZ" w:eastAsia="ru-RU"/>
              </w:rPr>
            </w:rPrChange>
          </w:rPr>
          <w:t xml:space="preserve"> </w:t>
        </w:r>
      </w:ins>
      <w:r w:rsidRPr="00632AE5">
        <w:rPr>
          <w:rFonts w:asciiTheme="minorHAnsi" w:eastAsia="Times New Roman" w:hAnsiTheme="minorHAnsi" w:cstheme="minorHAnsi"/>
          <w:szCs w:val="28"/>
          <w:lang w:val="uz-Cyrl-UZ" w:eastAsia="ru-RU"/>
          <w:rPrChange w:id="981" w:author="Faroxiddin Dadaxanov" w:date="2024-05-22T12:23:00Z">
            <w:rPr>
              <w:rFonts w:eastAsia="Times New Roman" w:cs="Times New Roman"/>
              <w:szCs w:val="28"/>
              <w:lang w:val="uz-Cyrl-UZ" w:eastAsia="ru-RU"/>
            </w:rPr>
          </w:rPrChange>
        </w:rPr>
        <w:t>илгари Ўзбекистон Республикаси</w:t>
      </w:r>
      <w:ins w:id="982" w:author="Пользователь" w:date="2023-05-05T16:05:00Z">
        <w:r w:rsidR="006543A3" w:rsidRPr="00632AE5">
          <w:rPr>
            <w:rFonts w:asciiTheme="minorHAnsi" w:eastAsia="Times New Roman" w:hAnsiTheme="minorHAnsi" w:cstheme="minorHAnsi"/>
            <w:szCs w:val="28"/>
            <w:lang w:val="uz-Cyrl-UZ" w:eastAsia="ru-RU"/>
            <w:rPrChange w:id="983" w:author="Faroxiddin Dadaxanov" w:date="2024-05-22T12:23:00Z">
              <w:rPr>
                <w:rFonts w:asciiTheme="minorHAnsi" w:eastAsia="Times New Roman" w:hAnsiTheme="minorHAnsi" w:cstheme="minorHAnsi"/>
                <w:szCs w:val="28"/>
                <w:lang w:val="uz-Cyrl-UZ" w:eastAsia="ru-RU"/>
              </w:rPr>
            </w:rPrChange>
          </w:rPr>
          <w:t>да муомалада бўлмаган</w:t>
        </w:r>
      </w:ins>
      <w:r w:rsidRPr="00632AE5">
        <w:rPr>
          <w:rFonts w:asciiTheme="minorHAnsi" w:eastAsia="Times New Roman" w:hAnsiTheme="minorHAnsi" w:cstheme="minorHAnsi"/>
          <w:szCs w:val="28"/>
          <w:lang w:val="uz-Cyrl-UZ" w:eastAsia="ru-RU"/>
          <w:rPrChange w:id="984" w:author="Faroxiddin Dadaxanov" w:date="2024-05-22T12:23:00Z">
            <w:rPr>
              <w:rFonts w:eastAsia="Times New Roman" w:cs="Times New Roman"/>
              <w:szCs w:val="28"/>
              <w:lang w:val="uz-Cyrl-UZ" w:eastAsia="ru-RU"/>
            </w:rPr>
          </w:rPrChange>
        </w:rPr>
        <w:t xml:space="preserve"> </w:t>
      </w:r>
      <w:r w:rsidRPr="00632AE5">
        <w:rPr>
          <w:rFonts w:eastAsia="Times New Roman" w:cs="Times New Roman"/>
          <w:szCs w:val="28"/>
          <w:lang w:val="uz-Cyrl-UZ" w:eastAsia="ru-RU"/>
          <w:rPrChange w:id="985" w:author="Faroxiddin Dadaxanov" w:date="2024-05-22T12:23:00Z">
            <w:rPr>
              <w:rFonts w:eastAsia="Times New Roman" w:cs="Times New Roman"/>
              <w:szCs w:val="28"/>
              <w:lang w:val="uz-Cyrl-UZ" w:eastAsia="ru-RU"/>
            </w:rPr>
          </w:rPrChange>
        </w:rPr>
        <w:t>божхона ҳудудида</w:t>
      </w:r>
      <w:r w:rsidRPr="00632AE5">
        <w:rPr>
          <w:rFonts w:asciiTheme="minorHAnsi" w:eastAsia="Times New Roman" w:hAnsiTheme="minorHAnsi" w:cstheme="minorHAnsi"/>
          <w:szCs w:val="28"/>
          <w:lang w:val="uz-Cyrl-UZ" w:eastAsia="ru-RU"/>
          <w:rPrChange w:id="986" w:author="Faroxiddin Dadaxanov" w:date="2024-05-22T12:23:00Z">
            <w:rPr>
              <w:rFonts w:eastAsia="Times New Roman" w:cs="Times New Roman"/>
              <w:szCs w:val="28"/>
              <w:lang w:val="uz-Cyrl-UZ" w:eastAsia="ru-RU"/>
            </w:rPr>
          </w:rPrChange>
        </w:rPr>
        <w:t xml:space="preserve"> </w:t>
      </w:r>
      <w:ins w:id="987" w:author="Пользователь" w:date="2023-05-05T16:05:00Z">
        <w:r w:rsidR="006543A3" w:rsidRPr="00632AE5">
          <w:rPr>
            <w:rFonts w:asciiTheme="minorHAnsi" w:eastAsia="Times New Roman" w:hAnsiTheme="minorHAnsi" w:cstheme="minorHAnsi"/>
            <w:szCs w:val="28"/>
            <w:lang w:val="uz-Cyrl-UZ" w:eastAsia="ru-RU"/>
            <w:rPrChange w:id="988" w:author="Faroxiddin Dadaxanov" w:date="2024-05-22T12:23:00Z">
              <w:rPr>
                <w:rFonts w:asciiTheme="minorHAnsi" w:eastAsia="Times New Roman" w:hAnsiTheme="minorHAnsi" w:cstheme="minorHAnsi"/>
                <w:szCs w:val="28"/>
                <w:highlight w:val="yellow"/>
                <w:lang w:val="uz-Cyrl-UZ" w:eastAsia="ru-RU"/>
              </w:rPr>
            </w:rPrChange>
          </w:rPr>
          <w:t xml:space="preserve">ҳамда </w:t>
        </w:r>
      </w:ins>
      <w:ins w:id="989" w:author="Пользователь" w:date="2023-05-05T16:06:00Z">
        <w:r w:rsidR="006543A3" w:rsidRPr="00632AE5">
          <w:rPr>
            <w:rFonts w:asciiTheme="minorHAnsi" w:eastAsia="Times New Roman" w:hAnsiTheme="minorHAnsi" w:cstheme="minorHAnsi"/>
            <w:szCs w:val="28"/>
            <w:lang w:val="uz-Cyrl-UZ" w:eastAsia="ru-RU"/>
            <w:rPrChange w:id="990" w:author="Faroxiddin Dadaxanov" w:date="2024-05-22T12:23:00Z">
              <w:rPr>
                <w:rFonts w:asciiTheme="minorHAnsi" w:eastAsia="Times New Roman" w:hAnsiTheme="minorHAnsi" w:cstheme="minorHAnsi"/>
                <w:szCs w:val="28"/>
                <w:highlight w:val="yellow"/>
                <w:lang w:val="uz-Cyrl-UZ" w:eastAsia="ru-RU"/>
              </w:rPr>
            </w:rPrChange>
          </w:rPr>
          <w:t xml:space="preserve">аҳоли </w:t>
        </w:r>
      </w:ins>
      <w:ins w:id="991" w:author="Пользователь" w:date="2023-05-05T16:05:00Z">
        <w:r w:rsidR="006543A3" w:rsidRPr="00632AE5">
          <w:rPr>
            <w:rFonts w:asciiTheme="minorHAnsi" w:eastAsia="Times New Roman" w:hAnsiTheme="minorHAnsi" w:cstheme="minorHAnsi"/>
            <w:szCs w:val="28"/>
            <w:lang w:val="uz-Cyrl-UZ" w:eastAsia="ru-RU"/>
            <w:rPrChange w:id="992" w:author="Faroxiddin Dadaxanov" w:date="2024-05-22T12:23:00Z">
              <w:rPr>
                <w:rFonts w:asciiTheme="minorHAnsi" w:eastAsia="Times New Roman" w:hAnsiTheme="minorHAnsi" w:cstheme="minorHAnsi"/>
                <w:szCs w:val="28"/>
                <w:highlight w:val="yellow"/>
                <w:lang w:val="uz-Cyrl-UZ" w:eastAsia="ru-RU"/>
              </w:rPr>
            </w:rPrChange>
          </w:rPr>
          <w:t>истеъмол</w:t>
        </w:r>
      </w:ins>
      <w:ins w:id="993" w:author="Пользователь" w:date="2023-05-05T16:06:00Z">
        <w:r w:rsidR="006543A3" w:rsidRPr="00632AE5">
          <w:rPr>
            <w:rFonts w:asciiTheme="minorHAnsi" w:eastAsia="Times New Roman" w:hAnsiTheme="minorHAnsi" w:cstheme="minorHAnsi"/>
            <w:szCs w:val="28"/>
            <w:lang w:val="uz-Cyrl-UZ" w:eastAsia="ru-RU"/>
            <w:rPrChange w:id="994" w:author="Faroxiddin Dadaxanov" w:date="2024-05-22T12:23:00Z">
              <w:rPr>
                <w:rFonts w:asciiTheme="minorHAnsi" w:eastAsia="Times New Roman" w:hAnsiTheme="minorHAnsi" w:cstheme="minorHAnsi"/>
                <w:szCs w:val="28"/>
                <w:highlight w:val="yellow"/>
                <w:lang w:val="uz-Cyrl-UZ" w:eastAsia="ru-RU"/>
              </w:rPr>
            </w:rPrChange>
          </w:rPr>
          <w:t xml:space="preserve">ида </w:t>
        </w:r>
        <w:r w:rsidR="006543A3" w:rsidRPr="00632AE5">
          <w:rPr>
            <w:rFonts w:asciiTheme="minorHAnsi" w:eastAsia="Times New Roman" w:hAnsiTheme="minorHAnsi" w:cstheme="minorHAnsi"/>
            <w:szCs w:val="28"/>
            <w:lang w:val="uz-Cyrl-UZ" w:eastAsia="ru-RU"/>
            <w:rPrChange w:id="995" w:author="Faroxiddin Dadaxanov" w:date="2024-05-22T12:23:00Z">
              <w:rPr>
                <w:rFonts w:asciiTheme="minorHAnsi" w:eastAsia="Times New Roman" w:hAnsiTheme="minorHAnsi" w:cstheme="minorHAnsi"/>
                <w:szCs w:val="28"/>
                <w:lang w:val="uz-Cyrl-UZ" w:eastAsia="ru-RU"/>
              </w:rPr>
            </w:rPrChange>
          </w:rPr>
          <w:t>бўлмаган</w:t>
        </w:r>
      </w:ins>
      <w:ins w:id="996" w:author="Пользователь" w:date="2023-05-05T16:05:00Z">
        <w:r w:rsidR="006543A3" w:rsidRPr="00632AE5">
          <w:rPr>
            <w:rFonts w:asciiTheme="minorHAnsi" w:eastAsia="Times New Roman" w:hAnsiTheme="minorHAnsi" w:cstheme="minorHAnsi"/>
            <w:szCs w:val="28"/>
            <w:lang w:val="uz-Cyrl-UZ" w:eastAsia="ru-RU"/>
            <w:rPrChange w:id="997" w:author="Faroxiddin Dadaxanov" w:date="2024-05-22T12:23:00Z">
              <w:rPr>
                <w:rFonts w:asciiTheme="minorHAnsi" w:eastAsia="Times New Roman" w:hAnsiTheme="minorHAnsi" w:cstheme="minorHAnsi"/>
                <w:szCs w:val="28"/>
                <w:lang w:val="uz-Cyrl-UZ" w:eastAsia="ru-RU"/>
              </w:rPr>
            </w:rPrChange>
          </w:rPr>
          <w:t xml:space="preserve"> </w:t>
        </w:r>
      </w:ins>
      <w:r w:rsidRPr="00632AE5">
        <w:rPr>
          <w:rFonts w:asciiTheme="minorHAnsi" w:eastAsia="Times New Roman" w:hAnsiTheme="minorHAnsi" w:cstheme="minorHAnsi"/>
          <w:szCs w:val="28"/>
          <w:lang w:val="uz-Cyrl-UZ" w:eastAsia="ru-RU"/>
          <w:rPrChange w:id="998" w:author="Faroxiddin Dadaxanov" w:date="2024-05-22T12:23:00Z">
            <w:rPr>
              <w:rFonts w:eastAsia="Times New Roman" w:cs="Times New Roman"/>
              <w:szCs w:val="28"/>
              <w:lang w:val="uz-Cyrl-UZ" w:eastAsia="ru-RU"/>
            </w:rPr>
          </w:rPrChange>
        </w:rPr>
        <w:t xml:space="preserve">озиқ-овқат </w:t>
      </w:r>
      <w:ins w:id="999" w:author="Пользователь" w:date="2023-05-05T16:07:00Z">
        <w:r w:rsidR="006543A3" w:rsidRPr="00632AE5">
          <w:rPr>
            <w:rFonts w:asciiTheme="minorHAnsi" w:eastAsia="Times New Roman" w:hAnsiTheme="minorHAnsi" w:cstheme="minorHAnsi"/>
            <w:szCs w:val="28"/>
            <w:lang w:val="uz-Cyrl-UZ" w:eastAsia="ru-RU"/>
            <w:rPrChange w:id="1000" w:author="Faroxiddin Dadaxanov" w:date="2024-05-22T12:23:00Z">
              <w:rPr>
                <w:rFonts w:asciiTheme="minorHAnsi" w:eastAsia="Times New Roman" w:hAnsiTheme="minorHAnsi" w:cstheme="minorHAnsi"/>
                <w:szCs w:val="28"/>
                <w:lang w:val="uz-Cyrl-UZ" w:eastAsia="ru-RU"/>
              </w:rPr>
            </w:rPrChange>
          </w:rPr>
          <w:t>маҳсулотлари</w:t>
        </w:r>
        <w:del w:id="1001" w:author="Faroxiddin Dadaxanov" w:date="2023-05-08T14:15:00Z">
          <w:r w:rsidR="006543A3" w:rsidRPr="00632AE5" w:rsidDel="0039364D">
            <w:rPr>
              <w:rFonts w:asciiTheme="minorHAnsi" w:eastAsia="Times New Roman" w:hAnsiTheme="minorHAnsi" w:cstheme="minorHAnsi"/>
              <w:strike/>
              <w:szCs w:val="28"/>
              <w:lang w:val="uz-Cyrl-UZ" w:eastAsia="ru-RU"/>
              <w:rPrChange w:id="1002" w:author="Faroxiddin Dadaxanov" w:date="2024-05-22T12:23:00Z">
                <w:rPr>
                  <w:rFonts w:asciiTheme="minorHAnsi" w:eastAsia="Times New Roman" w:hAnsiTheme="minorHAnsi" w:cstheme="minorHAnsi"/>
                  <w:szCs w:val="28"/>
                  <w:lang w:val="uz-Cyrl-UZ" w:eastAsia="ru-RU"/>
                </w:rPr>
              </w:rPrChange>
            </w:rPr>
            <w:delText xml:space="preserve">,  </w:delText>
          </w:r>
        </w:del>
      </w:ins>
      <w:del w:id="1003" w:author="Faroxiddin Dadaxanov" w:date="2023-05-08T14:15:00Z">
        <w:r w:rsidRPr="00632AE5" w:rsidDel="0039364D">
          <w:rPr>
            <w:rFonts w:asciiTheme="minorHAnsi" w:eastAsia="Times New Roman" w:hAnsiTheme="minorHAnsi" w:cstheme="minorHAnsi"/>
            <w:strike/>
            <w:szCs w:val="28"/>
            <w:lang w:val="uz-Cyrl-UZ" w:eastAsia="ru-RU"/>
            <w:rPrChange w:id="1004" w:author="Faroxiddin Dadaxanov" w:date="2024-05-22T12:23:00Z">
              <w:rPr>
                <w:rFonts w:eastAsia="Times New Roman" w:cs="Times New Roman"/>
                <w:szCs w:val="28"/>
                <w:lang w:val="uz-Cyrl-UZ" w:eastAsia="ru-RU"/>
              </w:rPr>
            </w:rPrChange>
          </w:rPr>
          <w:delText>учун одамлар томонидан ишлатилмаган</w:delText>
        </w:r>
      </w:del>
      <w:r w:rsidRPr="00632AE5">
        <w:rPr>
          <w:rFonts w:asciiTheme="minorHAnsi" w:eastAsia="Times New Roman" w:hAnsiTheme="minorHAnsi" w:cstheme="minorHAnsi"/>
          <w:szCs w:val="28"/>
          <w:lang w:val="uz-Cyrl-UZ" w:eastAsia="ru-RU"/>
          <w:rPrChange w:id="1005" w:author="Faroxiddin Dadaxanov" w:date="2024-05-22T12:23:00Z">
            <w:rPr>
              <w:rFonts w:eastAsia="Times New Roman" w:cs="Times New Roman"/>
              <w:szCs w:val="28"/>
              <w:lang w:val="uz-Cyrl-UZ" w:eastAsia="ru-RU"/>
            </w:rPr>
          </w:rPrChange>
        </w:rPr>
        <w:t xml:space="preserve"> (шу жумладан озиқавий қўшимчалар ва хушбуйлар), яъни</w:t>
      </w:r>
      <w:ins w:id="1006" w:author="Пользователь" w:date="2023-05-05T16:07:00Z">
        <w:r w:rsidR="006543A3" w:rsidRPr="00632AE5">
          <w:rPr>
            <w:rFonts w:asciiTheme="minorHAnsi" w:eastAsia="Times New Roman" w:hAnsiTheme="minorHAnsi" w:cstheme="minorHAnsi"/>
            <w:szCs w:val="28"/>
            <w:lang w:val="uz-Cyrl-UZ" w:eastAsia="ru-RU"/>
            <w:rPrChange w:id="1007" w:author="Faroxiddin Dadaxanov" w:date="2024-05-22T12:23:00Z">
              <w:rPr>
                <w:rFonts w:asciiTheme="minorHAnsi" w:eastAsia="Times New Roman" w:hAnsiTheme="minorHAnsi" w:cstheme="minorHAnsi"/>
                <w:szCs w:val="28"/>
                <w:lang w:val="uz-Cyrl-UZ" w:eastAsia="ru-RU"/>
              </w:rPr>
            </w:rPrChange>
          </w:rPr>
          <w:t>,</w:t>
        </w:r>
      </w:ins>
      <w:r w:rsidRPr="00632AE5">
        <w:rPr>
          <w:rFonts w:asciiTheme="minorHAnsi" w:eastAsia="Times New Roman" w:hAnsiTheme="minorHAnsi" w:cstheme="minorHAnsi"/>
          <w:strike/>
          <w:szCs w:val="28"/>
          <w:lang w:val="uz-Cyrl-UZ" w:eastAsia="ru-RU"/>
          <w:rPrChange w:id="1008" w:author="Faroxiddin Dadaxanov" w:date="2024-05-22T12:23:00Z">
            <w:rPr>
              <w:rFonts w:eastAsia="Times New Roman" w:cs="Times New Roman"/>
              <w:szCs w:val="28"/>
              <w:lang w:val="uz-Cyrl-UZ" w:eastAsia="ru-RU"/>
            </w:rPr>
          </w:rPrChange>
        </w:rPr>
        <w:t>:</w:t>
      </w:r>
      <w:r w:rsidRPr="00632AE5">
        <w:rPr>
          <w:rFonts w:asciiTheme="minorHAnsi" w:eastAsia="Times New Roman" w:hAnsiTheme="minorHAnsi" w:cstheme="minorHAnsi"/>
          <w:szCs w:val="28"/>
          <w:lang w:val="uz-Cyrl-UZ" w:eastAsia="ru-RU"/>
          <w:rPrChange w:id="1009" w:author="Faroxiddin Dadaxanov" w:date="2024-05-22T12:23:00Z">
            <w:rPr>
              <w:rFonts w:eastAsia="Times New Roman" w:cs="Times New Roman"/>
              <w:szCs w:val="28"/>
              <w:lang w:val="uz-Cyrl-UZ" w:eastAsia="ru-RU"/>
            </w:rPr>
          </w:rPrChange>
        </w:rPr>
        <w:t xml:space="preserve"> янги ёки аввалдан </w:t>
      </w:r>
      <w:ins w:id="1010" w:author="Пользователь" w:date="2023-05-06T10:59:00Z">
        <w:r w:rsidR="00180BFE" w:rsidRPr="00632AE5">
          <w:rPr>
            <w:rFonts w:asciiTheme="minorHAnsi" w:eastAsia="Times New Roman" w:hAnsiTheme="minorHAnsi" w:cstheme="minorHAnsi"/>
            <w:szCs w:val="28"/>
            <w:lang w:val="uz-Cyrl-UZ" w:eastAsia="ru-RU"/>
            <w:rPrChange w:id="1011" w:author="Faroxiddin Dadaxanov" w:date="2024-05-22T12:23:00Z">
              <w:rPr>
                <w:rFonts w:asciiTheme="minorHAnsi" w:eastAsia="Times New Roman" w:hAnsiTheme="minorHAnsi" w:cstheme="minorHAnsi"/>
                <w:szCs w:val="28"/>
                <w:lang w:val="uz-Cyrl-UZ" w:eastAsia="ru-RU"/>
              </w:rPr>
            </w:rPrChange>
          </w:rPr>
          <w:t>таҳрирланган,</w:t>
        </w:r>
        <w:r w:rsidR="00180BFE" w:rsidRPr="00632AE5" w:rsidDel="00180BFE">
          <w:rPr>
            <w:rFonts w:asciiTheme="minorHAnsi" w:eastAsia="Times New Roman" w:hAnsiTheme="minorHAnsi" w:cstheme="minorHAnsi"/>
            <w:szCs w:val="28"/>
            <w:lang w:val="uz-Cyrl-UZ" w:eastAsia="ru-RU"/>
            <w:rPrChange w:id="1012" w:author="Faroxiddin Dadaxanov" w:date="2024-05-22T12:23:00Z">
              <w:rPr>
                <w:rFonts w:asciiTheme="minorHAnsi" w:eastAsia="Times New Roman" w:hAnsiTheme="minorHAnsi" w:cstheme="minorHAnsi"/>
                <w:szCs w:val="28"/>
                <w:lang w:val="uz-Cyrl-UZ" w:eastAsia="ru-RU"/>
              </w:rPr>
            </w:rPrChange>
          </w:rPr>
          <w:t xml:space="preserve"> </w:t>
        </w:r>
      </w:ins>
      <w:del w:id="1013" w:author="Пользователь" w:date="2023-05-06T10:59:00Z">
        <w:r w:rsidRPr="00632AE5" w:rsidDel="00180BFE">
          <w:rPr>
            <w:rFonts w:asciiTheme="minorHAnsi" w:eastAsia="Times New Roman" w:hAnsiTheme="minorHAnsi" w:cstheme="minorHAnsi"/>
            <w:szCs w:val="28"/>
            <w:lang w:val="uz-Cyrl-UZ" w:eastAsia="ru-RU"/>
            <w:rPrChange w:id="1014" w:author="Faroxiddin Dadaxanov" w:date="2024-05-22T12:23:00Z">
              <w:rPr>
                <w:rFonts w:eastAsia="Times New Roman" w:cs="Times New Roman"/>
                <w:szCs w:val="28"/>
                <w:lang w:val="uz-Cyrl-UZ" w:eastAsia="ru-RU"/>
              </w:rPr>
            </w:rPrChange>
          </w:rPr>
          <w:delText xml:space="preserve">таҳрирланган </w:delText>
        </w:r>
      </w:del>
      <w:r w:rsidRPr="00632AE5">
        <w:rPr>
          <w:rFonts w:asciiTheme="minorHAnsi" w:eastAsia="Times New Roman" w:hAnsiTheme="minorHAnsi" w:cstheme="minorHAnsi"/>
          <w:szCs w:val="28"/>
          <w:lang w:val="uz-Cyrl-UZ" w:eastAsia="ru-RU"/>
          <w:rPrChange w:id="1015" w:author="Faroxiddin Dadaxanov" w:date="2024-05-22T12:23:00Z">
            <w:rPr>
              <w:rFonts w:eastAsia="Times New Roman" w:cs="Times New Roman"/>
              <w:szCs w:val="28"/>
              <w:lang w:val="uz-Cyrl-UZ" w:eastAsia="ru-RU"/>
            </w:rPr>
          </w:rPrChange>
        </w:rPr>
        <w:t xml:space="preserve">асосий молекуляр тузилиши </w:t>
      </w:r>
      <w:ins w:id="1016" w:author="Faroxiddin Dadaxanov" w:date="2023-05-08T14:16:00Z">
        <w:r w:rsidR="0039364D" w:rsidRPr="00632AE5">
          <w:rPr>
            <w:rFonts w:asciiTheme="minorHAnsi" w:eastAsia="Times New Roman" w:hAnsiTheme="minorHAnsi" w:cstheme="minorHAnsi"/>
            <w:szCs w:val="28"/>
            <w:lang w:val="uz-Cyrl-UZ" w:eastAsia="ru-RU"/>
            <w:rPrChange w:id="1017" w:author="Faroxiddin Dadaxanov" w:date="2024-05-22T12:23:00Z">
              <w:rPr>
                <w:rFonts w:asciiTheme="minorHAnsi" w:eastAsia="Times New Roman" w:hAnsiTheme="minorHAnsi" w:cstheme="minorHAnsi"/>
                <w:szCs w:val="28"/>
                <w:lang w:val="uz-Cyrl-UZ" w:eastAsia="ru-RU"/>
              </w:rPr>
            </w:rPrChange>
          </w:rPr>
          <w:t xml:space="preserve">билан </w:t>
        </w:r>
      </w:ins>
      <w:ins w:id="1018" w:author="Пользователь" w:date="2023-05-06T11:00:00Z">
        <w:r w:rsidR="00180BFE" w:rsidRPr="00632AE5">
          <w:rPr>
            <w:rFonts w:asciiTheme="minorHAnsi" w:eastAsia="Times New Roman" w:hAnsiTheme="minorHAnsi" w:cstheme="minorHAnsi"/>
            <w:szCs w:val="28"/>
            <w:lang w:val="uz-Cyrl-UZ" w:eastAsia="ru-RU"/>
            <w:rPrChange w:id="1019" w:author="Faroxiddin Dadaxanov" w:date="2024-05-22T12:23:00Z">
              <w:rPr>
                <w:rFonts w:asciiTheme="minorHAnsi" w:eastAsia="Times New Roman" w:hAnsiTheme="minorHAnsi" w:cstheme="minorHAnsi"/>
                <w:szCs w:val="28"/>
                <w:lang w:val="uz-Cyrl-UZ" w:eastAsia="ru-RU"/>
              </w:rPr>
            </w:rPrChange>
          </w:rPr>
          <w:t>ўзгартирилган</w:t>
        </w:r>
        <w:del w:id="1020" w:author="Faroxiddin Dadaxanov" w:date="2023-05-08T14:16:00Z">
          <w:r w:rsidR="00180BFE" w:rsidRPr="00632AE5" w:rsidDel="0039364D">
            <w:rPr>
              <w:rFonts w:asciiTheme="minorHAnsi" w:eastAsia="Times New Roman" w:hAnsiTheme="minorHAnsi" w:cstheme="minorHAnsi"/>
              <w:szCs w:val="28"/>
              <w:lang w:val="uz-Cyrl-UZ" w:eastAsia="ru-RU"/>
              <w:rPrChange w:id="1021" w:author="Faroxiddin Dadaxanov" w:date="2024-05-22T12:23:00Z">
                <w:rPr>
                  <w:rFonts w:asciiTheme="minorHAnsi" w:eastAsia="Times New Roman" w:hAnsiTheme="minorHAnsi" w:cstheme="minorHAnsi"/>
                  <w:szCs w:val="28"/>
                  <w:lang w:val="uz-Cyrl-UZ" w:eastAsia="ru-RU"/>
                </w:rPr>
              </w:rPrChange>
            </w:rPr>
            <w:delText xml:space="preserve"> </w:delText>
          </w:r>
        </w:del>
      </w:ins>
      <w:del w:id="1022" w:author="Faroxiddin Dadaxanov" w:date="2023-05-08T14:16:00Z">
        <w:r w:rsidRPr="00632AE5" w:rsidDel="0039364D">
          <w:rPr>
            <w:rFonts w:asciiTheme="minorHAnsi" w:eastAsia="Times New Roman" w:hAnsiTheme="minorHAnsi" w:cstheme="minorHAnsi"/>
            <w:strike/>
            <w:szCs w:val="28"/>
            <w:lang w:val="uz-Cyrl-UZ" w:eastAsia="ru-RU"/>
            <w:rPrChange w:id="1023" w:author="Faroxiddin Dadaxanov" w:date="2024-05-22T12:23:00Z">
              <w:rPr>
                <w:rFonts w:eastAsia="Times New Roman" w:cs="Times New Roman"/>
                <w:szCs w:val="28"/>
                <w:lang w:val="uz-Cyrl-UZ" w:eastAsia="ru-RU"/>
              </w:rPr>
            </w:rPrChange>
          </w:rPr>
          <w:delText>билан</w:delText>
        </w:r>
      </w:del>
      <w:r w:rsidRPr="00632AE5">
        <w:rPr>
          <w:rFonts w:eastAsia="Times New Roman" w:cs="Times New Roman"/>
          <w:szCs w:val="28"/>
          <w:lang w:val="uz-Cyrl-UZ" w:eastAsia="ru-RU"/>
          <w:rPrChange w:id="1024" w:author="Faroxiddin Dadaxanov" w:date="2024-05-22T12:23:00Z">
            <w:rPr>
              <w:rFonts w:eastAsia="Times New Roman" w:cs="Times New Roman"/>
              <w:szCs w:val="28"/>
              <w:lang w:val="uz-Cyrl-UZ" w:eastAsia="ru-RU"/>
            </w:rPr>
          </w:rPrChange>
        </w:rPr>
        <w:t xml:space="preserve">; ташкил топган </w:t>
      </w:r>
      <w:r w:rsidRPr="00632AE5">
        <w:rPr>
          <w:rFonts w:asciiTheme="minorHAnsi" w:eastAsia="Times New Roman" w:hAnsiTheme="minorHAnsi" w:cstheme="minorHAnsi"/>
          <w:szCs w:val="28"/>
          <w:lang w:val="uz-Cyrl-UZ" w:eastAsia="ru-RU"/>
          <w:rPrChange w:id="1025" w:author="Faroxiddin Dadaxanov" w:date="2024-05-22T12:23:00Z">
            <w:rPr>
              <w:rFonts w:eastAsia="Times New Roman" w:cs="Times New Roman"/>
              <w:szCs w:val="28"/>
              <w:lang w:val="uz-Cyrl-UZ" w:eastAsia="ru-RU"/>
            </w:rPr>
          </w:rPrChange>
        </w:rPr>
        <w:t>ёки микроорганизмлардан ажратилган, микрокопик замбруғлар ва сув ўтлари, ўсимликлар, ҳайвонлардан ажратилган, ГМОдан олинган ёки улардан фойдаланиб, наноматериаллар ва нанотехнология маҳсулотлари</w:t>
      </w:r>
      <w:ins w:id="1026" w:author="Пользователь" w:date="2023-05-06T11:01:00Z">
        <w:r w:rsidR="00180BFE" w:rsidRPr="00632AE5">
          <w:rPr>
            <w:rFonts w:asciiTheme="minorHAnsi" w:eastAsia="Times New Roman" w:hAnsiTheme="minorHAnsi" w:cstheme="minorHAnsi"/>
            <w:szCs w:val="28"/>
            <w:lang w:val="uz-Cyrl-UZ" w:eastAsia="ru-RU"/>
            <w:rPrChange w:id="1027" w:author="Faroxiddin Dadaxanov" w:date="2024-05-22T12:23:00Z">
              <w:rPr>
                <w:rFonts w:asciiTheme="minorHAnsi" w:eastAsia="Times New Roman" w:hAnsiTheme="minorHAnsi" w:cstheme="minorHAnsi"/>
                <w:szCs w:val="28"/>
                <w:lang w:val="uz-Cyrl-UZ" w:eastAsia="ru-RU"/>
              </w:rPr>
            </w:rPrChange>
          </w:rPr>
          <w:t xml:space="preserve"> </w:t>
        </w:r>
      </w:ins>
      <w:commentRangeStart w:id="1028"/>
      <w:del w:id="1029" w:author="Пользователь" w:date="2023-05-06T11:01:00Z">
        <w:r w:rsidRPr="00632AE5" w:rsidDel="00180BFE">
          <w:rPr>
            <w:rFonts w:asciiTheme="minorHAnsi" w:eastAsia="Times New Roman" w:hAnsiTheme="minorHAnsi" w:cstheme="minorHAnsi"/>
            <w:szCs w:val="28"/>
            <w:lang w:val="uz-Cyrl-UZ" w:eastAsia="ru-RU"/>
            <w:rPrChange w:id="1030" w:author="Faroxiddin Dadaxanov" w:date="2024-05-22T12:23:00Z">
              <w:rPr>
                <w:rFonts w:eastAsia="Times New Roman" w:cs="Times New Roman"/>
                <w:szCs w:val="28"/>
                <w:lang w:val="uz-Cyrl-UZ" w:eastAsia="ru-RU"/>
              </w:rPr>
            </w:rPrChange>
          </w:rPr>
          <w:delText xml:space="preserve">, </w:delText>
        </w:r>
      </w:del>
      <w:ins w:id="1031" w:author="Пользователь" w:date="2023-05-06T11:01:00Z">
        <w:r w:rsidR="00180BFE" w:rsidRPr="00632AE5">
          <w:rPr>
            <w:rFonts w:asciiTheme="minorHAnsi" w:eastAsia="Times New Roman" w:hAnsiTheme="minorHAnsi" w:cstheme="minorHAnsi"/>
            <w:szCs w:val="28"/>
            <w:lang w:val="uz-Cyrl-UZ" w:eastAsia="ru-RU"/>
            <w:rPrChange w:id="1032" w:author="Faroxiddin Dadaxanov" w:date="2024-05-22T12:23:00Z">
              <w:rPr>
                <w:rFonts w:asciiTheme="minorHAnsi" w:eastAsia="Times New Roman" w:hAnsiTheme="minorHAnsi" w:cstheme="minorHAnsi"/>
                <w:szCs w:val="28"/>
                <w:lang w:val="uz-Cyrl-UZ" w:eastAsia="ru-RU"/>
              </w:rPr>
            </w:rPrChange>
          </w:rPr>
          <w:t>(</w:t>
        </w:r>
      </w:ins>
      <w:r w:rsidRPr="00632AE5">
        <w:rPr>
          <w:rFonts w:asciiTheme="minorHAnsi" w:eastAsia="Times New Roman" w:hAnsiTheme="minorHAnsi" w:cstheme="minorHAnsi"/>
          <w:szCs w:val="28"/>
          <w:lang w:val="uz-Cyrl-UZ" w:eastAsia="ru-RU"/>
          <w:rPrChange w:id="1033" w:author="Faroxiddin Dadaxanov" w:date="2024-05-22T12:23:00Z">
            <w:rPr>
              <w:rFonts w:eastAsia="Times New Roman" w:cs="Times New Roman"/>
              <w:szCs w:val="28"/>
              <w:lang w:val="uz-Cyrl-UZ" w:eastAsia="ru-RU"/>
            </w:rPr>
          </w:rPrChange>
        </w:rPr>
        <w:t xml:space="preserve">ананавий усулларда олинган, муомалага киритилган ва тажриба кучига мурожатга биноан ҳавфсиз </w:t>
      </w:r>
      <w:r w:rsidR="00F57471" w:rsidRPr="00632AE5">
        <w:rPr>
          <w:rFonts w:asciiTheme="minorHAnsi" w:eastAsia="Times New Roman" w:hAnsiTheme="minorHAnsi" w:cstheme="minorHAnsi"/>
          <w:szCs w:val="28"/>
          <w:lang w:val="uz-Cyrl-UZ" w:eastAsia="ru-RU"/>
          <w:rPrChange w:id="1034"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1035" w:author="Faroxiddin Dadaxanov" w:date="2024-05-22T12:23:00Z">
            <w:rPr>
              <w:rFonts w:eastAsia="Times New Roman" w:cs="Times New Roman"/>
              <w:szCs w:val="28"/>
              <w:lang w:val="uz-Cyrl-UZ" w:eastAsia="ru-RU"/>
            </w:rPr>
          </w:rPrChange>
        </w:rPr>
        <w:t>исоблангандан таш</w:t>
      </w:r>
      <w:r w:rsidR="00F57471" w:rsidRPr="00632AE5">
        <w:rPr>
          <w:rFonts w:asciiTheme="minorHAnsi" w:eastAsia="Times New Roman" w:hAnsiTheme="minorHAnsi" w:cstheme="minorHAnsi"/>
          <w:szCs w:val="28"/>
          <w:lang w:val="uz-Cyrl-UZ" w:eastAsia="ru-RU"/>
          <w:rPrChange w:id="1036" w:author="Faroxiddin Dadaxanov" w:date="2024-05-22T12:23:00Z">
            <w:rPr>
              <w:rFonts w:eastAsia="Times New Roman" w:cs="Times New Roman"/>
              <w:szCs w:val="28"/>
              <w:lang w:val="uz-Cyrl-UZ" w:eastAsia="ru-RU"/>
            </w:rPr>
          </w:rPrChange>
        </w:rPr>
        <w:t>қ</w:t>
      </w:r>
      <w:r w:rsidRPr="00632AE5">
        <w:rPr>
          <w:rFonts w:asciiTheme="minorHAnsi" w:eastAsia="Times New Roman" w:hAnsiTheme="minorHAnsi" w:cstheme="minorHAnsi"/>
          <w:szCs w:val="28"/>
          <w:lang w:val="uz-Cyrl-UZ" w:eastAsia="ru-RU"/>
          <w:rPrChange w:id="1037" w:author="Faroxiddin Dadaxanov" w:date="2024-05-22T12:23:00Z">
            <w:rPr>
              <w:rFonts w:eastAsia="Times New Roman" w:cs="Times New Roman"/>
              <w:szCs w:val="28"/>
              <w:lang w:val="uz-Cyrl-UZ" w:eastAsia="ru-RU"/>
            </w:rPr>
          </w:rPrChange>
        </w:rPr>
        <w:t>ари</w:t>
      </w:r>
      <w:ins w:id="1038" w:author="Пользователь" w:date="2023-05-06T11:01:00Z">
        <w:r w:rsidR="00180BFE" w:rsidRPr="00632AE5">
          <w:rPr>
            <w:rFonts w:asciiTheme="minorHAnsi" w:eastAsia="Times New Roman" w:hAnsiTheme="minorHAnsi" w:cstheme="minorHAnsi"/>
            <w:szCs w:val="28"/>
            <w:lang w:val="uz-Cyrl-UZ" w:eastAsia="ru-RU"/>
            <w:rPrChange w:id="1039" w:author="Faroxiddin Dadaxanov" w:date="2024-05-22T12:23:00Z">
              <w:rPr>
                <w:rFonts w:asciiTheme="minorHAnsi" w:eastAsia="Times New Roman" w:hAnsiTheme="minorHAnsi" w:cstheme="minorHAnsi"/>
                <w:szCs w:val="28"/>
                <w:lang w:val="uz-Cyrl-UZ" w:eastAsia="ru-RU"/>
              </w:rPr>
            </w:rPrChange>
          </w:rPr>
          <w:t>)</w:t>
        </w:r>
        <w:commentRangeEnd w:id="1028"/>
        <w:r w:rsidR="00180BFE" w:rsidRPr="00632AE5">
          <w:rPr>
            <w:rStyle w:val="ae"/>
            <w:rPrChange w:id="1040" w:author="Faroxiddin Dadaxanov" w:date="2024-05-22T12:23:00Z">
              <w:rPr>
                <w:rStyle w:val="ae"/>
              </w:rPr>
            </w:rPrChange>
          </w:rPr>
          <w:commentReference w:id="1028"/>
        </w:r>
      </w:ins>
    </w:p>
    <w:p w14:paraId="5995C47F" w14:textId="77777777" w:rsidR="00F57471" w:rsidRPr="00632AE5" w:rsidRDefault="00F57471">
      <w:pPr>
        <w:spacing w:before="80" w:after="80"/>
        <w:ind w:firstLine="709"/>
        <w:contextualSpacing/>
        <w:jc w:val="both"/>
        <w:rPr>
          <w:rFonts w:asciiTheme="minorHAnsi" w:eastAsia="Times New Roman" w:hAnsiTheme="minorHAnsi" w:cstheme="minorHAnsi"/>
          <w:b/>
          <w:szCs w:val="28"/>
          <w:lang w:val="uz-Cyrl-UZ" w:eastAsia="ru-RU"/>
          <w:rPrChange w:id="1041" w:author="Faroxiddin Dadaxanov" w:date="2024-05-22T12:23:00Z">
            <w:rPr>
              <w:rFonts w:eastAsia="Times New Roman" w:cs="Times New Roman"/>
              <w:b/>
              <w:szCs w:val="28"/>
              <w:lang w:val="uz-Cyrl-UZ" w:eastAsia="ru-RU"/>
            </w:rPr>
          </w:rPrChange>
        </w:rPr>
        <w:pPrChange w:id="1042" w:author="Пользователь" w:date="2023-05-05T09:54:00Z">
          <w:pPr>
            <w:spacing w:before="80" w:after="0"/>
            <w:ind w:firstLine="709"/>
            <w:contextualSpacing/>
            <w:jc w:val="both"/>
          </w:pPr>
        </w:pPrChange>
      </w:pPr>
    </w:p>
    <w:p w14:paraId="28FC3F82" w14:textId="05345778" w:rsidR="005F6605" w:rsidRPr="00632AE5" w:rsidRDefault="005F6605">
      <w:pPr>
        <w:spacing w:before="80" w:after="80"/>
        <w:contextualSpacing/>
        <w:jc w:val="center"/>
        <w:rPr>
          <w:rFonts w:asciiTheme="minorHAnsi" w:hAnsiTheme="minorHAnsi" w:cstheme="minorHAnsi"/>
          <w:szCs w:val="28"/>
          <w:lang w:val="uz-Cyrl-UZ"/>
          <w:rPrChange w:id="1043" w:author="Faroxiddin Dadaxanov" w:date="2024-05-22T12:23:00Z">
            <w:rPr>
              <w:rFonts w:cs="Times New Roman"/>
              <w:szCs w:val="28"/>
              <w:lang w:val="uz-Cyrl-UZ"/>
            </w:rPr>
          </w:rPrChange>
        </w:rPr>
        <w:pPrChange w:id="1044" w:author="Пользователь" w:date="2023-05-05T09:54:00Z">
          <w:pPr>
            <w:spacing w:before="80" w:after="0"/>
            <w:contextualSpacing/>
            <w:jc w:val="center"/>
          </w:pPr>
        </w:pPrChange>
      </w:pPr>
      <w:r w:rsidRPr="00632AE5">
        <w:rPr>
          <w:rFonts w:asciiTheme="minorHAnsi" w:eastAsia="Times New Roman" w:hAnsiTheme="minorHAnsi" w:cstheme="minorHAnsi"/>
          <w:b/>
          <w:szCs w:val="28"/>
          <w:lang w:eastAsia="ru-RU"/>
          <w:rPrChange w:id="1045" w:author="Faroxiddin Dadaxanov" w:date="2024-05-22T12:23:00Z">
            <w:rPr>
              <w:rFonts w:eastAsia="Times New Roman" w:cs="Times New Roman"/>
              <w:b/>
              <w:szCs w:val="28"/>
              <w:lang w:eastAsia="ru-RU"/>
            </w:rPr>
          </w:rPrChange>
        </w:rPr>
        <w:t xml:space="preserve">3-боб. </w:t>
      </w:r>
      <w:r w:rsidRPr="00632AE5">
        <w:rPr>
          <w:rFonts w:asciiTheme="minorHAnsi" w:eastAsia="Times New Roman" w:hAnsiTheme="minorHAnsi" w:cstheme="minorHAnsi"/>
          <w:b/>
          <w:szCs w:val="28"/>
          <w:lang w:val="uz-Cyrl-UZ" w:eastAsia="ru-RU"/>
          <w:rPrChange w:id="1046" w:author="Faroxiddin Dadaxanov" w:date="2024-05-22T12:23:00Z">
            <w:rPr>
              <w:rFonts w:eastAsia="Times New Roman" w:cs="Times New Roman"/>
              <w:b/>
              <w:szCs w:val="28"/>
              <w:lang w:val="uz-Cyrl-UZ" w:eastAsia="ru-RU"/>
            </w:rPr>
          </w:rPrChange>
        </w:rPr>
        <w:t>Сут ва сут маҳсулотини и</w:t>
      </w:r>
      <w:r w:rsidRPr="00632AE5">
        <w:rPr>
          <w:rFonts w:asciiTheme="minorHAnsi" w:eastAsia="Times New Roman" w:hAnsiTheme="minorHAnsi" w:cstheme="minorHAnsi"/>
          <w:b/>
          <w:szCs w:val="28"/>
          <w:lang w:eastAsia="ru-RU"/>
          <w:rPrChange w:id="1047" w:author="Faroxiddin Dadaxanov" w:date="2024-05-22T12:23:00Z">
            <w:rPr>
              <w:rFonts w:eastAsia="Times New Roman" w:cs="Times New Roman"/>
              <w:b/>
              <w:szCs w:val="28"/>
              <w:lang w:eastAsia="ru-RU"/>
            </w:rPr>
          </w:rPrChange>
        </w:rPr>
        <w:t>дентифика</w:t>
      </w:r>
      <w:r w:rsidRPr="00632AE5">
        <w:rPr>
          <w:rFonts w:asciiTheme="minorHAnsi" w:eastAsia="Times New Roman" w:hAnsiTheme="minorHAnsi" w:cstheme="minorHAnsi"/>
          <w:b/>
          <w:szCs w:val="28"/>
          <w:lang w:val="uz-Cyrl-UZ" w:eastAsia="ru-RU"/>
          <w:rPrChange w:id="1048" w:author="Faroxiddin Dadaxanov" w:date="2024-05-22T12:23:00Z">
            <w:rPr>
              <w:rFonts w:eastAsia="Times New Roman" w:cs="Times New Roman"/>
              <w:b/>
              <w:szCs w:val="28"/>
              <w:lang w:val="uz-Cyrl-UZ" w:eastAsia="ru-RU"/>
            </w:rPr>
          </w:rPrChange>
        </w:rPr>
        <w:t>ция қилиш</w:t>
      </w:r>
    </w:p>
    <w:p w14:paraId="701D3883" w14:textId="73227D9D" w:rsidR="005F6605" w:rsidRPr="00632AE5" w:rsidRDefault="005F6605">
      <w:pPr>
        <w:spacing w:before="80" w:after="80"/>
        <w:ind w:firstLine="709"/>
        <w:contextualSpacing/>
        <w:jc w:val="both"/>
        <w:rPr>
          <w:rFonts w:asciiTheme="minorHAnsi" w:hAnsiTheme="minorHAnsi" w:cstheme="minorHAnsi"/>
          <w:szCs w:val="28"/>
          <w:lang w:val="uz-Cyrl-UZ"/>
          <w:rPrChange w:id="1049" w:author="Faroxiddin Dadaxanov" w:date="2024-05-22T12:23:00Z">
            <w:rPr>
              <w:rFonts w:cs="Times New Roman"/>
              <w:szCs w:val="28"/>
              <w:lang w:val="uz-Cyrl-UZ"/>
            </w:rPr>
          </w:rPrChange>
        </w:rPr>
        <w:pPrChange w:id="105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051" w:author="Faroxiddin Dadaxanov" w:date="2024-05-22T12:23:00Z">
            <w:rPr>
              <w:rFonts w:cs="Times New Roman"/>
              <w:szCs w:val="28"/>
              <w:lang w:val="uz-Cyrl-UZ"/>
            </w:rPr>
          </w:rPrChange>
        </w:rPr>
        <w:t>6. Сут ва сут маҳсулотларини идентификациялаш қуйидаги қоидаларга мувофиқ амалга оширилади:</w:t>
      </w:r>
    </w:p>
    <w:p w14:paraId="2C0DF513" w14:textId="6DAEA92D" w:rsidR="005F6605" w:rsidRPr="00632AE5" w:rsidRDefault="005F6605">
      <w:pPr>
        <w:spacing w:before="80" w:after="80"/>
        <w:ind w:firstLine="709"/>
        <w:contextualSpacing/>
        <w:jc w:val="both"/>
        <w:rPr>
          <w:rFonts w:asciiTheme="minorHAnsi" w:hAnsiTheme="minorHAnsi" w:cstheme="minorHAnsi"/>
          <w:szCs w:val="28"/>
          <w:lang w:val="uz-Cyrl-UZ"/>
          <w:rPrChange w:id="1052" w:author="Faroxiddin Dadaxanov" w:date="2024-05-22T12:23:00Z">
            <w:rPr>
              <w:rFonts w:cs="Times New Roman"/>
              <w:szCs w:val="28"/>
              <w:lang w:val="uz-Cyrl-UZ"/>
            </w:rPr>
          </w:rPrChange>
        </w:rPr>
        <w:pPrChange w:id="105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054" w:author="Faroxiddin Dadaxanov" w:date="2024-05-22T12:23:00Z">
            <w:rPr>
              <w:rFonts w:cs="Times New Roman"/>
              <w:szCs w:val="28"/>
              <w:lang w:val="uz-Cyrl-UZ"/>
            </w:rPr>
          </w:rPrChange>
        </w:rPr>
        <w:t xml:space="preserve">а) сут ва сут маҳсулотларини техник тартибга солиш объектига киритиш мақсадида, уларга нисбатан ушбу техник регламент қўлланилади, сут ва сут маҳсулотларини идентификациялаш ариза берувчи, давлат назорат (назорат) органлари, божхона назорати органлари, мувофиқликни бахолаш (тасдиқлаш) органлари, шунингдек бошқа манфаатдор шахслар томонидан ном бўйича тадқиқотлар (синовлар) ўтказмасдан тамға таркибида ёки етказиб бериш ҳужжатларида кўрсатилган сут ва сут маҳсулотларининг номлари, ушбу техник регламентнинг II бобида, шунингдек Ўзбекистон Республикасида сут ва сут маҳсулотларига тааллуқли бошқа техник регламентларда </w:t>
      </w:r>
      <w:r w:rsidRPr="00632AE5">
        <w:rPr>
          <w:rFonts w:asciiTheme="minorHAnsi" w:hAnsiTheme="minorHAnsi" w:cstheme="minorHAnsi"/>
          <w:b/>
          <w:szCs w:val="28"/>
          <w:u w:val="single"/>
          <w:lang w:val="uz-Cyrl-UZ"/>
          <w:rPrChange w:id="1055" w:author="Faroxiddin Dadaxanov" w:date="2024-05-22T12:23:00Z">
            <w:rPr>
              <w:rFonts w:cs="Times New Roman"/>
              <w:b/>
              <w:szCs w:val="28"/>
              <w:u w:val="single"/>
              <w:lang w:val="uz-Cyrl-UZ"/>
            </w:rPr>
          </w:rPrChange>
        </w:rPr>
        <w:t>ўрнатилган сут ва сут ма</w:t>
      </w:r>
      <w:r w:rsidR="00F57471" w:rsidRPr="00632AE5">
        <w:rPr>
          <w:rFonts w:asciiTheme="minorHAnsi" w:hAnsiTheme="minorHAnsi" w:cstheme="minorHAnsi"/>
          <w:b/>
          <w:szCs w:val="28"/>
          <w:u w:val="single"/>
          <w:lang w:val="uz-Cyrl-UZ"/>
          <w:rPrChange w:id="1056" w:author="Faroxiddin Dadaxanov" w:date="2024-05-22T12:23:00Z">
            <w:rPr>
              <w:rFonts w:cs="Times New Roman"/>
              <w:b/>
              <w:szCs w:val="28"/>
              <w:u w:val="single"/>
              <w:lang w:val="uz-Cyrl-UZ"/>
            </w:rPr>
          </w:rPrChange>
        </w:rPr>
        <w:t>ҳ</w:t>
      </w:r>
      <w:r w:rsidRPr="00632AE5">
        <w:rPr>
          <w:rFonts w:asciiTheme="minorHAnsi" w:hAnsiTheme="minorHAnsi" w:cstheme="minorHAnsi"/>
          <w:b/>
          <w:szCs w:val="28"/>
          <w:u w:val="single"/>
          <w:lang w:val="uz-Cyrl-UZ"/>
          <w:rPrChange w:id="1057" w:author="Faroxiddin Dadaxanov" w:date="2024-05-22T12:23:00Z">
            <w:rPr>
              <w:rFonts w:cs="Times New Roman"/>
              <w:b/>
              <w:szCs w:val="28"/>
              <w:u w:val="single"/>
              <w:lang w:val="uz-Cyrl-UZ"/>
            </w:rPr>
          </w:rPrChange>
        </w:rPr>
        <w:t>сулотларининг номларига</w:t>
      </w:r>
      <w:r w:rsidRPr="00632AE5">
        <w:rPr>
          <w:rFonts w:asciiTheme="minorHAnsi" w:hAnsiTheme="minorHAnsi" w:cstheme="minorHAnsi"/>
          <w:szCs w:val="28"/>
          <w:lang w:val="uz-Cyrl-UZ"/>
          <w:rPrChange w:id="1058" w:author="Faroxiddin Dadaxanov" w:date="2024-05-22T12:23:00Z">
            <w:rPr>
              <w:rFonts w:cs="Times New Roman"/>
              <w:szCs w:val="28"/>
              <w:lang w:val="uz-Cyrl-UZ"/>
            </w:rPr>
          </w:rPrChange>
        </w:rPr>
        <w:t>, (уларнинг талаби сут ва сут ма</w:t>
      </w:r>
      <w:r w:rsidR="00F57471" w:rsidRPr="00632AE5">
        <w:rPr>
          <w:rFonts w:asciiTheme="minorHAnsi" w:hAnsiTheme="minorHAnsi" w:cstheme="minorHAnsi"/>
          <w:szCs w:val="28"/>
          <w:lang w:val="uz-Cyrl-UZ"/>
          <w:rPrChange w:id="1059"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060" w:author="Faroxiddin Dadaxanov" w:date="2024-05-22T12:23:00Z">
            <w:rPr>
              <w:rFonts w:cs="Times New Roman"/>
              <w:szCs w:val="28"/>
              <w:lang w:val="uz-Cyrl-UZ"/>
            </w:rPr>
          </w:rPrChange>
        </w:rPr>
        <w:t xml:space="preserve">сулотларига тарқатилади) </w:t>
      </w:r>
      <w:r w:rsidRPr="00632AE5">
        <w:rPr>
          <w:rFonts w:asciiTheme="minorHAnsi" w:hAnsiTheme="minorHAnsi" w:cstheme="minorHAnsi"/>
          <w:b/>
          <w:szCs w:val="28"/>
          <w:u w:val="single"/>
          <w:lang w:val="uz-Cyrl-UZ"/>
          <w:rPrChange w:id="1061" w:author="Faroxiddin Dadaxanov" w:date="2024-05-22T12:23:00Z">
            <w:rPr>
              <w:rFonts w:cs="Times New Roman"/>
              <w:b/>
              <w:szCs w:val="28"/>
              <w:u w:val="single"/>
              <w:lang w:val="uz-Cyrl-UZ"/>
            </w:rPr>
          </w:rPrChange>
        </w:rPr>
        <w:t>мувофиқлигини ўрнатиш йўли билан амалга оширилади</w:t>
      </w:r>
      <w:r w:rsidRPr="00632AE5">
        <w:rPr>
          <w:rFonts w:asciiTheme="minorHAnsi" w:hAnsiTheme="minorHAnsi" w:cstheme="minorHAnsi"/>
          <w:b/>
          <w:szCs w:val="28"/>
          <w:lang w:val="uz-Cyrl-UZ"/>
          <w:rPrChange w:id="1062" w:author="Faroxiddin Dadaxanov" w:date="2024-05-22T12:23:00Z">
            <w:rPr>
              <w:rFonts w:cs="Times New Roman"/>
              <w:b/>
              <w:szCs w:val="28"/>
              <w:lang w:val="uz-Cyrl-UZ"/>
            </w:rPr>
          </w:rPrChange>
        </w:rPr>
        <w:t>;</w:t>
      </w:r>
    </w:p>
    <w:p w14:paraId="2E7F9A91" w14:textId="0E77FBFC" w:rsidR="005F6605" w:rsidRPr="00632AE5" w:rsidRDefault="005F6605">
      <w:pPr>
        <w:spacing w:before="80" w:after="80"/>
        <w:ind w:firstLine="709"/>
        <w:contextualSpacing/>
        <w:jc w:val="both"/>
        <w:rPr>
          <w:rFonts w:asciiTheme="minorHAnsi" w:hAnsiTheme="minorHAnsi" w:cstheme="minorHAnsi"/>
          <w:szCs w:val="28"/>
          <w:lang w:val="uz-Cyrl-UZ"/>
          <w:rPrChange w:id="1063" w:author="Faroxiddin Dadaxanov" w:date="2024-05-22T12:23:00Z">
            <w:rPr>
              <w:rFonts w:cs="Times New Roman"/>
              <w:szCs w:val="28"/>
              <w:lang w:val="uz-Cyrl-UZ"/>
            </w:rPr>
          </w:rPrChange>
        </w:rPr>
        <w:pPrChange w:id="106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065" w:author="Faroxiddin Dadaxanov" w:date="2024-05-22T12:23:00Z">
            <w:rPr>
              <w:rFonts w:cs="Times New Roman"/>
              <w:szCs w:val="28"/>
              <w:lang w:val="uz-Cyrl-UZ"/>
            </w:rPr>
          </w:rPrChange>
        </w:rPr>
        <w:t>б) агар сут ва сут маҳсулотларини ном билан идентификациялаш мумкин бўлмаса, сут ва сут маҳсулотларини визуал усул билан идентификацияланади, сут ва сут ма</w:t>
      </w:r>
      <w:r w:rsidR="00F57471" w:rsidRPr="00632AE5">
        <w:rPr>
          <w:rFonts w:asciiTheme="minorHAnsi" w:hAnsiTheme="minorHAnsi" w:cstheme="minorHAnsi"/>
          <w:szCs w:val="28"/>
          <w:lang w:val="uz-Cyrl-UZ"/>
          <w:rPrChange w:id="1066"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067" w:author="Faroxiddin Dadaxanov" w:date="2024-05-22T12:23:00Z">
            <w:rPr>
              <w:rFonts w:cs="Times New Roman"/>
              <w:szCs w:val="28"/>
              <w:lang w:val="uz-Cyrl-UZ"/>
            </w:rPr>
          </w:rPrChange>
        </w:rPr>
        <w:t>сулотларини ташқи кўринишни белгилар билан солиштириш орқали, ифодаланган бундай ма</w:t>
      </w:r>
      <w:r w:rsidR="00F57471" w:rsidRPr="00632AE5">
        <w:rPr>
          <w:rFonts w:asciiTheme="minorHAnsi" w:hAnsiTheme="minorHAnsi" w:cstheme="minorHAnsi"/>
          <w:szCs w:val="28"/>
          <w:lang w:val="uz-Cyrl-UZ"/>
          <w:rPrChange w:id="1068"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069" w:author="Faroxiddin Dadaxanov" w:date="2024-05-22T12:23:00Z">
            <w:rPr>
              <w:rFonts w:cs="Times New Roman"/>
              <w:szCs w:val="28"/>
              <w:lang w:val="uz-Cyrl-UZ"/>
            </w:rPr>
          </w:rPrChange>
        </w:rPr>
        <w:t xml:space="preserve">сулотларнинг таърифида ушбу </w:t>
      </w:r>
      <w:r w:rsidR="00F57471" w:rsidRPr="00632AE5">
        <w:rPr>
          <w:rFonts w:asciiTheme="minorHAnsi" w:hAnsiTheme="minorHAnsi" w:cstheme="minorHAnsi"/>
          <w:szCs w:val="28"/>
          <w:lang w:val="uz-Cyrl-UZ"/>
          <w:rPrChange w:id="1070"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071" w:author="Faroxiddin Dadaxanov" w:date="2024-05-22T12:23:00Z">
            <w:rPr>
              <w:rFonts w:cs="Times New Roman"/>
              <w:szCs w:val="28"/>
              <w:lang w:val="uz-Cyrl-UZ"/>
            </w:rPr>
          </w:rPrChange>
        </w:rPr>
        <w:t xml:space="preserve">ехник регламентда, шунингдек Ўзбекистон Республикасининг бошқа техник регламентларида, уларнинг </w:t>
      </w:r>
      <w:del w:id="1072" w:author="Пользователь" w:date="2023-05-06T10:51:00Z">
        <w:r w:rsidRPr="00632AE5" w:rsidDel="0091186D">
          <w:rPr>
            <w:rFonts w:asciiTheme="minorHAnsi" w:hAnsiTheme="minorHAnsi" w:cstheme="minorHAnsi"/>
            <w:szCs w:val="28"/>
            <w:lang w:val="uz-Cyrl-UZ"/>
            <w:rPrChange w:id="1073" w:author="Faroxiddin Dadaxanov" w:date="2024-05-22T12:23:00Z">
              <w:rPr>
                <w:rFonts w:cs="Times New Roman"/>
                <w:szCs w:val="28"/>
                <w:lang w:val="uz-Cyrl-UZ"/>
              </w:rPr>
            </w:rPrChange>
          </w:rPr>
          <w:delText xml:space="preserve">харакати </w:delText>
        </w:r>
      </w:del>
      <w:ins w:id="1074" w:author="Пользователь" w:date="2023-05-06T10:51:00Z">
        <w:r w:rsidR="0091186D" w:rsidRPr="00632AE5">
          <w:rPr>
            <w:rFonts w:asciiTheme="minorHAnsi" w:hAnsiTheme="minorHAnsi" w:cstheme="minorHAnsi"/>
            <w:szCs w:val="28"/>
            <w:lang w:val="uz-Cyrl-UZ"/>
            <w:rPrChange w:id="1075" w:author="Faroxiddin Dadaxanov" w:date="2024-05-22T12:23:00Z">
              <w:rPr>
                <w:rFonts w:asciiTheme="minorHAnsi" w:hAnsiTheme="minorHAnsi" w:cstheme="minorHAnsi"/>
                <w:szCs w:val="28"/>
                <w:lang w:val="uz-Cyrl-UZ"/>
              </w:rPr>
            </w:rPrChange>
          </w:rPr>
          <w:t>ҳ</w:t>
        </w:r>
        <w:r w:rsidR="0091186D" w:rsidRPr="00632AE5">
          <w:rPr>
            <w:rFonts w:asciiTheme="minorHAnsi" w:hAnsiTheme="minorHAnsi" w:cstheme="minorHAnsi"/>
            <w:szCs w:val="28"/>
            <w:lang w:val="uz-Cyrl-UZ"/>
            <w:rPrChange w:id="1076" w:author="Faroxiddin Dadaxanov" w:date="2024-05-22T12:23:00Z">
              <w:rPr>
                <w:rFonts w:cs="Times New Roman"/>
                <w:szCs w:val="28"/>
                <w:lang w:val="uz-Cyrl-UZ"/>
              </w:rPr>
            </w:rPrChange>
          </w:rPr>
          <w:t xml:space="preserve">аракати </w:t>
        </w:r>
      </w:ins>
      <w:r w:rsidRPr="00632AE5">
        <w:rPr>
          <w:rFonts w:asciiTheme="minorHAnsi" w:hAnsiTheme="minorHAnsi" w:cstheme="minorHAnsi"/>
          <w:szCs w:val="28"/>
          <w:lang w:val="uz-Cyrl-UZ"/>
          <w:rPrChange w:id="1077" w:author="Faroxiddin Dadaxanov" w:date="2024-05-22T12:23:00Z">
            <w:rPr>
              <w:rFonts w:cs="Times New Roman"/>
              <w:szCs w:val="28"/>
              <w:lang w:val="uz-Cyrl-UZ"/>
            </w:rPr>
          </w:rPrChange>
        </w:rPr>
        <w:t>сут ва сут ма</w:t>
      </w:r>
      <w:r w:rsidR="00F57471" w:rsidRPr="00632AE5">
        <w:rPr>
          <w:rFonts w:asciiTheme="minorHAnsi" w:hAnsiTheme="minorHAnsi" w:cstheme="minorHAnsi"/>
          <w:szCs w:val="28"/>
          <w:lang w:val="uz-Cyrl-UZ"/>
          <w:rPrChange w:id="1078"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079" w:author="Faroxiddin Dadaxanov" w:date="2024-05-22T12:23:00Z">
            <w:rPr>
              <w:rFonts w:cs="Times New Roman"/>
              <w:szCs w:val="28"/>
              <w:lang w:val="uz-Cyrl-UZ"/>
            </w:rPr>
          </w:rPrChange>
        </w:rPr>
        <w:t>сулотларига тарқатилади</w:t>
      </w:r>
      <w:r w:rsidR="00F57471" w:rsidRPr="00632AE5">
        <w:rPr>
          <w:rFonts w:asciiTheme="minorHAnsi" w:hAnsiTheme="minorHAnsi" w:cstheme="minorHAnsi"/>
          <w:szCs w:val="28"/>
          <w:lang w:val="uz-Cyrl-UZ"/>
          <w:rPrChange w:id="1080" w:author="Faroxiddin Dadaxanov" w:date="2024-05-22T12:23:00Z">
            <w:rPr>
              <w:rFonts w:cs="Times New Roman"/>
              <w:szCs w:val="28"/>
              <w:lang w:val="uz-Cyrl-UZ"/>
            </w:rPr>
          </w:rPrChange>
        </w:rPr>
        <w:t>.</w:t>
      </w:r>
    </w:p>
    <w:p w14:paraId="70597D25" w14:textId="54B942C6" w:rsidR="005F6605" w:rsidRPr="00632AE5" w:rsidRDefault="005F6605">
      <w:pPr>
        <w:spacing w:before="80" w:after="80"/>
        <w:ind w:firstLine="709"/>
        <w:contextualSpacing/>
        <w:jc w:val="both"/>
        <w:rPr>
          <w:rFonts w:asciiTheme="minorHAnsi" w:hAnsiTheme="minorHAnsi" w:cstheme="minorHAnsi"/>
          <w:szCs w:val="28"/>
          <w:lang w:val="uz-Cyrl-UZ"/>
          <w:rPrChange w:id="1081" w:author="Faroxiddin Dadaxanov" w:date="2024-05-22T12:23:00Z">
            <w:rPr>
              <w:rFonts w:cs="Times New Roman"/>
              <w:szCs w:val="28"/>
              <w:lang w:val="uz-Cyrl-UZ"/>
            </w:rPr>
          </w:rPrChange>
        </w:rPr>
        <w:pPrChange w:id="108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083" w:author="Faroxiddin Dadaxanov" w:date="2024-05-22T12:23:00Z">
            <w:rPr>
              <w:rFonts w:cs="Times New Roman"/>
              <w:szCs w:val="28"/>
              <w:lang w:val="uz-Cyrl-UZ"/>
            </w:rPr>
          </w:rPrChange>
        </w:rPr>
        <w:t>в) сут ва сут маҳсулотларининг ўз номларига мувофиқлигини аниқлаш учун сут ва сут маҳсулотларини идентификациялаш ташқи кўриниши ва органолептик к</w:t>
      </w:r>
      <w:r w:rsidR="00F57471" w:rsidRPr="00632AE5">
        <w:rPr>
          <w:rFonts w:asciiTheme="minorHAnsi" w:hAnsiTheme="minorHAnsi" w:cstheme="minorHAnsi"/>
          <w:szCs w:val="28"/>
          <w:lang w:val="uz-Cyrl-UZ"/>
          <w:rPrChange w:id="1084" w:author="Faroxiddin Dadaxanov" w:date="2024-05-22T12:23:00Z">
            <w:rPr>
              <w:rFonts w:cs="Times New Roman"/>
              <w:szCs w:val="28"/>
              <w:lang w:val="uz-Cyrl-UZ"/>
            </w:rPr>
          </w:rPrChange>
        </w:rPr>
        <w:t>ў</w:t>
      </w:r>
      <w:r w:rsidRPr="00632AE5">
        <w:rPr>
          <w:rFonts w:asciiTheme="minorHAnsi" w:hAnsiTheme="minorHAnsi" w:cstheme="minorHAnsi"/>
          <w:szCs w:val="28"/>
          <w:lang w:val="uz-Cyrl-UZ"/>
          <w:rPrChange w:id="1085" w:author="Faroxiddin Dadaxanov" w:date="2024-05-22T12:23:00Z">
            <w:rPr>
              <w:rFonts w:cs="Times New Roman"/>
              <w:szCs w:val="28"/>
              <w:lang w:val="uz-Cyrl-UZ"/>
            </w:rPr>
          </w:rPrChange>
        </w:rPr>
        <w:t xml:space="preserve">рсатгичларини </w:t>
      </w:r>
      <w:r w:rsidR="00F57471" w:rsidRPr="00632AE5">
        <w:rPr>
          <w:rFonts w:asciiTheme="minorHAnsi" w:hAnsiTheme="minorHAnsi" w:cstheme="minorHAnsi"/>
          <w:szCs w:val="28"/>
          <w:lang w:val="uz-Cyrl-UZ"/>
          <w:rPrChange w:id="1086"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087" w:author="Faroxiddin Dadaxanov" w:date="2024-05-22T12:23:00Z">
            <w:rPr>
              <w:rFonts w:cs="Times New Roman"/>
              <w:szCs w:val="28"/>
              <w:lang w:val="uz-Cyrl-UZ"/>
            </w:rPr>
          </w:rPrChange>
        </w:rPr>
        <w:t>ехник регламентнинг 3-иловасида ўрнатилган белгилар ёки маълум стандартлар билан таққослаш орқали амалга оширилади, буни ихтиёрий равишда қўллаш натижасида</w:t>
      </w:r>
      <w:r w:rsidRPr="00632AE5">
        <w:rPr>
          <w:rFonts w:asciiTheme="minorHAnsi" w:hAnsiTheme="minorHAnsi" w:cstheme="minorHAnsi"/>
          <w:strike/>
          <w:szCs w:val="28"/>
          <w:lang w:val="uz-Cyrl-UZ"/>
          <w:rPrChange w:id="1088" w:author="Faroxiddin Dadaxanov" w:date="2024-05-22T12:23:00Z">
            <w:rPr>
              <w:rFonts w:cs="Times New Roman"/>
              <w:szCs w:val="28"/>
              <w:lang w:val="uz-Cyrl-UZ"/>
            </w:rPr>
          </w:rPrChange>
        </w:rPr>
        <w:t>,</w:t>
      </w:r>
      <w:r w:rsidRPr="00632AE5">
        <w:rPr>
          <w:rFonts w:asciiTheme="minorHAnsi" w:hAnsiTheme="minorHAnsi" w:cstheme="minorHAnsi"/>
          <w:szCs w:val="28"/>
          <w:lang w:val="uz-Cyrl-UZ"/>
          <w:rPrChange w:id="1089" w:author="Faroxiddin Dadaxanov" w:date="2024-05-22T12:23:00Z">
            <w:rPr>
              <w:rFonts w:cs="Times New Roman"/>
              <w:szCs w:val="28"/>
              <w:lang w:val="uz-Cyrl-UZ"/>
            </w:rPr>
          </w:rPrChange>
        </w:rPr>
        <w:t xml:space="preserve"> </w:t>
      </w:r>
      <w:r w:rsidR="00F57471" w:rsidRPr="00632AE5">
        <w:rPr>
          <w:rFonts w:asciiTheme="minorHAnsi" w:hAnsiTheme="minorHAnsi" w:cstheme="minorHAnsi"/>
          <w:szCs w:val="28"/>
          <w:lang w:val="uz-Cyrl-UZ"/>
          <w:rPrChange w:id="1090"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091" w:author="Faroxiddin Dadaxanov" w:date="2024-05-22T12:23:00Z">
            <w:rPr>
              <w:rFonts w:cs="Times New Roman"/>
              <w:szCs w:val="28"/>
              <w:lang w:val="uz-Cyrl-UZ"/>
            </w:rPr>
          </w:rPrChange>
        </w:rPr>
        <w:t xml:space="preserve">ехник регламент талабларига риоя этиш таъминланади, стандартларни белгиланган рўйхати, </w:t>
      </w:r>
      <w:r w:rsidR="00F57471" w:rsidRPr="00632AE5">
        <w:rPr>
          <w:rFonts w:asciiTheme="minorHAnsi" w:hAnsiTheme="minorHAnsi" w:cstheme="minorHAnsi"/>
          <w:szCs w:val="28"/>
          <w:lang w:val="uz-Cyrl-UZ"/>
          <w:rPrChange w:id="1092"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093" w:author="Faroxiddin Dadaxanov" w:date="2024-05-22T12:23:00Z">
            <w:rPr>
              <w:rFonts w:cs="Times New Roman"/>
              <w:szCs w:val="28"/>
              <w:lang w:val="uz-Cyrl-UZ"/>
            </w:rPr>
          </w:rPrChange>
        </w:rPr>
        <w:t xml:space="preserve">ехник регламентга мувофиқликни баҳолаш (тасдиқлаш) мақсадида қўлланилади, ёки техник </w:t>
      </w:r>
      <w:r w:rsidR="00F57471" w:rsidRPr="00632AE5">
        <w:rPr>
          <w:rFonts w:asciiTheme="minorHAnsi" w:hAnsiTheme="minorHAnsi" w:cstheme="minorHAnsi"/>
          <w:szCs w:val="28"/>
          <w:lang w:val="uz-Cyrl-UZ"/>
          <w:rPrChange w:id="1094"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095" w:author="Faroxiddin Dadaxanov" w:date="2024-05-22T12:23:00Z">
            <w:rPr>
              <w:rFonts w:cs="Times New Roman"/>
              <w:szCs w:val="28"/>
              <w:lang w:val="uz-Cyrl-UZ"/>
            </w:rPr>
          </w:rPrChange>
        </w:rPr>
        <w:t>ужжатларда белгиланган белгилар, уларга мувофиқ сут ва сут ма</w:t>
      </w:r>
      <w:r w:rsidR="00F57471" w:rsidRPr="00632AE5">
        <w:rPr>
          <w:rFonts w:asciiTheme="minorHAnsi" w:hAnsiTheme="minorHAnsi" w:cstheme="minorHAnsi"/>
          <w:szCs w:val="28"/>
          <w:lang w:val="uz-Cyrl-UZ"/>
          <w:rPrChange w:id="1096"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097" w:author="Faroxiddin Dadaxanov" w:date="2024-05-22T12:23:00Z">
            <w:rPr>
              <w:rFonts w:cs="Times New Roman"/>
              <w:szCs w:val="28"/>
              <w:lang w:val="uz-Cyrl-UZ"/>
            </w:rPr>
          </w:rPrChange>
        </w:rPr>
        <w:t>сулотлари тайёрланган.</w:t>
      </w:r>
    </w:p>
    <w:p w14:paraId="3422F7CB" w14:textId="093DC6CF" w:rsidR="005F6605" w:rsidRPr="00632AE5" w:rsidRDefault="005F6605">
      <w:pPr>
        <w:spacing w:before="80" w:after="80"/>
        <w:ind w:firstLine="709"/>
        <w:contextualSpacing/>
        <w:jc w:val="both"/>
        <w:rPr>
          <w:rFonts w:asciiTheme="minorHAnsi" w:eastAsia="Times New Roman" w:hAnsiTheme="minorHAnsi" w:cstheme="minorHAnsi"/>
          <w:szCs w:val="28"/>
          <w:lang w:val="uz-Cyrl-UZ"/>
          <w:rPrChange w:id="1098" w:author="Faroxiddin Dadaxanov" w:date="2024-05-22T12:23:00Z">
            <w:rPr>
              <w:rFonts w:eastAsia="Times New Roman" w:cs="Times New Roman"/>
              <w:szCs w:val="28"/>
              <w:lang w:val="uz-Cyrl-UZ"/>
            </w:rPr>
          </w:rPrChange>
        </w:rPr>
        <w:pPrChange w:id="1099"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rPrChange w:id="1100" w:author="Faroxiddin Dadaxanov" w:date="2024-05-22T12:23:00Z">
            <w:rPr>
              <w:rFonts w:eastAsia="Times New Roman" w:cs="Times New Roman"/>
              <w:szCs w:val="28"/>
              <w:lang w:val="uz-Cyrl-UZ"/>
            </w:rPr>
          </w:rPrChange>
        </w:rPr>
        <w:lastRenderedPageBreak/>
        <w:t xml:space="preserve">г) агар сут ва сут маҳсулотлари номини визуал усул ёки органолептик усул билан идентификациялаш имкони бўлмаса, идентификация аналитик усул билан сут ва сут маҳсулотларининг физик-кимёвий ва (ёки) микробиологик кўрсатгичларини белгилари, </w:t>
      </w:r>
      <w:r w:rsidR="00F57471" w:rsidRPr="00632AE5">
        <w:rPr>
          <w:rFonts w:asciiTheme="minorHAnsi" w:eastAsia="Times New Roman" w:hAnsiTheme="minorHAnsi" w:cstheme="minorHAnsi"/>
          <w:szCs w:val="28"/>
          <w:lang w:val="uz-Cyrl-UZ"/>
          <w:rPrChange w:id="1101" w:author="Faroxiddin Dadaxanov" w:date="2024-05-22T12:23:00Z">
            <w:rPr>
              <w:rFonts w:eastAsia="Times New Roman" w:cs="Times New Roman"/>
              <w:szCs w:val="28"/>
              <w:lang w:val="uz-Cyrl-UZ"/>
            </w:rPr>
          </w:rPrChange>
        </w:rPr>
        <w:t>Т</w:t>
      </w:r>
      <w:r w:rsidRPr="00632AE5">
        <w:rPr>
          <w:rFonts w:asciiTheme="minorHAnsi" w:eastAsia="Times New Roman" w:hAnsiTheme="minorHAnsi" w:cstheme="minorHAnsi"/>
          <w:szCs w:val="28"/>
          <w:lang w:val="uz-Cyrl-UZ"/>
          <w:rPrChange w:id="1102" w:author="Faroxiddin Dadaxanov" w:date="2024-05-22T12:23:00Z">
            <w:rPr>
              <w:rFonts w:eastAsia="Times New Roman" w:cs="Times New Roman"/>
              <w:szCs w:val="28"/>
              <w:lang w:val="uz-Cyrl-UZ"/>
            </w:rPr>
          </w:rPrChange>
        </w:rPr>
        <w:t xml:space="preserve">ехник регламент, маълум техник </w:t>
      </w:r>
      <w:r w:rsidR="00F57471" w:rsidRPr="00632AE5">
        <w:rPr>
          <w:rFonts w:asciiTheme="minorHAnsi" w:eastAsia="Times New Roman" w:hAnsiTheme="minorHAnsi" w:cstheme="minorHAnsi"/>
          <w:szCs w:val="28"/>
          <w:lang w:val="uz-Cyrl-UZ"/>
          <w:rPrChange w:id="1103" w:author="Faroxiddin Dadaxanov" w:date="2024-05-22T12:23:00Z">
            <w:rPr>
              <w:rFonts w:eastAsia="Times New Roman" w:cs="Times New Roman"/>
              <w:szCs w:val="28"/>
              <w:lang w:val="uz-Cyrl-UZ"/>
            </w:rPr>
          </w:rPrChange>
        </w:rPr>
        <w:t>ҳ</w:t>
      </w:r>
      <w:r w:rsidRPr="00632AE5">
        <w:rPr>
          <w:rFonts w:asciiTheme="minorHAnsi" w:eastAsia="Times New Roman" w:hAnsiTheme="minorHAnsi" w:cstheme="minorHAnsi"/>
          <w:szCs w:val="28"/>
          <w:lang w:val="uz-Cyrl-UZ"/>
          <w:rPrChange w:id="1104" w:author="Faroxiddin Dadaxanov" w:date="2024-05-22T12:23:00Z">
            <w:rPr>
              <w:rFonts w:eastAsia="Times New Roman" w:cs="Times New Roman"/>
              <w:szCs w:val="28"/>
              <w:lang w:val="uz-Cyrl-UZ"/>
            </w:rPr>
          </w:rPrChange>
        </w:rPr>
        <w:t>ужжатда ўрнатилган белгиларга мувофиқлигини текшириш орқали амалга оширилади, бунга мувофи</w:t>
      </w:r>
      <w:r w:rsidR="00F57471" w:rsidRPr="00632AE5">
        <w:rPr>
          <w:rFonts w:asciiTheme="minorHAnsi" w:eastAsia="Times New Roman" w:hAnsiTheme="minorHAnsi" w:cstheme="minorHAnsi"/>
          <w:szCs w:val="28"/>
          <w:lang w:val="uz-Cyrl-UZ"/>
          <w:rPrChange w:id="1105" w:author="Faroxiddin Dadaxanov" w:date="2024-05-22T12:23:00Z">
            <w:rPr>
              <w:rFonts w:eastAsia="Times New Roman" w:cs="Times New Roman"/>
              <w:szCs w:val="28"/>
              <w:lang w:val="uz-Cyrl-UZ"/>
            </w:rPr>
          </w:rPrChange>
        </w:rPr>
        <w:t>қ</w:t>
      </w:r>
      <w:r w:rsidRPr="00632AE5">
        <w:rPr>
          <w:rFonts w:asciiTheme="minorHAnsi" w:eastAsia="Times New Roman" w:hAnsiTheme="minorHAnsi" w:cstheme="minorHAnsi"/>
          <w:szCs w:val="28"/>
          <w:lang w:val="uz-Cyrl-UZ"/>
          <w:rPrChange w:id="1106" w:author="Faroxiddin Dadaxanov" w:date="2024-05-22T12:23:00Z">
            <w:rPr>
              <w:rFonts w:eastAsia="Times New Roman" w:cs="Times New Roman"/>
              <w:szCs w:val="28"/>
              <w:lang w:val="uz-Cyrl-UZ"/>
            </w:rPr>
          </w:rPrChange>
        </w:rPr>
        <w:t xml:space="preserve"> сут ва сут маҳсулотлари ишлаб чиқарилган, шунингдек Ўзбекистон Республикасининг сут ва сут маҳсулотларига тааллуқли бошқа техник регламентлар, уларни амал қилиши сут ва сут маҳсулотларига тарқатилади.</w:t>
      </w:r>
    </w:p>
    <w:p w14:paraId="2200B969" w14:textId="77777777" w:rsidR="00F57471" w:rsidRPr="00632AE5" w:rsidRDefault="00F57471">
      <w:pPr>
        <w:spacing w:before="80" w:after="80"/>
        <w:ind w:firstLine="709"/>
        <w:contextualSpacing/>
        <w:jc w:val="both"/>
        <w:rPr>
          <w:rFonts w:asciiTheme="minorHAnsi" w:hAnsiTheme="minorHAnsi" w:cstheme="minorHAnsi"/>
          <w:szCs w:val="28"/>
          <w:lang w:val="uz-Cyrl-UZ"/>
          <w:rPrChange w:id="1107" w:author="Faroxiddin Dadaxanov" w:date="2024-05-22T12:23:00Z">
            <w:rPr>
              <w:rFonts w:cs="Times New Roman"/>
              <w:szCs w:val="28"/>
              <w:lang w:val="uz-Cyrl-UZ"/>
            </w:rPr>
          </w:rPrChange>
        </w:rPr>
        <w:pPrChange w:id="1108" w:author="Пользователь" w:date="2023-05-05T09:54:00Z">
          <w:pPr>
            <w:spacing w:before="80" w:after="0"/>
            <w:ind w:firstLine="709"/>
            <w:contextualSpacing/>
            <w:jc w:val="both"/>
          </w:pPr>
        </w:pPrChange>
      </w:pPr>
    </w:p>
    <w:p w14:paraId="3C88EA42" w14:textId="7C9E59EA" w:rsidR="005F6605" w:rsidRPr="00632AE5" w:rsidRDefault="005F6605">
      <w:pPr>
        <w:tabs>
          <w:tab w:val="left" w:pos="142"/>
        </w:tabs>
        <w:spacing w:before="80" w:after="80"/>
        <w:contextualSpacing/>
        <w:jc w:val="center"/>
        <w:rPr>
          <w:rFonts w:asciiTheme="minorHAnsi" w:hAnsiTheme="minorHAnsi" w:cstheme="minorHAnsi"/>
          <w:szCs w:val="28"/>
          <w:lang w:val="uz-Cyrl-UZ"/>
          <w:rPrChange w:id="1109" w:author="Faroxiddin Dadaxanov" w:date="2024-05-22T12:23:00Z">
            <w:rPr>
              <w:rFonts w:cs="Times New Roman"/>
              <w:szCs w:val="28"/>
              <w:lang w:val="uz-Cyrl-UZ"/>
            </w:rPr>
          </w:rPrChange>
        </w:rPr>
        <w:pPrChange w:id="1110" w:author="Пользователь" w:date="2023-05-05T09:54:00Z">
          <w:pPr>
            <w:tabs>
              <w:tab w:val="left" w:pos="142"/>
            </w:tabs>
            <w:spacing w:before="80" w:after="0"/>
            <w:contextualSpacing/>
            <w:jc w:val="center"/>
          </w:pPr>
        </w:pPrChange>
      </w:pPr>
      <w:r w:rsidRPr="00632AE5">
        <w:rPr>
          <w:rFonts w:asciiTheme="minorHAnsi" w:hAnsiTheme="minorHAnsi" w:cstheme="minorHAnsi"/>
          <w:b/>
          <w:bCs/>
          <w:szCs w:val="28"/>
          <w:lang w:val="uz-Cyrl-UZ"/>
          <w:rPrChange w:id="1111" w:author="Faroxiddin Dadaxanov" w:date="2024-05-22T12:23:00Z">
            <w:rPr>
              <w:rFonts w:cs="Times New Roman"/>
              <w:b/>
              <w:bCs/>
              <w:szCs w:val="28"/>
              <w:lang w:val="uz-Cyrl-UZ"/>
            </w:rPr>
          </w:rPrChange>
        </w:rPr>
        <w:t>4-боб. Ўзбекистон Республикаси бозорида сут ва сут маҳсулотларини муомалага чиқариш қоидалари</w:t>
      </w:r>
    </w:p>
    <w:p w14:paraId="6B8FB2B3" w14:textId="7B1F3217" w:rsidR="005F6605" w:rsidRPr="00632AE5" w:rsidRDefault="005F6605">
      <w:pPr>
        <w:spacing w:before="80" w:after="80"/>
        <w:ind w:firstLine="709"/>
        <w:contextualSpacing/>
        <w:jc w:val="both"/>
        <w:rPr>
          <w:rFonts w:asciiTheme="minorHAnsi" w:hAnsiTheme="minorHAnsi" w:cstheme="minorHAnsi"/>
          <w:szCs w:val="28"/>
          <w:lang w:val="uz-Cyrl-UZ"/>
          <w:rPrChange w:id="1112" w:author="Faroxiddin Dadaxanov" w:date="2024-05-22T12:23:00Z">
            <w:rPr>
              <w:rFonts w:cs="Times New Roman"/>
              <w:szCs w:val="28"/>
              <w:lang w:val="uz-Cyrl-UZ"/>
            </w:rPr>
          </w:rPrChange>
        </w:rPr>
        <w:pPrChange w:id="111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114" w:author="Faroxiddin Dadaxanov" w:date="2024-05-22T12:23:00Z">
            <w:rPr>
              <w:rFonts w:cs="Times New Roman"/>
              <w:szCs w:val="28"/>
              <w:lang w:val="uz-Cyrl-UZ"/>
            </w:rPr>
          </w:rPrChange>
        </w:rPr>
        <w:t xml:space="preserve">7. Сут ва сут маҳсулотлари Республика бозорида </w:t>
      </w:r>
      <w:r w:rsidR="00F57471" w:rsidRPr="00632AE5">
        <w:rPr>
          <w:rFonts w:asciiTheme="minorHAnsi" w:hAnsiTheme="minorHAnsi" w:cstheme="minorHAnsi"/>
          <w:szCs w:val="28"/>
          <w:lang w:val="uz-Cyrl-UZ"/>
          <w:rPrChange w:id="1115"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116" w:author="Faroxiddin Dadaxanov" w:date="2024-05-22T12:23:00Z">
            <w:rPr>
              <w:rFonts w:cs="Times New Roman"/>
              <w:szCs w:val="28"/>
              <w:lang w:val="uz-Cyrl-UZ"/>
            </w:rPr>
          </w:rPrChange>
        </w:rPr>
        <w:t>ехник регламентнинг талабларига, шунингдек, уларга таъсир кўрсатадиган Ўзбек</w:t>
      </w:r>
      <w:ins w:id="1117" w:author="Пользователь" w:date="2023-05-06T11:03:00Z">
        <w:r w:rsidR="00180BFE" w:rsidRPr="00632AE5">
          <w:rPr>
            <w:rFonts w:asciiTheme="minorHAnsi" w:hAnsiTheme="minorHAnsi" w:cstheme="minorHAnsi"/>
            <w:szCs w:val="28"/>
            <w:lang w:val="uz-Cyrl-UZ"/>
            <w:rPrChange w:id="1118" w:author="Faroxiddin Dadaxanov" w:date="2024-05-22T12:23:00Z">
              <w:rPr>
                <w:rFonts w:asciiTheme="minorHAnsi" w:hAnsiTheme="minorHAnsi" w:cstheme="minorHAnsi"/>
                <w:szCs w:val="28"/>
                <w:lang w:val="uz-Cyrl-UZ"/>
              </w:rPr>
            </w:rPrChange>
          </w:rPr>
          <w:t>и</w:t>
        </w:r>
      </w:ins>
      <w:r w:rsidRPr="00632AE5">
        <w:rPr>
          <w:rFonts w:asciiTheme="minorHAnsi" w:hAnsiTheme="minorHAnsi" w:cstheme="minorHAnsi"/>
          <w:szCs w:val="28"/>
          <w:lang w:val="uz-Cyrl-UZ"/>
          <w:rPrChange w:id="1119" w:author="Faroxiddin Dadaxanov" w:date="2024-05-22T12:23:00Z">
            <w:rPr>
              <w:rFonts w:cs="Times New Roman"/>
              <w:szCs w:val="28"/>
              <w:lang w:val="uz-Cyrl-UZ"/>
            </w:rPr>
          </w:rPrChange>
        </w:rPr>
        <w:t>с</w:t>
      </w:r>
      <w:del w:id="1120" w:author="Faroxiddin Dadaxanov" w:date="2023-05-08T14:16:00Z">
        <w:r w:rsidRPr="00632AE5" w:rsidDel="0039364D">
          <w:rPr>
            <w:rFonts w:asciiTheme="minorHAnsi" w:hAnsiTheme="minorHAnsi" w:cstheme="minorHAnsi"/>
            <w:strike/>
            <w:szCs w:val="28"/>
            <w:lang w:val="uz-Cyrl-UZ"/>
            <w:rPrChange w:id="1121" w:author="Faroxiddin Dadaxanov" w:date="2024-05-22T12:23:00Z">
              <w:rPr>
                <w:rFonts w:cs="Times New Roman"/>
                <w:szCs w:val="28"/>
                <w:lang w:val="uz-Cyrl-UZ"/>
              </w:rPr>
            </w:rPrChange>
          </w:rPr>
          <w:delText>и</w:delText>
        </w:r>
      </w:del>
      <w:r w:rsidRPr="00632AE5">
        <w:rPr>
          <w:rFonts w:asciiTheme="minorHAnsi" w:hAnsiTheme="minorHAnsi" w:cstheme="minorHAnsi"/>
          <w:szCs w:val="28"/>
          <w:lang w:val="uz-Cyrl-UZ"/>
          <w:rPrChange w:id="1122" w:author="Faroxiddin Dadaxanov" w:date="2024-05-22T12:23:00Z">
            <w:rPr>
              <w:rFonts w:cs="Times New Roman"/>
              <w:szCs w:val="28"/>
              <w:lang w:val="uz-Cyrl-UZ"/>
            </w:rPr>
          </w:rPrChange>
        </w:rPr>
        <w:t xml:space="preserve">тон Республикасининг бошқа </w:t>
      </w:r>
      <w:r w:rsidR="00F57471" w:rsidRPr="00632AE5">
        <w:rPr>
          <w:rFonts w:asciiTheme="minorHAnsi" w:hAnsiTheme="minorHAnsi" w:cstheme="minorHAnsi"/>
          <w:szCs w:val="28"/>
          <w:lang w:val="uz-Cyrl-UZ"/>
          <w:rPrChange w:id="1123"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124" w:author="Faroxiddin Dadaxanov" w:date="2024-05-22T12:23:00Z">
            <w:rPr>
              <w:rFonts w:cs="Times New Roman"/>
              <w:szCs w:val="28"/>
              <w:lang w:val="uz-Cyrl-UZ"/>
            </w:rPr>
          </w:rPrChange>
        </w:rPr>
        <w:t>ехник регламентлари талабларига мувофиқ муомалага чиқарилади.</w:t>
      </w:r>
    </w:p>
    <w:p w14:paraId="696F28FC" w14:textId="192882EC" w:rsidR="005F6605" w:rsidRPr="00632AE5" w:rsidRDefault="00B45746">
      <w:pPr>
        <w:spacing w:before="80" w:after="80"/>
        <w:ind w:firstLine="709"/>
        <w:contextualSpacing/>
        <w:jc w:val="both"/>
        <w:rPr>
          <w:rFonts w:asciiTheme="minorHAnsi" w:hAnsiTheme="minorHAnsi" w:cstheme="minorHAnsi"/>
          <w:szCs w:val="28"/>
          <w:lang w:val="uz-Cyrl-UZ"/>
          <w:rPrChange w:id="1125" w:author="Faroxiddin Dadaxanov" w:date="2024-05-22T12:23:00Z">
            <w:rPr>
              <w:rFonts w:cs="Times New Roman"/>
              <w:szCs w:val="28"/>
              <w:lang w:val="uz-Cyrl-UZ"/>
            </w:rPr>
          </w:rPrChange>
        </w:rPr>
        <w:pPrChange w:id="1126"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rPrChange w:id="1127" w:author="Faroxiddin Dadaxanov" w:date="2024-05-22T12:23:00Z">
            <w:rPr>
              <w:rFonts w:eastAsia="Times New Roman" w:cs="Times New Roman"/>
              <w:szCs w:val="28"/>
              <w:lang w:val="uz-Cyrl-UZ"/>
            </w:rPr>
          </w:rPrChange>
        </w:rPr>
        <w:t>8. Сут ва сут маҳсулотлари</w:t>
      </w:r>
      <w:ins w:id="1128" w:author="Пользователь" w:date="2023-05-06T11:04:00Z">
        <w:r w:rsidR="00180BFE" w:rsidRPr="00632AE5">
          <w:rPr>
            <w:rFonts w:asciiTheme="minorHAnsi" w:eastAsia="Times New Roman" w:hAnsiTheme="minorHAnsi" w:cstheme="minorHAnsi"/>
            <w:szCs w:val="28"/>
            <w:lang w:val="uz-Cyrl-UZ"/>
            <w:rPrChange w:id="1129" w:author="Faroxiddin Dadaxanov" w:date="2024-05-22T12:23:00Z">
              <w:rPr>
                <w:rFonts w:asciiTheme="minorHAnsi" w:eastAsia="Times New Roman" w:hAnsiTheme="minorHAnsi" w:cstheme="minorHAnsi"/>
                <w:szCs w:val="28"/>
                <w:lang w:val="uz-Cyrl-UZ"/>
              </w:rPr>
            </w:rPrChange>
          </w:rPr>
          <w:t>да</w:t>
        </w:r>
      </w:ins>
      <w:del w:id="1130" w:author="Faroxiddin Dadaxanov" w:date="2023-05-08T14:16:00Z">
        <w:r w:rsidRPr="00632AE5" w:rsidDel="0039364D">
          <w:rPr>
            <w:rFonts w:asciiTheme="minorHAnsi" w:eastAsia="Times New Roman" w:hAnsiTheme="minorHAnsi" w:cstheme="minorHAnsi"/>
            <w:strike/>
            <w:szCs w:val="28"/>
            <w:lang w:val="uz-Cyrl-UZ"/>
            <w:rPrChange w:id="1131" w:author="Faroxiddin Dadaxanov" w:date="2024-05-22T12:23:00Z">
              <w:rPr>
                <w:rFonts w:eastAsia="Times New Roman" w:cs="Times New Roman"/>
                <w:szCs w:val="28"/>
                <w:lang w:val="uz-Cyrl-UZ"/>
              </w:rPr>
            </w:rPrChange>
          </w:rPr>
          <w:delText>,</w:delText>
        </w:r>
      </w:del>
      <w:r w:rsidRPr="00632AE5">
        <w:rPr>
          <w:rFonts w:asciiTheme="minorHAnsi" w:eastAsia="Times New Roman" w:hAnsiTheme="minorHAnsi" w:cstheme="minorHAnsi"/>
          <w:szCs w:val="28"/>
          <w:lang w:val="uz-Cyrl-UZ"/>
          <w:rPrChange w:id="1132" w:author="Faroxiddin Dadaxanov" w:date="2024-05-22T12:23:00Z">
            <w:rPr>
              <w:rFonts w:eastAsia="Times New Roman" w:cs="Times New Roman"/>
              <w:szCs w:val="28"/>
              <w:lang w:val="uz-Cyrl-UZ"/>
            </w:rPr>
          </w:rPrChange>
        </w:rPr>
        <w:t xml:space="preserve"> ушбу техник регламентнинг талабларига, шунингдек, уларга татбиқ этиладиган Ўзбекистон Республикасининг бошқа </w:t>
      </w:r>
      <w:r w:rsidR="00D50801" w:rsidRPr="00632AE5">
        <w:rPr>
          <w:rFonts w:asciiTheme="minorHAnsi" w:eastAsia="Times New Roman" w:hAnsiTheme="minorHAnsi" w:cstheme="minorHAnsi"/>
          <w:szCs w:val="28"/>
          <w:lang w:val="uz-Cyrl-UZ"/>
          <w:rPrChange w:id="1133" w:author="Faroxiddin Dadaxanov" w:date="2024-05-22T12:23:00Z">
            <w:rPr>
              <w:rFonts w:eastAsia="Times New Roman" w:cs="Times New Roman"/>
              <w:szCs w:val="28"/>
              <w:lang w:val="uz-Cyrl-UZ"/>
            </w:rPr>
          </w:rPrChange>
        </w:rPr>
        <w:t>Т</w:t>
      </w:r>
      <w:r w:rsidRPr="00632AE5">
        <w:rPr>
          <w:rFonts w:asciiTheme="minorHAnsi" w:eastAsia="Times New Roman" w:hAnsiTheme="minorHAnsi" w:cstheme="minorHAnsi"/>
          <w:szCs w:val="28"/>
          <w:lang w:val="uz-Cyrl-UZ"/>
          <w:rPrChange w:id="1134" w:author="Faroxiddin Dadaxanov" w:date="2024-05-22T12:23:00Z">
            <w:rPr>
              <w:rFonts w:eastAsia="Times New Roman" w:cs="Times New Roman"/>
              <w:szCs w:val="28"/>
              <w:lang w:val="uz-Cyrl-UZ"/>
            </w:rPr>
          </w:rPrChange>
        </w:rPr>
        <w:t>ехник регламентларининг талабларига мос б</w:t>
      </w:r>
      <w:r w:rsidR="00D50801" w:rsidRPr="00632AE5">
        <w:rPr>
          <w:rFonts w:asciiTheme="minorHAnsi" w:eastAsia="Times New Roman" w:hAnsiTheme="minorHAnsi" w:cstheme="minorHAnsi"/>
          <w:szCs w:val="28"/>
          <w:lang w:val="uz-Cyrl-UZ"/>
          <w:rPrChange w:id="1135" w:author="Faroxiddin Dadaxanov" w:date="2024-05-22T12:23:00Z">
            <w:rPr>
              <w:rFonts w:eastAsia="Times New Roman" w:cs="Times New Roman"/>
              <w:szCs w:val="28"/>
              <w:lang w:val="uz-Cyrl-UZ"/>
            </w:rPr>
          </w:rPrChange>
        </w:rPr>
        <w:t>ў</w:t>
      </w:r>
      <w:r w:rsidRPr="00632AE5">
        <w:rPr>
          <w:rFonts w:asciiTheme="minorHAnsi" w:eastAsia="Times New Roman" w:hAnsiTheme="minorHAnsi" w:cstheme="minorHAnsi"/>
          <w:szCs w:val="28"/>
          <w:lang w:val="uz-Cyrl-UZ"/>
          <w:rPrChange w:id="1136" w:author="Faroxiddin Dadaxanov" w:date="2024-05-22T12:23:00Z">
            <w:rPr>
              <w:rFonts w:eastAsia="Times New Roman" w:cs="Times New Roman"/>
              <w:szCs w:val="28"/>
              <w:lang w:val="uz-Cyrl-UZ"/>
            </w:rPr>
          </w:rPrChange>
        </w:rPr>
        <w:t>лган, уларни</w:t>
      </w:r>
      <w:ins w:id="1137" w:author="Пользователь" w:date="2023-05-06T11:05:00Z">
        <w:r w:rsidR="00180BFE" w:rsidRPr="00632AE5">
          <w:rPr>
            <w:rFonts w:asciiTheme="minorHAnsi" w:eastAsia="Times New Roman" w:hAnsiTheme="minorHAnsi" w:cstheme="minorHAnsi"/>
            <w:szCs w:val="28"/>
            <w:lang w:val="uz-Cyrl-UZ"/>
            <w:rPrChange w:id="1138" w:author="Faroxiddin Dadaxanov" w:date="2024-05-22T12:23:00Z">
              <w:rPr>
                <w:rFonts w:asciiTheme="minorHAnsi" w:eastAsia="Times New Roman" w:hAnsiTheme="minorHAnsi" w:cstheme="minorHAnsi"/>
                <w:szCs w:val="28"/>
                <w:lang w:val="uz-Cyrl-UZ"/>
              </w:rPr>
            </w:rPrChange>
          </w:rPr>
          <w:t>нг</w:t>
        </w:r>
      </w:ins>
      <w:r w:rsidRPr="00632AE5">
        <w:rPr>
          <w:rFonts w:asciiTheme="minorHAnsi" w:eastAsia="Times New Roman" w:hAnsiTheme="minorHAnsi" w:cstheme="minorHAnsi"/>
          <w:szCs w:val="28"/>
          <w:lang w:val="uz-Cyrl-UZ"/>
          <w:rPrChange w:id="1139" w:author="Faroxiddin Dadaxanov" w:date="2024-05-22T12:23:00Z">
            <w:rPr>
              <w:rFonts w:eastAsia="Times New Roman" w:cs="Times New Roman"/>
              <w:szCs w:val="28"/>
              <w:lang w:val="uz-Cyrl-UZ"/>
            </w:rPr>
          </w:rPrChange>
        </w:rPr>
        <w:t xml:space="preserve"> таъсири</w:t>
      </w:r>
      <w:ins w:id="1140" w:author="Пользователь" w:date="2023-05-06T11:05:00Z">
        <w:r w:rsidR="00180BFE" w:rsidRPr="00632AE5">
          <w:rPr>
            <w:rFonts w:asciiTheme="minorHAnsi" w:eastAsia="Times New Roman" w:hAnsiTheme="minorHAnsi" w:cstheme="minorHAnsi"/>
            <w:szCs w:val="28"/>
            <w:lang w:val="uz-Cyrl-UZ"/>
            <w:rPrChange w:id="1141" w:author="Faroxiddin Dadaxanov" w:date="2024-05-22T12:23:00Z">
              <w:rPr>
                <w:rFonts w:asciiTheme="minorHAnsi" w:eastAsia="Times New Roman" w:hAnsiTheme="minorHAnsi" w:cstheme="minorHAnsi"/>
                <w:szCs w:val="28"/>
                <w:lang w:val="uz-Cyrl-UZ"/>
              </w:rPr>
            </w:rPrChange>
          </w:rPr>
          <w:t xml:space="preserve"> тадбиқ этилади</w:t>
        </w:r>
      </w:ins>
      <w:ins w:id="1142" w:author="Faroxiddin Dadaxanov" w:date="2023-05-08T14:17:00Z">
        <w:r w:rsidR="0039364D" w:rsidRPr="00632AE5">
          <w:rPr>
            <w:rFonts w:asciiTheme="minorHAnsi" w:eastAsia="Times New Roman" w:hAnsiTheme="minorHAnsi" w:cstheme="minorHAnsi"/>
            <w:szCs w:val="28"/>
            <w:lang w:val="uz-Cyrl-UZ"/>
            <w:rPrChange w:id="1143" w:author="Faroxiddin Dadaxanov" w:date="2024-05-22T12:23:00Z">
              <w:rPr>
                <w:rFonts w:asciiTheme="minorHAnsi" w:eastAsia="Times New Roman" w:hAnsiTheme="minorHAnsi" w:cstheme="minorHAnsi"/>
                <w:szCs w:val="28"/>
                <w:lang w:val="uz-Cyrl-UZ"/>
              </w:rPr>
            </w:rPrChange>
          </w:rPr>
          <w:t xml:space="preserve"> ва</w:t>
        </w:r>
      </w:ins>
      <w:r w:rsidRPr="00632AE5">
        <w:rPr>
          <w:rFonts w:asciiTheme="minorHAnsi" w:eastAsia="Times New Roman" w:hAnsiTheme="minorHAnsi" w:cstheme="minorHAnsi"/>
          <w:szCs w:val="28"/>
          <w:lang w:val="uz-Cyrl-UZ"/>
          <w:rPrChange w:id="1144" w:author="Faroxiddin Dadaxanov" w:date="2024-05-22T12:23:00Z">
            <w:rPr>
              <w:rFonts w:eastAsia="Times New Roman" w:cs="Times New Roman"/>
              <w:szCs w:val="28"/>
              <w:lang w:val="uz-Cyrl-UZ"/>
            </w:rPr>
          </w:rPrChange>
        </w:rPr>
        <w:t xml:space="preserve"> </w:t>
      </w:r>
      <w:r w:rsidRPr="00632AE5">
        <w:rPr>
          <w:rFonts w:eastAsia="Times New Roman" w:cs="Times New Roman"/>
          <w:szCs w:val="28"/>
          <w:lang w:val="uz-Cyrl-UZ"/>
          <w:rPrChange w:id="1145" w:author="Faroxiddin Dadaxanov" w:date="2024-05-22T12:23:00Z">
            <w:rPr>
              <w:rFonts w:eastAsia="Times New Roman" w:cs="Times New Roman"/>
              <w:szCs w:val="28"/>
              <w:lang w:val="uz-Cyrl-UZ"/>
            </w:rPr>
          </w:rPrChange>
        </w:rPr>
        <w:t>уларга тар</w:t>
      </w:r>
      <w:r w:rsidR="00D50801" w:rsidRPr="00632AE5">
        <w:rPr>
          <w:rFonts w:eastAsia="Times New Roman" w:cs="Times New Roman"/>
          <w:szCs w:val="28"/>
          <w:lang w:val="uz-Cyrl-UZ"/>
          <w:rPrChange w:id="1146" w:author="Faroxiddin Dadaxanov" w:date="2024-05-22T12:23:00Z">
            <w:rPr>
              <w:rFonts w:eastAsia="Times New Roman" w:cs="Times New Roman"/>
              <w:szCs w:val="28"/>
              <w:lang w:val="uz-Cyrl-UZ"/>
            </w:rPr>
          </w:rPrChange>
        </w:rPr>
        <w:t>қ</w:t>
      </w:r>
      <w:r w:rsidRPr="00632AE5">
        <w:rPr>
          <w:rFonts w:eastAsia="Times New Roman" w:cs="Times New Roman"/>
          <w:szCs w:val="28"/>
          <w:lang w:val="uz-Cyrl-UZ"/>
          <w:rPrChange w:id="1147" w:author="Faroxiddin Dadaxanov" w:date="2024-05-22T12:23:00Z">
            <w:rPr>
              <w:rFonts w:eastAsia="Times New Roman" w:cs="Times New Roman"/>
              <w:szCs w:val="28"/>
              <w:lang w:val="uz-Cyrl-UZ"/>
            </w:rPr>
          </w:rPrChange>
        </w:rPr>
        <w:t>атилади</w:t>
      </w:r>
      <w:r w:rsidRPr="00632AE5">
        <w:rPr>
          <w:rFonts w:asciiTheme="minorHAnsi" w:eastAsia="Times New Roman" w:hAnsiTheme="minorHAnsi" w:cstheme="minorHAnsi"/>
          <w:szCs w:val="28"/>
          <w:lang w:val="uz-Cyrl-UZ"/>
          <w:rPrChange w:id="1148" w:author="Faroxiddin Dadaxanov" w:date="2024-05-22T12:23:00Z">
            <w:rPr>
              <w:rFonts w:eastAsia="Times New Roman" w:cs="Times New Roman"/>
              <w:szCs w:val="28"/>
              <w:lang w:val="uz-Cyrl-UZ"/>
            </w:rPr>
          </w:rPrChange>
        </w:rPr>
        <w:t>, мувофиқликни баҳолаш (тасдиқлаш) процедурасидан ўтган</w:t>
      </w:r>
      <w:ins w:id="1149" w:author="Пользователь" w:date="2023-05-06T11:06:00Z">
        <w:r w:rsidR="00180BFE" w:rsidRPr="00632AE5">
          <w:rPr>
            <w:rFonts w:asciiTheme="minorHAnsi" w:eastAsia="Times New Roman" w:hAnsiTheme="minorHAnsi" w:cstheme="minorHAnsi"/>
            <w:szCs w:val="28"/>
            <w:lang w:val="uz-Cyrl-UZ"/>
            <w:rPrChange w:id="1150" w:author="Faroxiddin Dadaxanov" w:date="2024-05-22T12:23:00Z">
              <w:rPr>
                <w:rFonts w:asciiTheme="minorHAnsi" w:eastAsia="Times New Roman" w:hAnsiTheme="minorHAnsi" w:cstheme="minorHAnsi"/>
                <w:szCs w:val="28"/>
                <w:lang w:val="uz-Cyrl-UZ"/>
              </w:rPr>
            </w:rPrChange>
          </w:rPr>
          <w:t xml:space="preserve"> </w:t>
        </w:r>
      </w:ins>
      <w:ins w:id="1151" w:author="Пользователь" w:date="2023-05-06T11:07:00Z">
        <w:r w:rsidR="00180BFE" w:rsidRPr="00632AE5">
          <w:rPr>
            <w:rFonts w:asciiTheme="minorHAnsi" w:eastAsia="Times New Roman" w:hAnsiTheme="minorHAnsi" w:cstheme="minorHAnsi"/>
            <w:szCs w:val="28"/>
            <w:lang w:val="uz-Cyrl-UZ"/>
            <w:rPrChange w:id="1152" w:author="Faroxiddin Dadaxanov" w:date="2024-05-22T12:23:00Z">
              <w:rPr>
                <w:rFonts w:asciiTheme="minorHAnsi" w:eastAsia="Times New Roman" w:hAnsiTheme="minorHAnsi" w:cstheme="minorHAnsi"/>
                <w:szCs w:val="28"/>
                <w:lang w:val="uz-Cyrl-UZ"/>
              </w:rPr>
            </w:rPrChange>
          </w:rPr>
          <w:t xml:space="preserve">бўлиши </w:t>
        </w:r>
      </w:ins>
      <w:ins w:id="1153" w:author="Пользователь" w:date="2023-05-06T11:06:00Z">
        <w:r w:rsidR="00180BFE" w:rsidRPr="00632AE5">
          <w:rPr>
            <w:rFonts w:asciiTheme="minorHAnsi" w:eastAsia="Times New Roman" w:hAnsiTheme="minorHAnsi" w:cstheme="minorHAnsi"/>
            <w:szCs w:val="28"/>
            <w:lang w:val="uz-Cyrl-UZ"/>
            <w:rPrChange w:id="1154" w:author="Faroxiddin Dadaxanov" w:date="2024-05-22T12:23:00Z">
              <w:rPr>
                <w:rFonts w:asciiTheme="minorHAnsi" w:eastAsia="Times New Roman" w:hAnsiTheme="minorHAnsi" w:cstheme="minorHAnsi"/>
                <w:szCs w:val="28"/>
                <w:lang w:val="uz-Cyrl-UZ"/>
              </w:rPr>
            </w:rPrChange>
          </w:rPr>
          <w:t>ва</w:t>
        </w:r>
      </w:ins>
      <w:del w:id="1155" w:author="Faroxiddin Dadaxanov" w:date="2023-05-08T14:17:00Z">
        <w:r w:rsidRPr="00632AE5" w:rsidDel="0039364D">
          <w:rPr>
            <w:rFonts w:asciiTheme="minorHAnsi" w:eastAsia="Times New Roman" w:hAnsiTheme="minorHAnsi" w:cstheme="minorHAnsi"/>
            <w:strike/>
            <w:szCs w:val="28"/>
            <w:lang w:val="uz-Cyrl-UZ"/>
            <w:rPrChange w:id="1156" w:author="Faroxiddin Dadaxanov" w:date="2024-05-22T12:23:00Z">
              <w:rPr>
                <w:rFonts w:eastAsia="Times New Roman" w:cs="Times New Roman"/>
                <w:szCs w:val="28"/>
                <w:lang w:val="uz-Cyrl-UZ"/>
              </w:rPr>
            </w:rPrChange>
          </w:rPr>
          <w:delText>,</w:delText>
        </w:r>
      </w:del>
      <w:r w:rsidRPr="00632AE5">
        <w:rPr>
          <w:rFonts w:asciiTheme="minorHAnsi" w:eastAsia="Times New Roman" w:hAnsiTheme="minorHAnsi" w:cstheme="minorHAnsi"/>
          <w:szCs w:val="28"/>
          <w:lang w:val="uz-Cyrl-UZ"/>
          <w:rPrChange w:id="1157" w:author="Faroxiddin Dadaxanov" w:date="2024-05-22T12:23:00Z">
            <w:rPr>
              <w:rFonts w:eastAsia="Times New Roman" w:cs="Times New Roman"/>
              <w:szCs w:val="28"/>
              <w:lang w:val="uz-Cyrl-UZ"/>
            </w:rPr>
          </w:rPrChange>
        </w:rPr>
        <w:t xml:space="preserve"> Ўзбекистон бозорида маҳсулот муомаласини</w:t>
      </w:r>
      <w:ins w:id="1158" w:author="Пользователь" w:date="2023-05-06T11:06:00Z">
        <w:r w:rsidR="00180BFE" w:rsidRPr="00632AE5">
          <w:rPr>
            <w:rFonts w:asciiTheme="minorHAnsi" w:eastAsia="Times New Roman" w:hAnsiTheme="minorHAnsi" w:cstheme="minorHAnsi"/>
            <w:szCs w:val="28"/>
            <w:lang w:val="uz-Cyrl-UZ"/>
            <w:rPrChange w:id="1159" w:author="Faroxiddin Dadaxanov" w:date="2024-05-22T12:23:00Z">
              <w:rPr>
                <w:rFonts w:asciiTheme="minorHAnsi" w:eastAsia="Times New Roman" w:hAnsiTheme="minorHAnsi" w:cstheme="minorHAnsi"/>
                <w:szCs w:val="28"/>
                <w:lang w:val="uz-Cyrl-UZ"/>
              </w:rPr>
            </w:rPrChange>
          </w:rPr>
          <w:t>н</w:t>
        </w:r>
      </w:ins>
      <w:r w:rsidRPr="00632AE5">
        <w:rPr>
          <w:rFonts w:asciiTheme="minorHAnsi" w:eastAsia="Times New Roman" w:hAnsiTheme="minorHAnsi" w:cstheme="minorHAnsi"/>
          <w:szCs w:val="28"/>
          <w:lang w:val="uz-Cyrl-UZ"/>
          <w:rPrChange w:id="1160" w:author="Faroxiddin Dadaxanov" w:date="2024-05-22T12:23:00Z">
            <w:rPr>
              <w:rFonts w:eastAsia="Times New Roman" w:cs="Times New Roman"/>
              <w:szCs w:val="28"/>
              <w:lang w:val="uz-Cyrl-UZ"/>
            </w:rPr>
          </w:rPrChange>
        </w:rPr>
        <w:t>г миллий мувофиқлик белгиси мавжуд бўлиши лозим.</w:t>
      </w:r>
    </w:p>
    <w:p w14:paraId="1DB9BA83" w14:textId="188756D2" w:rsidR="005F6605" w:rsidRPr="00632AE5" w:rsidRDefault="00B45746">
      <w:pPr>
        <w:spacing w:before="80" w:after="80"/>
        <w:ind w:firstLine="709"/>
        <w:contextualSpacing/>
        <w:jc w:val="both"/>
        <w:rPr>
          <w:rFonts w:asciiTheme="minorHAnsi" w:hAnsiTheme="minorHAnsi" w:cstheme="minorHAnsi"/>
          <w:szCs w:val="28"/>
          <w:lang w:val="uz-Cyrl-UZ"/>
          <w:rPrChange w:id="1161" w:author="Faroxiddin Dadaxanov" w:date="2024-05-22T12:23:00Z">
            <w:rPr>
              <w:rFonts w:cs="Times New Roman"/>
              <w:szCs w:val="28"/>
              <w:lang w:val="uz-Cyrl-UZ"/>
            </w:rPr>
          </w:rPrChange>
        </w:rPr>
        <w:pPrChange w:id="116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163" w:author="Faroxiddin Dadaxanov" w:date="2024-05-22T12:23:00Z">
            <w:rPr>
              <w:rFonts w:cs="Times New Roman"/>
              <w:szCs w:val="28"/>
              <w:lang w:val="uz-Cyrl-UZ"/>
            </w:rPr>
          </w:rPrChange>
        </w:rPr>
        <w:t>9. Сут ва сут ма</w:t>
      </w:r>
      <w:r w:rsidR="00D50801" w:rsidRPr="00632AE5">
        <w:rPr>
          <w:rFonts w:asciiTheme="minorHAnsi" w:hAnsiTheme="minorHAnsi" w:cstheme="minorHAnsi"/>
          <w:szCs w:val="28"/>
          <w:lang w:val="uz-Cyrl-UZ"/>
          <w:rPrChange w:id="1164"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165" w:author="Faroxiddin Dadaxanov" w:date="2024-05-22T12:23:00Z">
            <w:rPr>
              <w:rFonts w:cs="Times New Roman"/>
              <w:szCs w:val="28"/>
              <w:lang w:val="uz-Cyrl-UZ"/>
            </w:rPr>
          </w:rPrChange>
        </w:rPr>
        <w:t>сулоти</w:t>
      </w:r>
      <w:ins w:id="1166" w:author="Пользователь" w:date="2023-05-06T11:07:00Z">
        <w:r w:rsidR="00180BFE" w:rsidRPr="00632AE5">
          <w:rPr>
            <w:rFonts w:asciiTheme="minorHAnsi" w:hAnsiTheme="minorHAnsi" w:cstheme="minorHAnsi"/>
            <w:szCs w:val="28"/>
            <w:lang w:val="uz-Cyrl-UZ"/>
            <w:rPrChange w:id="1167" w:author="Faroxiddin Dadaxanov" w:date="2024-05-22T12:23:00Z">
              <w:rPr>
                <w:rFonts w:asciiTheme="minorHAnsi" w:hAnsiTheme="minorHAnsi" w:cstheme="minorHAnsi"/>
                <w:szCs w:val="28"/>
                <w:lang w:val="uz-Cyrl-UZ"/>
              </w:rPr>
            </w:rPrChange>
          </w:rPr>
          <w:t>ни</w:t>
        </w:r>
      </w:ins>
      <w:r w:rsidRPr="00632AE5">
        <w:rPr>
          <w:rFonts w:asciiTheme="minorHAnsi" w:hAnsiTheme="minorHAnsi" w:cstheme="minorHAnsi"/>
          <w:szCs w:val="28"/>
          <w:lang w:val="uz-Cyrl-UZ"/>
          <w:rPrChange w:id="1168" w:author="Faroxiddin Dadaxanov" w:date="2024-05-22T12:23:00Z">
            <w:rPr>
              <w:rFonts w:cs="Times New Roman"/>
              <w:szCs w:val="28"/>
              <w:lang w:val="uz-Cyrl-UZ"/>
            </w:rPr>
          </w:rPrChange>
        </w:rPr>
        <w:t xml:space="preserve"> ишлаб чиқарувчилар</w:t>
      </w:r>
      <w:ins w:id="1169" w:author="Пользователь" w:date="2023-05-06T11:07:00Z">
        <w:r w:rsidR="00180BFE" w:rsidRPr="00632AE5">
          <w:rPr>
            <w:rFonts w:asciiTheme="minorHAnsi" w:hAnsiTheme="minorHAnsi" w:cstheme="minorHAnsi"/>
            <w:szCs w:val="28"/>
            <w:lang w:val="uz-Cyrl-UZ"/>
            <w:rPrChange w:id="1170" w:author="Faroxiddin Dadaxanov" w:date="2024-05-22T12:23:00Z">
              <w:rPr>
                <w:rFonts w:asciiTheme="minorHAnsi" w:hAnsiTheme="minorHAnsi" w:cstheme="minorHAnsi"/>
                <w:szCs w:val="28"/>
                <w:lang w:val="uz-Cyrl-UZ"/>
              </w:rPr>
            </w:rPrChange>
          </w:rPr>
          <w:t>,</w:t>
        </w:r>
      </w:ins>
      <w:r w:rsidRPr="00632AE5">
        <w:rPr>
          <w:rFonts w:asciiTheme="minorHAnsi" w:hAnsiTheme="minorHAnsi" w:cstheme="minorHAnsi"/>
          <w:szCs w:val="28"/>
          <w:lang w:val="uz-Cyrl-UZ"/>
          <w:rPrChange w:id="1171" w:author="Faroxiddin Dadaxanov" w:date="2024-05-22T12:23:00Z">
            <w:rPr>
              <w:rFonts w:cs="Times New Roman"/>
              <w:szCs w:val="28"/>
              <w:lang w:val="uz-Cyrl-UZ"/>
            </w:rPr>
          </w:rPrChange>
        </w:rPr>
        <w:t xml:space="preserve"> </w:t>
      </w:r>
      <w:del w:id="1172" w:author="Faroxiddin Dadaxanov" w:date="2023-05-08T14:17:00Z">
        <w:r w:rsidRPr="00632AE5" w:rsidDel="0039364D">
          <w:rPr>
            <w:rFonts w:asciiTheme="minorHAnsi" w:hAnsiTheme="minorHAnsi" w:cstheme="minorHAnsi"/>
            <w:strike/>
            <w:szCs w:val="28"/>
            <w:lang w:val="uz-Cyrl-UZ"/>
            <w:rPrChange w:id="1173" w:author="Faroxiddin Dadaxanov" w:date="2024-05-22T12:23:00Z">
              <w:rPr>
                <w:rFonts w:cs="Times New Roman"/>
                <w:szCs w:val="28"/>
                <w:lang w:val="uz-Cyrl-UZ"/>
              </w:rPr>
            </w:rPrChange>
          </w:rPr>
          <w:delText>ва</w:delText>
        </w:r>
        <w:r w:rsidRPr="00632AE5" w:rsidDel="0039364D">
          <w:rPr>
            <w:rFonts w:asciiTheme="minorHAnsi" w:hAnsiTheme="minorHAnsi" w:cstheme="minorHAnsi"/>
            <w:szCs w:val="28"/>
            <w:lang w:val="uz-Cyrl-UZ"/>
            <w:rPrChange w:id="1174" w:author="Faroxiddin Dadaxanov" w:date="2024-05-22T12:23:00Z">
              <w:rPr>
                <w:rFonts w:cs="Times New Roman"/>
                <w:szCs w:val="28"/>
                <w:lang w:val="uz-Cyrl-UZ"/>
              </w:rPr>
            </w:rPrChange>
          </w:rPr>
          <w:delText xml:space="preserve"> </w:delText>
        </w:r>
      </w:del>
      <w:r w:rsidRPr="00632AE5">
        <w:rPr>
          <w:rFonts w:asciiTheme="minorHAnsi" w:hAnsiTheme="minorHAnsi" w:cstheme="minorHAnsi"/>
          <w:szCs w:val="28"/>
          <w:lang w:val="uz-Cyrl-UZ"/>
          <w:rPrChange w:id="1175" w:author="Faroxiddin Dadaxanov" w:date="2024-05-22T12:23:00Z">
            <w:rPr>
              <w:rFonts w:cs="Times New Roman"/>
              <w:szCs w:val="28"/>
              <w:lang w:val="uz-Cyrl-UZ"/>
            </w:rPr>
          </w:rPrChange>
        </w:rPr>
        <w:t>сут ва сут ма</w:t>
      </w:r>
      <w:r w:rsidR="00D50801" w:rsidRPr="00632AE5">
        <w:rPr>
          <w:rFonts w:asciiTheme="minorHAnsi" w:hAnsiTheme="minorHAnsi" w:cstheme="minorHAnsi"/>
          <w:szCs w:val="28"/>
          <w:lang w:val="uz-Cyrl-UZ"/>
          <w:rPrChange w:id="1176"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177" w:author="Faroxiddin Dadaxanov" w:date="2024-05-22T12:23:00Z">
            <w:rPr>
              <w:rFonts w:cs="Times New Roman"/>
              <w:szCs w:val="28"/>
              <w:lang w:val="uz-Cyrl-UZ"/>
            </w:rPr>
          </w:rPrChange>
        </w:rPr>
        <w:t>сулотлари савдосига таалуқли суб</w:t>
      </w:r>
      <w:ins w:id="1178" w:author="Пользователь" w:date="2023-05-06T11:07:00Z">
        <w:r w:rsidR="00180BFE" w:rsidRPr="00632AE5">
          <w:rPr>
            <w:rFonts w:asciiTheme="minorHAnsi" w:hAnsiTheme="minorHAnsi" w:cstheme="minorHAnsi"/>
            <w:szCs w:val="28"/>
            <w:lang w:val="uz-Cyrl-UZ"/>
            <w:rPrChange w:id="1179" w:author="Faroxiddin Dadaxanov" w:date="2024-05-22T12:23:00Z">
              <w:rPr>
                <w:rFonts w:asciiTheme="minorHAnsi" w:hAnsiTheme="minorHAnsi" w:cstheme="minorHAnsi"/>
                <w:szCs w:val="28"/>
                <w:lang w:val="uz-Cyrl-UZ"/>
              </w:rPr>
            </w:rPrChange>
          </w:rPr>
          <w:t>ъ</w:t>
        </w:r>
      </w:ins>
      <w:r w:rsidRPr="00632AE5">
        <w:rPr>
          <w:rFonts w:asciiTheme="minorHAnsi" w:hAnsiTheme="minorHAnsi" w:cstheme="minorHAnsi"/>
          <w:szCs w:val="28"/>
          <w:lang w:val="uz-Cyrl-UZ"/>
          <w:rPrChange w:id="1180" w:author="Faroxiddin Dadaxanov" w:date="2024-05-22T12:23:00Z">
            <w:rPr>
              <w:rFonts w:cs="Times New Roman"/>
              <w:szCs w:val="28"/>
              <w:lang w:val="uz-Cyrl-UZ"/>
            </w:rPr>
          </w:rPrChange>
        </w:rPr>
        <w:t>ектлар</w:t>
      </w:r>
      <w:del w:id="1181" w:author="Faroxiddin Dadaxanov" w:date="2023-05-08T14:17:00Z">
        <w:r w:rsidRPr="00632AE5" w:rsidDel="0039364D">
          <w:rPr>
            <w:rFonts w:asciiTheme="minorHAnsi" w:hAnsiTheme="minorHAnsi" w:cstheme="minorHAnsi"/>
            <w:szCs w:val="28"/>
            <w:lang w:val="uz-Cyrl-UZ"/>
            <w:rPrChange w:id="1182" w:author="Faroxiddin Dadaxanov" w:date="2024-05-22T12:23:00Z">
              <w:rPr>
                <w:rFonts w:cs="Times New Roman"/>
                <w:szCs w:val="28"/>
                <w:lang w:val="uz-Cyrl-UZ"/>
              </w:rPr>
            </w:rPrChange>
          </w:rPr>
          <w:delText>и</w:delText>
        </w:r>
        <w:r w:rsidRPr="00632AE5" w:rsidDel="0039364D">
          <w:rPr>
            <w:rFonts w:asciiTheme="minorHAnsi" w:hAnsiTheme="minorHAnsi" w:cstheme="minorHAnsi"/>
            <w:strike/>
            <w:szCs w:val="28"/>
            <w:lang w:val="uz-Cyrl-UZ"/>
            <w:rPrChange w:id="1183" w:author="Faroxiddin Dadaxanov" w:date="2024-05-22T12:23:00Z">
              <w:rPr>
                <w:rFonts w:cs="Times New Roman"/>
                <w:szCs w:val="28"/>
                <w:lang w:val="uz-Cyrl-UZ"/>
              </w:rPr>
            </w:rPrChange>
          </w:rPr>
          <w:delText>,</w:delText>
        </w:r>
      </w:del>
      <w:r w:rsidRPr="00632AE5">
        <w:rPr>
          <w:rFonts w:asciiTheme="minorHAnsi" w:hAnsiTheme="minorHAnsi" w:cstheme="minorHAnsi"/>
          <w:szCs w:val="28"/>
          <w:lang w:val="uz-Cyrl-UZ"/>
          <w:rPrChange w:id="1184" w:author="Faroxiddin Dadaxanov" w:date="2024-05-22T12:23:00Z">
            <w:rPr>
              <w:rFonts w:cs="Times New Roman"/>
              <w:szCs w:val="28"/>
              <w:lang w:val="uz-Cyrl-UZ"/>
            </w:rPr>
          </w:rPrChange>
        </w:rPr>
        <w:t xml:space="preserve"> </w:t>
      </w:r>
      <w:ins w:id="1185" w:author="Пользователь" w:date="2023-05-06T11:09:00Z">
        <w:r w:rsidR="002C568D" w:rsidRPr="00632AE5">
          <w:rPr>
            <w:rFonts w:asciiTheme="minorHAnsi" w:hAnsiTheme="minorHAnsi" w:cstheme="minorHAnsi"/>
            <w:szCs w:val="28"/>
            <w:lang w:val="uz-Cyrl-UZ"/>
            <w:rPrChange w:id="1186" w:author="Faroxiddin Dadaxanov" w:date="2024-05-22T12:23:00Z">
              <w:rPr>
                <w:rFonts w:asciiTheme="minorHAnsi" w:hAnsiTheme="minorHAnsi" w:cstheme="minorHAnsi"/>
                <w:szCs w:val="28"/>
                <w:lang w:val="uz-Cyrl-UZ"/>
              </w:rPr>
            </w:rPrChange>
          </w:rPr>
          <w:t xml:space="preserve">Ўзбекистон </w:t>
        </w:r>
      </w:ins>
      <w:ins w:id="1187" w:author="Faroxiddin Dadaxanov" w:date="2023-05-08T14:17:00Z">
        <w:r w:rsidR="0039364D" w:rsidRPr="00632AE5">
          <w:rPr>
            <w:rFonts w:asciiTheme="minorHAnsi" w:hAnsiTheme="minorHAnsi" w:cstheme="minorHAnsi"/>
            <w:szCs w:val="28"/>
            <w:lang w:val="uz-Cyrl-UZ"/>
            <w:rPrChange w:id="1188" w:author="Faroxiddin Dadaxanov" w:date="2024-05-22T12:23:00Z">
              <w:rPr>
                <w:rFonts w:asciiTheme="minorHAnsi" w:hAnsiTheme="minorHAnsi" w:cstheme="minorHAnsi"/>
                <w:szCs w:val="28"/>
                <w:lang w:val="uz-Cyrl-UZ"/>
              </w:rPr>
            </w:rPrChange>
          </w:rPr>
          <w:t>Р</w:t>
        </w:r>
      </w:ins>
      <w:del w:id="1189" w:author="Faroxiddin Dadaxanov" w:date="2023-05-08T14:17:00Z">
        <w:r w:rsidRPr="00632AE5" w:rsidDel="0039364D">
          <w:rPr>
            <w:rFonts w:asciiTheme="minorHAnsi" w:hAnsiTheme="minorHAnsi" w:cstheme="minorHAnsi"/>
            <w:szCs w:val="28"/>
            <w:lang w:val="uz-Cyrl-UZ"/>
            <w:rPrChange w:id="1190" w:author="Faroxiddin Dadaxanov" w:date="2024-05-22T12:23:00Z">
              <w:rPr>
                <w:rFonts w:cs="Times New Roman"/>
                <w:szCs w:val="28"/>
                <w:lang w:val="uz-Cyrl-UZ"/>
              </w:rPr>
            </w:rPrChange>
          </w:rPr>
          <w:delText>р</w:delText>
        </w:r>
      </w:del>
      <w:r w:rsidRPr="00632AE5">
        <w:rPr>
          <w:rFonts w:asciiTheme="minorHAnsi" w:hAnsiTheme="minorHAnsi" w:cstheme="minorHAnsi"/>
          <w:szCs w:val="28"/>
          <w:lang w:val="uz-Cyrl-UZ"/>
          <w:rPrChange w:id="1191" w:author="Faroxiddin Dadaxanov" w:date="2024-05-22T12:23:00Z">
            <w:rPr>
              <w:rFonts w:cs="Times New Roman"/>
              <w:szCs w:val="28"/>
              <w:lang w:val="uz-Cyrl-UZ"/>
            </w:rPr>
          </w:rPrChange>
        </w:rPr>
        <w:t>еспублика</w:t>
      </w:r>
      <w:ins w:id="1192" w:author="Пользователь" w:date="2023-05-06T11:09:00Z">
        <w:r w:rsidR="002C568D" w:rsidRPr="00632AE5">
          <w:rPr>
            <w:rFonts w:asciiTheme="minorHAnsi" w:hAnsiTheme="minorHAnsi" w:cstheme="minorHAnsi"/>
            <w:szCs w:val="28"/>
            <w:lang w:val="uz-Cyrl-UZ"/>
            <w:rPrChange w:id="1193" w:author="Faroxiddin Dadaxanov" w:date="2024-05-22T12:23:00Z">
              <w:rPr>
                <w:rFonts w:asciiTheme="minorHAnsi" w:hAnsiTheme="minorHAnsi" w:cstheme="minorHAnsi"/>
                <w:szCs w:val="28"/>
                <w:lang w:val="uz-Cyrl-UZ"/>
              </w:rPr>
            </w:rPrChange>
          </w:rPr>
          <w:t>си</w:t>
        </w:r>
      </w:ins>
      <w:r w:rsidRPr="00632AE5">
        <w:rPr>
          <w:rFonts w:asciiTheme="minorHAnsi" w:hAnsiTheme="minorHAnsi" w:cstheme="minorHAnsi"/>
          <w:szCs w:val="28"/>
          <w:lang w:val="uz-Cyrl-UZ"/>
          <w:rPrChange w:id="1194" w:author="Faroxiddin Dadaxanov" w:date="2024-05-22T12:23:00Z">
            <w:rPr>
              <w:rFonts w:cs="Times New Roman"/>
              <w:szCs w:val="28"/>
              <w:lang w:val="uz-Cyrl-UZ"/>
            </w:rPr>
          </w:rPrChange>
        </w:rPr>
        <w:t xml:space="preserve"> сут ва сут ма</w:t>
      </w:r>
      <w:r w:rsidR="00D50801" w:rsidRPr="00632AE5">
        <w:rPr>
          <w:rFonts w:asciiTheme="minorHAnsi" w:hAnsiTheme="minorHAnsi" w:cstheme="minorHAnsi"/>
          <w:szCs w:val="28"/>
          <w:lang w:val="uz-Cyrl-UZ"/>
          <w:rPrChange w:id="1195"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196" w:author="Faroxiddin Dadaxanov" w:date="2024-05-22T12:23:00Z">
            <w:rPr>
              <w:rFonts w:cs="Times New Roman"/>
              <w:szCs w:val="28"/>
              <w:lang w:val="uz-Cyrl-UZ"/>
            </w:rPr>
          </w:rPrChange>
        </w:rPr>
        <w:t xml:space="preserve">сулотлари бозорида </w:t>
      </w:r>
      <w:ins w:id="1197" w:author="Пользователь" w:date="2023-05-06T11:09:00Z">
        <w:r w:rsidR="002C568D" w:rsidRPr="00632AE5">
          <w:rPr>
            <w:rFonts w:asciiTheme="minorHAnsi" w:hAnsiTheme="minorHAnsi" w:cstheme="minorHAnsi"/>
            <w:szCs w:val="28"/>
            <w:lang w:val="uz-Cyrl-UZ"/>
            <w:rPrChange w:id="1198" w:author="Faroxiddin Dadaxanov" w:date="2024-05-22T12:23:00Z">
              <w:rPr>
                <w:rFonts w:asciiTheme="minorHAnsi" w:hAnsiTheme="minorHAnsi" w:cstheme="minorHAnsi"/>
                <w:szCs w:val="28"/>
                <w:lang w:val="uz-Cyrl-UZ"/>
              </w:rPr>
            </w:rPrChange>
          </w:rPr>
          <w:t xml:space="preserve">мазкур </w:t>
        </w:r>
      </w:ins>
      <w:r w:rsidR="00D50801" w:rsidRPr="00632AE5">
        <w:rPr>
          <w:rFonts w:asciiTheme="minorHAnsi" w:hAnsiTheme="minorHAnsi" w:cstheme="minorHAnsi"/>
          <w:szCs w:val="28"/>
          <w:lang w:val="uz-Cyrl-UZ"/>
          <w:rPrChange w:id="1199"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200" w:author="Faroxiddin Dadaxanov" w:date="2024-05-22T12:23:00Z">
            <w:rPr>
              <w:rFonts w:cs="Times New Roman"/>
              <w:szCs w:val="28"/>
              <w:lang w:val="uz-Cyrl-UZ"/>
            </w:rPr>
          </w:rPrChange>
        </w:rPr>
        <w:t xml:space="preserve">ехник регламентнинг талабларига, шунингдек уларни талабларига таалуқли </w:t>
      </w:r>
      <w:ins w:id="1201" w:author="Пользователь" w:date="2023-05-06T11:10:00Z">
        <w:r w:rsidR="002C568D" w:rsidRPr="00632AE5">
          <w:rPr>
            <w:rFonts w:asciiTheme="minorHAnsi" w:hAnsiTheme="minorHAnsi" w:cstheme="minorHAnsi"/>
            <w:szCs w:val="28"/>
            <w:lang w:val="uz-Cyrl-UZ"/>
            <w:rPrChange w:id="1202" w:author="Faroxiddin Dadaxanov" w:date="2024-05-22T12:23:00Z">
              <w:rPr>
                <w:rFonts w:asciiTheme="minorHAnsi" w:hAnsiTheme="minorHAnsi" w:cstheme="minorHAnsi"/>
                <w:szCs w:val="28"/>
                <w:lang w:val="uz-Cyrl-UZ"/>
              </w:rPr>
            </w:rPrChange>
          </w:rPr>
          <w:t>р</w:t>
        </w:r>
      </w:ins>
      <w:del w:id="1203" w:author="Faroxiddin Dadaxanov" w:date="2023-05-08T14:17:00Z">
        <w:r w:rsidRPr="00632AE5" w:rsidDel="0039364D">
          <w:rPr>
            <w:rFonts w:asciiTheme="minorHAnsi" w:hAnsiTheme="minorHAnsi" w:cstheme="minorHAnsi"/>
            <w:strike/>
            <w:szCs w:val="28"/>
            <w:lang w:val="uz-Cyrl-UZ"/>
            <w:rPrChange w:id="1204" w:author="Faroxiddin Dadaxanov" w:date="2024-05-22T12:23:00Z">
              <w:rPr>
                <w:rFonts w:cs="Times New Roman"/>
                <w:szCs w:val="28"/>
                <w:lang w:val="uz-Cyrl-UZ"/>
              </w:rPr>
            </w:rPrChange>
          </w:rPr>
          <w:delText>Р</w:delText>
        </w:r>
      </w:del>
      <w:r w:rsidRPr="00632AE5">
        <w:rPr>
          <w:rFonts w:asciiTheme="minorHAnsi" w:hAnsiTheme="minorHAnsi" w:cstheme="minorHAnsi"/>
          <w:szCs w:val="28"/>
          <w:lang w:val="uz-Cyrl-UZ"/>
          <w:rPrChange w:id="1205" w:author="Faroxiddin Dadaxanov" w:date="2024-05-22T12:23:00Z">
            <w:rPr>
              <w:rFonts w:cs="Times New Roman"/>
              <w:szCs w:val="28"/>
              <w:lang w:val="uz-Cyrl-UZ"/>
            </w:rPr>
          </w:rPrChange>
        </w:rPr>
        <w:t xml:space="preserve">еспубликадаги бошқа </w:t>
      </w:r>
      <w:r w:rsidR="00D50801" w:rsidRPr="00632AE5">
        <w:rPr>
          <w:rFonts w:asciiTheme="minorHAnsi" w:hAnsiTheme="minorHAnsi" w:cstheme="minorHAnsi"/>
          <w:szCs w:val="28"/>
          <w:lang w:val="uz-Cyrl-UZ"/>
          <w:rPrChange w:id="1206"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207" w:author="Faroxiddin Dadaxanov" w:date="2024-05-22T12:23:00Z">
            <w:rPr>
              <w:rFonts w:cs="Times New Roman"/>
              <w:szCs w:val="28"/>
              <w:lang w:val="uz-Cyrl-UZ"/>
            </w:rPr>
          </w:rPrChange>
        </w:rPr>
        <w:t>ехник регламентларга мос бўлган сут ва сут ма</w:t>
      </w:r>
      <w:r w:rsidR="00D50801" w:rsidRPr="00632AE5">
        <w:rPr>
          <w:rFonts w:asciiTheme="minorHAnsi" w:hAnsiTheme="minorHAnsi" w:cstheme="minorHAnsi"/>
          <w:szCs w:val="28"/>
          <w:lang w:val="uz-Cyrl-UZ"/>
          <w:rPrChange w:id="1208"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209" w:author="Faroxiddin Dadaxanov" w:date="2024-05-22T12:23:00Z">
            <w:rPr>
              <w:rFonts w:cs="Times New Roman"/>
              <w:szCs w:val="28"/>
              <w:lang w:val="uz-Cyrl-UZ"/>
            </w:rPr>
          </w:rPrChange>
        </w:rPr>
        <w:t>сулотларини, муомалага чиқишини таъминлайдилар.</w:t>
      </w:r>
    </w:p>
    <w:p w14:paraId="0B0946BA" w14:textId="2EF5C647" w:rsidR="005F6605" w:rsidRPr="00632AE5" w:rsidRDefault="00B45746">
      <w:pPr>
        <w:spacing w:before="80" w:after="80"/>
        <w:ind w:firstLine="709"/>
        <w:contextualSpacing/>
        <w:jc w:val="both"/>
        <w:rPr>
          <w:rFonts w:asciiTheme="minorHAnsi" w:hAnsiTheme="minorHAnsi" w:cstheme="minorHAnsi"/>
          <w:szCs w:val="28"/>
          <w:lang w:val="uz-Cyrl-UZ"/>
          <w:rPrChange w:id="1210" w:author="Faroxiddin Dadaxanov" w:date="2024-05-22T12:23:00Z">
            <w:rPr>
              <w:rFonts w:cs="Times New Roman"/>
              <w:szCs w:val="28"/>
              <w:lang w:val="uz-Cyrl-UZ"/>
            </w:rPr>
          </w:rPrChange>
        </w:rPr>
        <w:pPrChange w:id="121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212" w:author="Faroxiddin Dadaxanov" w:date="2024-05-22T12:23:00Z">
            <w:rPr>
              <w:rFonts w:cs="Times New Roman"/>
              <w:szCs w:val="28"/>
              <w:lang w:val="uz-Cyrl-UZ"/>
            </w:rPr>
          </w:rPrChange>
        </w:rPr>
        <w:t>10. Жисмоний шахслар томонидан саноат</w:t>
      </w:r>
      <w:ins w:id="1213" w:author="Пользователь" w:date="2023-05-06T11:11:00Z">
        <w:r w:rsidR="002C568D" w:rsidRPr="00632AE5">
          <w:rPr>
            <w:rFonts w:asciiTheme="minorHAnsi" w:hAnsiTheme="minorHAnsi" w:cstheme="minorHAnsi"/>
            <w:szCs w:val="28"/>
            <w:lang w:val="uz-Cyrl-UZ"/>
            <w:rPrChange w:id="1214" w:author="Faroxiddin Dadaxanov" w:date="2024-05-22T12:23:00Z">
              <w:rPr>
                <w:rFonts w:asciiTheme="minorHAnsi" w:hAnsiTheme="minorHAnsi" w:cstheme="minorHAnsi"/>
                <w:szCs w:val="28"/>
                <w:lang w:val="uz-Cyrl-UZ"/>
              </w:rPr>
            </w:rPrChange>
          </w:rPr>
          <w:t xml:space="preserve"> у</w:t>
        </w:r>
      </w:ins>
      <w:ins w:id="1215" w:author="Пользователь" w:date="2023-05-06T11:12:00Z">
        <w:r w:rsidR="002C568D" w:rsidRPr="00632AE5">
          <w:rPr>
            <w:rFonts w:asciiTheme="minorHAnsi" w:hAnsiTheme="minorHAnsi" w:cstheme="minorHAnsi"/>
            <w:szCs w:val="28"/>
            <w:lang w:val="uz-Cyrl-UZ"/>
            <w:rPrChange w:id="1216" w:author="Faroxiddin Dadaxanov" w:date="2024-05-22T12:23:00Z">
              <w:rPr>
                <w:rFonts w:asciiTheme="minorHAnsi" w:hAnsiTheme="minorHAnsi" w:cstheme="minorHAnsi"/>
                <w:szCs w:val="28"/>
                <w:lang w:val="uz-Cyrl-UZ"/>
              </w:rPr>
            </w:rPrChange>
          </w:rPr>
          <w:t>сулисиз ишлаб чиқарилган ва муомалага чиқариладиган товарлар</w:t>
        </w:r>
      </w:ins>
      <w:ins w:id="1217" w:author="Пользователь" w:date="2023-05-06T11:15:00Z">
        <w:r w:rsidR="002C568D" w:rsidRPr="00632AE5">
          <w:rPr>
            <w:rFonts w:asciiTheme="minorHAnsi" w:hAnsiTheme="minorHAnsi" w:cstheme="minorHAnsi"/>
            <w:szCs w:val="28"/>
            <w:lang w:val="uz-Cyrl-UZ"/>
            <w:rPrChange w:id="1218" w:author="Faroxiddin Dadaxanov" w:date="2024-05-22T12:23:00Z">
              <w:rPr>
                <w:rFonts w:asciiTheme="minorHAnsi" w:hAnsiTheme="minorHAnsi" w:cstheme="minorHAnsi"/>
                <w:szCs w:val="28"/>
                <w:lang w:val="uz-Cyrl-UZ"/>
              </w:rPr>
            </w:rPrChange>
          </w:rPr>
          <w:t>ини</w:t>
        </w:r>
      </w:ins>
      <w:ins w:id="1219" w:author="Пользователь" w:date="2023-05-06T11:12:00Z">
        <w:r w:rsidR="002C568D" w:rsidRPr="00632AE5">
          <w:rPr>
            <w:rFonts w:asciiTheme="minorHAnsi" w:hAnsiTheme="minorHAnsi" w:cstheme="minorHAnsi"/>
            <w:szCs w:val="28"/>
            <w:lang w:val="uz-Cyrl-UZ"/>
            <w:rPrChange w:id="1220" w:author="Faroxiddin Dadaxanov" w:date="2024-05-22T12:23:00Z">
              <w:rPr>
                <w:rFonts w:asciiTheme="minorHAnsi" w:hAnsiTheme="minorHAnsi" w:cstheme="minorHAnsi"/>
                <w:szCs w:val="28"/>
                <w:lang w:val="uz-Cyrl-UZ"/>
              </w:rPr>
            </w:rPrChange>
          </w:rPr>
          <w:t xml:space="preserve"> </w:t>
        </w:r>
      </w:ins>
      <w:del w:id="1221" w:author="Faroxiddin Dadaxanov" w:date="2023-05-08T14:17:00Z">
        <w:r w:rsidRPr="00632AE5" w:rsidDel="0039364D">
          <w:rPr>
            <w:rFonts w:asciiTheme="minorHAnsi" w:hAnsiTheme="minorHAnsi" w:cstheme="minorHAnsi"/>
            <w:strike/>
            <w:szCs w:val="28"/>
            <w:lang w:val="uz-Cyrl-UZ"/>
            <w:rPrChange w:id="1222" w:author="Faroxiddin Dadaxanov" w:date="2024-05-22T12:23:00Z">
              <w:rPr>
                <w:rFonts w:cs="Times New Roman"/>
                <w:szCs w:val="28"/>
                <w:lang w:val="uz-Cyrl-UZ"/>
              </w:rPr>
            </w:rPrChange>
          </w:rPr>
          <w:delText>сиз</w:delText>
        </w:r>
        <w:r w:rsidRPr="00632AE5" w:rsidDel="0039364D">
          <w:rPr>
            <w:rFonts w:asciiTheme="minorHAnsi" w:hAnsiTheme="minorHAnsi" w:cstheme="minorHAnsi"/>
            <w:szCs w:val="28"/>
            <w:lang w:val="uz-Cyrl-UZ"/>
            <w:rPrChange w:id="1223" w:author="Faroxiddin Dadaxanov" w:date="2024-05-22T12:23:00Z">
              <w:rPr>
                <w:rFonts w:cs="Times New Roman"/>
                <w:szCs w:val="28"/>
                <w:lang w:val="uz-Cyrl-UZ"/>
              </w:rPr>
            </w:rPrChange>
          </w:rPr>
          <w:delText xml:space="preserve"> </w:delText>
        </w:r>
      </w:del>
      <w:r w:rsidRPr="00632AE5">
        <w:rPr>
          <w:rFonts w:asciiTheme="minorHAnsi" w:hAnsiTheme="minorHAnsi" w:cstheme="minorHAnsi"/>
          <w:szCs w:val="28"/>
          <w:lang w:val="uz-Cyrl-UZ"/>
          <w:rPrChange w:id="1224" w:author="Faroxiddin Dadaxanov" w:date="2024-05-22T12:23:00Z">
            <w:rPr>
              <w:rFonts w:cs="Times New Roman"/>
              <w:szCs w:val="28"/>
              <w:lang w:val="uz-Cyrl-UZ"/>
            </w:rPr>
          </w:rPrChange>
        </w:rPr>
        <w:t xml:space="preserve">бозорларда, шу жумладан қишлоқ хўжалиги бозорларида </w:t>
      </w:r>
      <w:ins w:id="1225" w:author="Пользователь" w:date="2023-05-06T11:16:00Z">
        <w:r w:rsidR="002C568D" w:rsidRPr="00632AE5">
          <w:rPr>
            <w:rFonts w:asciiTheme="minorHAnsi" w:hAnsiTheme="minorHAnsi" w:cstheme="minorHAnsi"/>
            <w:szCs w:val="28"/>
            <w:lang w:val="uz-Cyrl-UZ"/>
            <w:rPrChange w:id="1226" w:author="Faroxiddin Dadaxanov" w:date="2024-05-22T12:23:00Z">
              <w:rPr>
                <w:rFonts w:asciiTheme="minorHAnsi" w:hAnsiTheme="minorHAnsi" w:cstheme="minorHAnsi"/>
                <w:szCs w:val="28"/>
                <w:lang w:val="uz-Cyrl-UZ"/>
              </w:rPr>
            </w:rPrChange>
          </w:rPr>
          <w:t xml:space="preserve">истеъмолчиларга </w:t>
        </w:r>
      </w:ins>
      <w:r w:rsidRPr="00632AE5">
        <w:rPr>
          <w:rFonts w:asciiTheme="minorHAnsi" w:hAnsiTheme="minorHAnsi" w:cstheme="minorHAnsi"/>
          <w:szCs w:val="28"/>
          <w:lang w:val="uz-Cyrl-UZ"/>
          <w:rPrChange w:id="1227" w:author="Faroxiddin Dadaxanov" w:date="2024-05-22T12:23:00Z">
            <w:rPr>
              <w:rFonts w:cs="Times New Roman"/>
              <w:szCs w:val="28"/>
              <w:lang w:val="uz-Cyrl-UZ"/>
            </w:rPr>
          </w:rPrChange>
        </w:rPr>
        <w:t xml:space="preserve">сотишда, ҳар қандай қулай усулда </w:t>
      </w:r>
      <w:del w:id="1228" w:author="Пользователь" w:date="2023-05-06T11:15:00Z">
        <w:r w:rsidRPr="00632AE5" w:rsidDel="002C568D">
          <w:rPr>
            <w:rFonts w:asciiTheme="minorHAnsi" w:hAnsiTheme="minorHAnsi" w:cstheme="minorHAnsi"/>
            <w:szCs w:val="28"/>
            <w:lang w:val="uz-Cyrl-UZ"/>
            <w:rPrChange w:id="1229" w:author="Faroxiddin Dadaxanov" w:date="2024-05-22T12:23:00Z">
              <w:rPr>
                <w:rFonts w:cs="Times New Roman"/>
                <w:szCs w:val="28"/>
                <w:lang w:val="uz-Cyrl-UZ"/>
              </w:rPr>
            </w:rPrChange>
          </w:rPr>
          <w:delText xml:space="preserve">истеъмолчиларга </w:delText>
        </w:r>
      </w:del>
      <w:r w:rsidRPr="00632AE5">
        <w:rPr>
          <w:rFonts w:asciiTheme="minorHAnsi" w:hAnsiTheme="minorHAnsi" w:cstheme="minorHAnsi"/>
          <w:szCs w:val="28"/>
          <w:lang w:val="uz-Cyrl-UZ"/>
          <w:rPrChange w:id="1230" w:author="Faroxiddin Dadaxanov" w:date="2024-05-22T12:23:00Z">
            <w:rPr>
              <w:rFonts w:cs="Times New Roman"/>
              <w:szCs w:val="28"/>
              <w:lang w:val="uz-Cyrl-UZ"/>
            </w:rPr>
          </w:rPrChange>
        </w:rPr>
        <w:t xml:space="preserve">уларнинг ветеринария-санитарияга нисбатан хавфсизлиги, </w:t>
      </w:r>
      <w:del w:id="1231" w:author="Faroxiddin Dadaxanov" w:date="2023-05-08T14:17:00Z">
        <w:r w:rsidRPr="00632AE5" w:rsidDel="0039364D">
          <w:rPr>
            <w:rFonts w:asciiTheme="minorHAnsi" w:hAnsiTheme="minorHAnsi" w:cstheme="minorHAnsi"/>
            <w:strike/>
            <w:szCs w:val="28"/>
            <w:lang w:val="uz-Cyrl-UZ"/>
            <w:rPrChange w:id="1232" w:author="Faroxiddin Dadaxanov" w:date="2024-05-22T12:23:00Z">
              <w:rPr>
                <w:rFonts w:cs="Times New Roman"/>
                <w:szCs w:val="28"/>
                <w:lang w:val="uz-Cyrl-UZ"/>
              </w:rPr>
            </w:rPrChange>
          </w:rPr>
          <w:delText>уларнинг</w:delText>
        </w:r>
        <w:r w:rsidRPr="00632AE5" w:rsidDel="0039364D">
          <w:rPr>
            <w:rFonts w:asciiTheme="minorHAnsi" w:hAnsiTheme="minorHAnsi" w:cstheme="minorHAnsi"/>
            <w:szCs w:val="28"/>
            <w:lang w:val="uz-Cyrl-UZ"/>
            <w:rPrChange w:id="1233" w:author="Faroxiddin Dadaxanov" w:date="2024-05-22T12:23:00Z">
              <w:rPr>
                <w:rFonts w:cs="Times New Roman"/>
                <w:szCs w:val="28"/>
                <w:lang w:val="uz-Cyrl-UZ"/>
              </w:rPr>
            </w:rPrChange>
          </w:rPr>
          <w:delText xml:space="preserve"> </w:delText>
        </w:r>
      </w:del>
      <w:r w:rsidRPr="00632AE5">
        <w:rPr>
          <w:rFonts w:asciiTheme="minorHAnsi" w:hAnsiTheme="minorHAnsi" w:cstheme="minorHAnsi"/>
          <w:szCs w:val="28"/>
          <w:lang w:val="uz-Cyrl-UZ"/>
          <w:rPrChange w:id="1234" w:author="Faroxiddin Dadaxanov" w:date="2024-05-22T12:23:00Z">
            <w:rPr>
              <w:rFonts w:cs="Times New Roman"/>
              <w:szCs w:val="28"/>
              <w:lang w:val="uz-Cyrl-UZ"/>
            </w:rPr>
          </w:rPrChange>
        </w:rPr>
        <w:t>ном</w:t>
      </w:r>
      <w:del w:id="1235" w:author="Faroxiddin Dadaxanov" w:date="2023-05-08T14:17:00Z">
        <w:r w:rsidRPr="00632AE5" w:rsidDel="0039364D">
          <w:rPr>
            <w:rFonts w:asciiTheme="minorHAnsi" w:hAnsiTheme="minorHAnsi" w:cstheme="minorHAnsi"/>
            <w:strike/>
            <w:szCs w:val="28"/>
            <w:lang w:val="uz-Cyrl-UZ"/>
            <w:rPrChange w:id="1236" w:author="Faroxiddin Dadaxanov" w:date="2024-05-22T12:23:00Z">
              <w:rPr>
                <w:rFonts w:cs="Times New Roman"/>
                <w:szCs w:val="28"/>
                <w:lang w:val="uz-Cyrl-UZ"/>
              </w:rPr>
            </w:rPrChange>
          </w:rPr>
          <w:delText>лар</w:delText>
        </w:r>
      </w:del>
      <w:r w:rsidRPr="00632AE5">
        <w:rPr>
          <w:rFonts w:asciiTheme="minorHAnsi" w:hAnsiTheme="minorHAnsi" w:cstheme="minorHAnsi"/>
          <w:szCs w:val="28"/>
          <w:lang w:val="uz-Cyrl-UZ"/>
          <w:rPrChange w:id="1237" w:author="Faroxiddin Dadaxanov" w:date="2024-05-22T12:23:00Z">
            <w:rPr>
              <w:rFonts w:cs="Times New Roman"/>
              <w:szCs w:val="28"/>
              <w:lang w:val="uz-Cyrl-UZ"/>
            </w:rPr>
          </w:rPrChange>
        </w:rPr>
        <w:t>и, ишлаб чиқарилган жойи (манзили), ишлаб чиқариш санаси тўғрисида маълумот бериш керак.</w:t>
      </w:r>
    </w:p>
    <w:p w14:paraId="3C3B8C85" w14:textId="28D7FBC0" w:rsidR="005F6605" w:rsidRPr="00632AE5" w:rsidRDefault="00B45746" w:rsidP="0039364D">
      <w:pPr>
        <w:spacing w:before="80" w:after="0"/>
        <w:ind w:firstLine="709"/>
        <w:contextualSpacing/>
        <w:jc w:val="both"/>
        <w:rPr>
          <w:rFonts w:asciiTheme="minorHAnsi" w:hAnsiTheme="minorHAnsi" w:cstheme="minorHAnsi"/>
          <w:szCs w:val="28"/>
          <w:lang w:val="uz-Cyrl-UZ"/>
          <w:rPrChange w:id="1238" w:author="Faroxiddin Dadaxanov" w:date="2024-05-22T12:23:00Z">
            <w:rPr>
              <w:rFonts w:cs="Times New Roman"/>
              <w:szCs w:val="28"/>
              <w:lang w:val="uz-Cyrl-UZ"/>
            </w:rPr>
          </w:rPrChange>
        </w:rPr>
      </w:pPr>
      <w:r w:rsidRPr="00632AE5">
        <w:rPr>
          <w:rFonts w:asciiTheme="minorHAnsi" w:hAnsiTheme="minorHAnsi" w:cstheme="minorHAnsi"/>
          <w:szCs w:val="28"/>
          <w:lang w:val="uz-Cyrl-UZ"/>
          <w:rPrChange w:id="1239" w:author="Faroxiddin Dadaxanov" w:date="2024-05-22T12:23:00Z">
            <w:rPr>
              <w:rFonts w:cs="Times New Roman"/>
              <w:szCs w:val="28"/>
              <w:lang w:val="uz-Cyrl-UZ"/>
            </w:rPr>
          </w:rPrChange>
        </w:rPr>
        <w:t>Хом сутни қишлоқ хўжалиги бозорларида ихтисослаштирилган транспорт воситаларининг сиғимларида</w:t>
      </w:r>
      <w:del w:id="1240" w:author="Faroxiddin Dadaxanov" w:date="2023-05-08T14:17:00Z">
        <w:r w:rsidRPr="00632AE5" w:rsidDel="0039364D">
          <w:rPr>
            <w:rFonts w:asciiTheme="minorHAnsi" w:hAnsiTheme="minorHAnsi" w:cstheme="minorHAnsi"/>
            <w:strike/>
            <w:szCs w:val="28"/>
            <w:lang w:val="uz-Cyrl-UZ"/>
            <w:rPrChange w:id="1241" w:author="Faroxiddin Dadaxanov" w:date="2024-05-22T12:23:00Z">
              <w:rPr>
                <w:rFonts w:cs="Times New Roman"/>
                <w:szCs w:val="28"/>
                <w:lang w:val="uz-Cyrl-UZ"/>
              </w:rPr>
            </w:rPrChange>
          </w:rPr>
          <w:delText>н</w:delText>
        </w:r>
      </w:del>
      <w:r w:rsidRPr="00632AE5">
        <w:rPr>
          <w:rFonts w:asciiTheme="minorHAnsi" w:hAnsiTheme="minorHAnsi" w:cstheme="minorHAnsi"/>
          <w:szCs w:val="28"/>
          <w:lang w:val="uz-Cyrl-UZ"/>
          <w:rPrChange w:id="1242" w:author="Faroxiddin Dadaxanov" w:date="2024-05-22T12:23:00Z">
            <w:rPr>
              <w:rFonts w:cs="Times New Roman"/>
              <w:szCs w:val="28"/>
              <w:lang w:val="uz-Cyrl-UZ"/>
            </w:rPr>
          </w:rPrChange>
        </w:rPr>
        <w:t xml:space="preserve"> ёки озиқ-овқат маҳсулотларига тегиб туриш учун мўлжалланган материаллардан тайёрланган бошқа истеъмол идишларда</w:t>
      </w:r>
      <w:ins w:id="1243" w:author="Пользователь" w:date="2023-05-06T12:13:00Z">
        <w:r w:rsidR="00BD005E" w:rsidRPr="00632AE5">
          <w:rPr>
            <w:rFonts w:asciiTheme="minorHAnsi" w:hAnsiTheme="minorHAnsi" w:cstheme="minorHAnsi"/>
            <w:szCs w:val="28"/>
            <w:lang w:val="uz-Cyrl-UZ"/>
            <w:rPrChange w:id="1244" w:author="Faroxiddin Dadaxanov" w:date="2024-05-22T12:23:00Z">
              <w:rPr>
                <w:rFonts w:asciiTheme="minorHAnsi" w:hAnsiTheme="minorHAnsi" w:cstheme="minorHAnsi"/>
                <w:szCs w:val="28"/>
                <w:lang w:val="uz-Cyrl-UZ"/>
              </w:rPr>
            </w:rPrChange>
          </w:rPr>
          <w:t xml:space="preserve"> реализация қилган</w:t>
        </w:r>
      </w:ins>
      <w:del w:id="1245" w:author="Faroxiddin Dadaxanov" w:date="2023-05-08T14:17:00Z">
        <w:r w:rsidRPr="00632AE5" w:rsidDel="0039364D">
          <w:rPr>
            <w:rFonts w:asciiTheme="minorHAnsi" w:hAnsiTheme="minorHAnsi" w:cstheme="minorHAnsi"/>
            <w:strike/>
            <w:szCs w:val="28"/>
            <w:lang w:val="uz-Cyrl-UZ"/>
            <w:rPrChange w:id="1246" w:author="Faroxiddin Dadaxanov" w:date="2024-05-22T12:23:00Z">
              <w:rPr>
                <w:rFonts w:cs="Times New Roman"/>
                <w:szCs w:val="28"/>
                <w:lang w:val="uz-Cyrl-UZ"/>
              </w:rPr>
            </w:rPrChange>
          </w:rPr>
          <w:delText xml:space="preserve"> сотишда</w:delText>
        </w:r>
      </w:del>
      <w:r w:rsidRPr="00632AE5">
        <w:rPr>
          <w:rFonts w:asciiTheme="minorHAnsi" w:hAnsiTheme="minorHAnsi" w:cstheme="minorHAnsi"/>
          <w:szCs w:val="28"/>
          <w:lang w:val="uz-Cyrl-UZ"/>
          <w:rPrChange w:id="1247" w:author="Faroxiddin Dadaxanov" w:date="2024-05-22T12:23:00Z">
            <w:rPr>
              <w:rFonts w:cs="Times New Roman"/>
              <w:szCs w:val="28"/>
              <w:lang w:val="uz-Cyrl-UZ"/>
            </w:rPr>
          </w:rPrChange>
        </w:rPr>
        <w:t xml:space="preserve"> шахслар, якка тартибдаги тадбиркор сифатида рўйхатдан ўтган жисмоний шахслар</w:t>
      </w:r>
      <w:del w:id="1248" w:author="Faroxiddin Dadaxanov" w:date="2023-05-08T14:18:00Z">
        <w:r w:rsidRPr="00632AE5" w:rsidDel="0039364D">
          <w:rPr>
            <w:rFonts w:cs="Times New Roman"/>
            <w:szCs w:val="28"/>
            <w:lang w:val="uz-Cyrl-UZ"/>
            <w:rPrChange w:id="1249" w:author="Faroxiddin Dadaxanov" w:date="2024-05-22T12:23:00Z">
              <w:rPr>
                <w:rFonts w:cs="Times New Roman"/>
                <w:szCs w:val="28"/>
                <w:lang w:val="uz-Cyrl-UZ"/>
              </w:rPr>
            </w:rPrChange>
          </w:rPr>
          <w:delText xml:space="preserve">, ва жисмоний шахслар) </w:delText>
        </w:r>
      </w:del>
      <w:ins w:id="1250" w:author="Faroxiddin Dadaxanov" w:date="2023-05-08T14:18:00Z">
        <w:r w:rsidR="0039364D" w:rsidRPr="00632AE5">
          <w:rPr>
            <w:rFonts w:cs="Times New Roman"/>
            <w:szCs w:val="28"/>
            <w:lang w:val="uz-Cyrl-UZ"/>
            <w:rPrChange w:id="1251" w:author="Faroxiddin Dadaxanov" w:date="2024-05-22T12:23:00Z">
              <w:rPr>
                <w:rFonts w:cs="Times New Roman"/>
                <w:szCs w:val="28"/>
                <w:lang w:val="uz-Cyrl-UZ"/>
              </w:rPr>
            </w:rPrChange>
          </w:rPr>
          <w:t xml:space="preserve"> </w:t>
        </w:r>
      </w:ins>
      <w:r w:rsidRPr="00632AE5">
        <w:rPr>
          <w:rFonts w:asciiTheme="minorHAnsi" w:hAnsiTheme="minorHAnsi" w:cstheme="minorHAnsi"/>
          <w:szCs w:val="28"/>
          <w:lang w:val="uz-Cyrl-UZ"/>
          <w:rPrChange w:id="1252" w:author="Faroxiddin Dadaxanov" w:date="2024-05-22T12:23:00Z">
            <w:rPr>
              <w:rFonts w:cs="Times New Roman"/>
              <w:szCs w:val="28"/>
              <w:lang w:val="uz-Cyrl-UZ"/>
            </w:rPr>
          </w:rPrChange>
        </w:rPr>
        <w:t>истеъмолчиларга вет</w:t>
      </w:r>
      <w:ins w:id="1253" w:author="Пользователь" w:date="2023-05-06T12:12:00Z">
        <w:r w:rsidR="00BD005E" w:rsidRPr="00632AE5">
          <w:rPr>
            <w:rFonts w:asciiTheme="minorHAnsi" w:hAnsiTheme="minorHAnsi" w:cstheme="minorHAnsi"/>
            <w:szCs w:val="28"/>
            <w:lang w:val="uz-Cyrl-UZ"/>
            <w:rPrChange w:id="1254" w:author="Faroxiddin Dadaxanov" w:date="2024-05-22T12:23:00Z">
              <w:rPr>
                <w:rFonts w:asciiTheme="minorHAnsi" w:hAnsiTheme="minorHAnsi" w:cstheme="minorHAnsi"/>
                <w:szCs w:val="28"/>
                <w:lang w:val="uz-Cyrl-UZ"/>
              </w:rPr>
            </w:rPrChange>
          </w:rPr>
          <w:t>е</w:t>
        </w:r>
      </w:ins>
      <w:r w:rsidRPr="00632AE5">
        <w:rPr>
          <w:rFonts w:asciiTheme="minorHAnsi" w:hAnsiTheme="minorHAnsi" w:cstheme="minorHAnsi"/>
          <w:szCs w:val="28"/>
          <w:lang w:val="uz-Cyrl-UZ"/>
          <w:rPrChange w:id="1255" w:author="Faroxiddin Dadaxanov" w:date="2024-05-22T12:23:00Z">
            <w:rPr>
              <w:rFonts w:cs="Times New Roman"/>
              <w:szCs w:val="28"/>
              <w:lang w:val="uz-Cyrl-UZ"/>
            </w:rPr>
          </w:rPrChange>
        </w:rPr>
        <w:t xml:space="preserve">ринария-санитария экспертиза ўтказилганлиги тўғрисида Ўзбекистон Республикаси қонунчилигига мувофиқ тегишли </w:t>
      </w:r>
      <w:r w:rsidR="00D50801" w:rsidRPr="00632AE5">
        <w:rPr>
          <w:rFonts w:asciiTheme="minorHAnsi" w:hAnsiTheme="minorHAnsi" w:cstheme="minorHAnsi"/>
          <w:szCs w:val="28"/>
          <w:lang w:val="uz-Cyrl-UZ"/>
          <w:rPrChange w:id="1256"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257" w:author="Faroxiddin Dadaxanov" w:date="2024-05-22T12:23:00Z">
            <w:rPr>
              <w:rFonts w:cs="Times New Roman"/>
              <w:szCs w:val="28"/>
              <w:lang w:val="uz-Cyrl-UZ"/>
            </w:rPr>
          </w:rPrChange>
        </w:rPr>
        <w:t xml:space="preserve">ужжатлар тақдим этишлари, шунингдек </w:t>
      </w:r>
      <w:del w:id="1258" w:author="Faroxiddin Dadaxanov" w:date="2023-05-08T14:18:00Z">
        <w:r w:rsidRPr="00632AE5" w:rsidDel="0039364D">
          <w:rPr>
            <w:rFonts w:asciiTheme="minorHAnsi" w:hAnsiTheme="minorHAnsi" w:cstheme="minorHAnsi"/>
            <w:strike/>
            <w:szCs w:val="28"/>
            <w:lang w:val="uz-Cyrl-UZ"/>
            <w:rPrChange w:id="1259" w:author="Faroxiddin Dadaxanov" w:date="2024-05-22T12:23:00Z">
              <w:rPr>
                <w:rFonts w:cs="Times New Roman"/>
                <w:szCs w:val="28"/>
                <w:lang w:val="uz-Cyrl-UZ"/>
              </w:rPr>
            </w:rPrChange>
          </w:rPr>
          <w:lastRenderedPageBreak/>
          <w:delText>истеъмолчи</w:delText>
        </w:r>
      </w:del>
      <w:ins w:id="1260" w:author="Пользователь" w:date="2023-05-06T12:17:00Z">
        <w:r w:rsidR="00BD005E" w:rsidRPr="00632AE5">
          <w:rPr>
            <w:rFonts w:asciiTheme="minorHAnsi" w:hAnsiTheme="minorHAnsi" w:cstheme="minorHAnsi"/>
            <w:szCs w:val="28"/>
            <w:lang w:val="uz-Cyrl-UZ"/>
            <w:rPrChange w:id="1261" w:author="Faroxiddin Dadaxanov" w:date="2024-05-22T12:23:00Z">
              <w:rPr>
                <w:rFonts w:asciiTheme="minorHAnsi" w:hAnsiTheme="minorHAnsi" w:cstheme="minorHAnsi"/>
                <w:szCs w:val="28"/>
                <w:lang w:val="uz-Cyrl-UZ"/>
              </w:rPr>
            </w:rPrChange>
          </w:rPr>
          <w:t>у</w:t>
        </w:r>
      </w:ins>
      <w:r w:rsidRPr="00632AE5">
        <w:rPr>
          <w:rFonts w:asciiTheme="minorHAnsi" w:hAnsiTheme="minorHAnsi" w:cstheme="minorHAnsi"/>
          <w:szCs w:val="28"/>
          <w:lang w:val="uz-Cyrl-UZ"/>
          <w:rPrChange w:id="1262" w:author="Faroxiddin Dadaxanov" w:date="2024-05-22T12:23:00Z">
            <w:rPr>
              <w:rFonts w:cs="Times New Roman"/>
              <w:szCs w:val="28"/>
              <w:lang w:val="uz-Cyrl-UZ"/>
            </w:rPr>
          </w:rPrChange>
        </w:rPr>
        <w:t>ларга хом сутни қайнатиш зарурлиги тўғрисида</w:t>
      </w:r>
      <w:ins w:id="1263" w:author="Пользователь" w:date="2023-05-06T12:17:00Z">
        <w:r w:rsidR="00BD005E" w:rsidRPr="00632AE5">
          <w:rPr>
            <w:rFonts w:asciiTheme="minorHAnsi" w:hAnsiTheme="minorHAnsi" w:cstheme="minorHAnsi"/>
            <w:szCs w:val="28"/>
            <w:lang w:val="uz-Cyrl-UZ"/>
            <w:rPrChange w:id="1264" w:author="Faroxiddin Dadaxanov" w:date="2024-05-22T12:23:00Z">
              <w:rPr>
                <w:rFonts w:asciiTheme="minorHAnsi" w:hAnsiTheme="minorHAnsi" w:cstheme="minorHAnsi"/>
                <w:szCs w:val="28"/>
                <w:lang w:val="uz-Cyrl-UZ"/>
              </w:rPr>
            </w:rPrChange>
          </w:rPr>
          <w:t>ги</w:t>
        </w:r>
      </w:ins>
      <w:r w:rsidRPr="00632AE5">
        <w:rPr>
          <w:rFonts w:asciiTheme="minorHAnsi" w:hAnsiTheme="minorHAnsi" w:cstheme="minorHAnsi"/>
          <w:szCs w:val="28"/>
          <w:lang w:val="uz-Cyrl-UZ"/>
          <w:rPrChange w:id="1265" w:author="Faroxiddin Dadaxanov" w:date="2024-05-22T12:23:00Z">
            <w:rPr>
              <w:rFonts w:cs="Times New Roman"/>
              <w:szCs w:val="28"/>
              <w:lang w:val="uz-Cyrl-UZ"/>
            </w:rPr>
          </w:rPrChange>
        </w:rPr>
        <w:t xml:space="preserve"> ахборотни етказишлари шарт.</w:t>
      </w:r>
    </w:p>
    <w:p w14:paraId="3062AAD0" w14:textId="66659BBB" w:rsidR="005F6605" w:rsidRPr="00632AE5" w:rsidRDefault="00B45746">
      <w:pPr>
        <w:spacing w:before="80" w:after="80"/>
        <w:ind w:firstLine="709"/>
        <w:contextualSpacing/>
        <w:jc w:val="both"/>
        <w:rPr>
          <w:rFonts w:asciiTheme="minorHAnsi" w:hAnsiTheme="minorHAnsi" w:cstheme="minorHAnsi"/>
          <w:szCs w:val="28"/>
          <w:lang w:val="uz-Cyrl-UZ"/>
          <w:rPrChange w:id="1266" w:author="Faroxiddin Dadaxanov" w:date="2024-05-22T12:23:00Z">
            <w:rPr>
              <w:rFonts w:cs="Times New Roman"/>
              <w:szCs w:val="28"/>
              <w:lang w:val="uz-Cyrl-UZ"/>
            </w:rPr>
          </w:rPrChange>
        </w:rPr>
        <w:pPrChange w:id="126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268" w:author="Faroxiddin Dadaxanov" w:date="2024-05-22T12:23:00Z">
            <w:rPr>
              <w:rFonts w:cs="Times New Roman"/>
              <w:szCs w:val="28"/>
              <w:lang w:val="uz-Cyrl-UZ"/>
            </w:rPr>
          </w:rPrChange>
        </w:rPr>
        <w:t xml:space="preserve">11. Қабул қилиш пунктлари ёки сутни қайта ишлаш корхоналарига хом сут, ёғсизлантирилган хом сут, хом қаймоқни етказиб беришда сотувчилар (юридик шахслар, якка тартибдаги тадбиркорлар ва жисмоний шахслар сифатида рўйхатдан ўтган </w:t>
      </w:r>
      <w:del w:id="1269" w:author="Faroxiddin Dadaxanov" w:date="2023-05-08T14:18:00Z">
        <w:r w:rsidRPr="00632AE5" w:rsidDel="0039364D">
          <w:rPr>
            <w:rFonts w:asciiTheme="minorHAnsi" w:hAnsiTheme="minorHAnsi" w:cstheme="minorHAnsi"/>
            <w:strike/>
            <w:szCs w:val="28"/>
            <w:lang w:val="uz-Cyrl-UZ"/>
            <w:rPrChange w:id="1270" w:author="Faroxiddin Dadaxanov" w:date="2024-05-22T12:23:00Z">
              <w:rPr>
                <w:rFonts w:cs="Times New Roman"/>
                <w:szCs w:val="28"/>
                <w:lang w:val="uz-Cyrl-UZ"/>
              </w:rPr>
            </w:rPrChange>
          </w:rPr>
          <w:delText>жисмоний</w:delText>
        </w:r>
        <w:r w:rsidRPr="00632AE5" w:rsidDel="0039364D">
          <w:rPr>
            <w:rFonts w:asciiTheme="minorHAnsi" w:hAnsiTheme="minorHAnsi" w:cstheme="minorHAnsi"/>
            <w:szCs w:val="28"/>
            <w:lang w:val="uz-Cyrl-UZ"/>
            <w:rPrChange w:id="1271" w:author="Faroxiddin Dadaxanov" w:date="2024-05-22T12:23:00Z">
              <w:rPr>
                <w:rFonts w:cs="Times New Roman"/>
                <w:szCs w:val="28"/>
                <w:lang w:val="uz-Cyrl-UZ"/>
              </w:rPr>
            </w:rPrChange>
          </w:rPr>
          <w:delText xml:space="preserve"> </w:delText>
        </w:r>
      </w:del>
      <w:r w:rsidRPr="00632AE5">
        <w:rPr>
          <w:rFonts w:asciiTheme="minorHAnsi" w:hAnsiTheme="minorHAnsi" w:cstheme="minorHAnsi"/>
          <w:szCs w:val="28"/>
          <w:lang w:val="uz-Cyrl-UZ"/>
          <w:rPrChange w:id="1272" w:author="Faroxiddin Dadaxanov" w:date="2024-05-22T12:23:00Z">
            <w:rPr>
              <w:rFonts w:cs="Times New Roman"/>
              <w:szCs w:val="28"/>
              <w:lang w:val="uz-Cyrl-UZ"/>
            </w:rPr>
          </w:rPrChange>
        </w:rPr>
        <w:t xml:space="preserve">шахслар) хом сут, хом ёғсиз сут, хом қаймоқларни реализация қилиш мобайнида хавфсизлигини тасдиқловчи </w:t>
      </w:r>
      <w:r w:rsidRPr="00632AE5">
        <w:rPr>
          <w:rFonts w:asciiTheme="minorHAnsi" w:hAnsiTheme="minorHAnsi" w:cstheme="minorHAnsi"/>
          <w:bCs/>
          <w:iCs/>
          <w:szCs w:val="28"/>
          <w:lang w:val="bg-BG"/>
          <w:rPrChange w:id="1273" w:author="Faroxiddin Dadaxanov" w:date="2024-05-22T12:23:00Z">
            <w:rPr>
              <w:rFonts w:cs="Times New Roman"/>
              <w:bCs/>
              <w:iCs/>
              <w:szCs w:val="28"/>
              <w:lang w:val="bg-BG"/>
            </w:rPr>
          </w:rPrChange>
        </w:rPr>
        <w:t xml:space="preserve">Ўзбекистон Республикаси </w:t>
      </w:r>
      <w:ins w:id="1274" w:author="Пользователь" w:date="2023-05-06T12:20:00Z">
        <w:r w:rsidR="00BD005E" w:rsidRPr="00632AE5">
          <w:rPr>
            <w:rFonts w:asciiTheme="minorHAnsi" w:hAnsiTheme="minorHAnsi" w:cstheme="minorHAnsi"/>
            <w:bCs/>
            <w:iCs/>
            <w:szCs w:val="28"/>
            <w:lang w:val="bg-BG"/>
            <w:rPrChange w:id="1275" w:author="Faroxiddin Dadaxanov" w:date="2024-05-22T12:23:00Z">
              <w:rPr>
                <w:rFonts w:asciiTheme="minorHAnsi" w:hAnsiTheme="minorHAnsi" w:cstheme="minorHAnsi"/>
                <w:bCs/>
                <w:iCs/>
                <w:szCs w:val="28"/>
                <w:lang w:val="bg-BG"/>
              </w:rPr>
            </w:rPrChange>
          </w:rPr>
          <w:t xml:space="preserve">Қишлоқ хўжалиги вазирлиги ҳузуридаги </w:t>
        </w:r>
      </w:ins>
      <w:r w:rsidRPr="00632AE5">
        <w:rPr>
          <w:rFonts w:asciiTheme="minorHAnsi" w:hAnsiTheme="minorHAnsi" w:cstheme="minorHAnsi"/>
          <w:bCs/>
          <w:iCs/>
          <w:szCs w:val="28"/>
          <w:lang w:val="bg-BG"/>
          <w:rPrChange w:id="1276" w:author="Faroxiddin Dadaxanov" w:date="2024-05-22T12:23:00Z">
            <w:rPr>
              <w:rFonts w:cs="Times New Roman"/>
              <w:bCs/>
              <w:iCs/>
              <w:szCs w:val="28"/>
              <w:lang w:val="bg-BG"/>
            </w:rPr>
          </w:rPrChange>
        </w:rPr>
        <w:t xml:space="preserve">Ветеринария ва чорвачиликни ривожлантириш </w:t>
      </w:r>
      <w:del w:id="1277" w:author="Faroxiddin Dadaxanov" w:date="2023-05-08T14:18:00Z">
        <w:r w:rsidRPr="00632AE5" w:rsidDel="0039364D">
          <w:rPr>
            <w:rFonts w:asciiTheme="minorHAnsi" w:hAnsiTheme="minorHAnsi" w:cstheme="minorHAnsi"/>
            <w:bCs/>
            <w:iCs/>
            <w:strike/>
            <w:szCs w:val="28"/>
            <w:lang w:val="bg-BG"/>
            <w:rPrChange w:id="1278" w:author="Faroxiddin Dadaxanov" w:date="2024-05-22T12:23:00Z">
              <w:rPr>
                <w:rFonts w:cs="Times New Roman"/>
                <w:bCs/>
                <w:iCs/>
                <w:szCs w:val="28"/>
                <w:lang w:val="bg-BG"/>
              </w:rPr>
            </w:rPrChange>
          </w:rPr>
          <w:delText>давлат</w:delText>
        </w:r>
      </w:del>
      <w:del w:id="1279" w:author="Faroxiddin Dadaxanov" w:date="2023-05-08T14:19:00Z">
        <w:r w:rsidRPr="00632AE5" w:rsidDel="0039364D">
          <w:rPr>
            <w:rFonts w:asciiTheme="minorHAnsi" w:hAnsiTheme="minorHAnsi" w:cstheme="minorHAnsi"/>
            <w:bCs/>
            <w:iCs/>
            <w:szCs w:val="28"/>
            <w:lang w:val="bg-BG"/>
            <w:rPrChange w:id="1280" w:author="Faroxiddin Dadaxanov" w:date="2024-05-22T12:23:00Z">
              <w:rPr>
                <w:rFonts w:cs="Times New Roman"/>
                <w:bCs/>
                <w:iCs/>
                <w:szCs w:val="28"/>
                <w:lang w:val="bg-BG"/>
              </w:rPr>
            </w:rPrChange>
          </w:rPr>
          <w:delText xml:space="preserve"> </w:delText>
        </w:r>
      </w:del>
      <w:r w:rsidRPr="00632AE5">
        <w:rPr>
          <w:rFonts w:asciiTheme="minorHAnsi" w:hAnsiTheme="minorHAnsi" w:cstheme="minorHAnsi"/>
          <w:bCs/>
          <w:iCs/>
          <w:szCs w:val="28"/>
          <w:lang w:val="bg-BG"/>
          <w:rPrChange w:id="1281" w:author="Faroxiddin Dadaxanov" w:date="2024-05-22T12:23:00Z">
            <w:rPr>
              <w:rFonts w:cs="Times New Roman"/>
              <w:bCs/>
              <w:iCs/>
              <w:szCs w:val="28"/>
              <w:lang w:val="bg-BG"/>
            </w:rPr>
          </w:rPrChange>
        </w:rPr>
        <w:t>қўмитаси (кейинги ўринларда - назорат қилувчи орган)</w:t>
      </w:r>
      <w:r w:rsidRPr="00632AE5">
        <w:rPr>
          <w:rFonts w:asciiTheme="minorHAnsi" w:hAnsiTheme="minorHAnsi" w:cstheme="minorHAnsi"/>
          <w:szCs w:val="28"/>
          <w:lang w:val="uz-Cyrl-UZ"/>
          <w:rPrChange w:id="1282" w:author="Faroxiddin Dadaxanov" w:date="2024-05-22T12:23:00Z">
            <w:rPr>
              <w:rFonts w:cs="Times New Roman"/>
              <w:szCs w:val="28"/>
              <w:lang w:val="uz-Cyrl-UZ"/>
            </w:rPr>
          </w:rPrChange>
        </w:rPr>
        <w:t xml:space="preserve"> томонидан берилган ҳужжат асосида амалга ошириши лозим.</w:t>
      </w:r>
    </w:p>
    <w:p w14:paraId="75C8193D" w14:textId="4623E128" w:rsidR="005F6605" w:rsidRPr="00632AE5" w:rsidRDefault="00B45746">
      <w:pPr>
        <w:spacing w:before="80" w:after="80"/>
        <w:ind w:firstLine="709"/>
        <w:contextualSpacing/>
        <w:jc w:val="both"/>
        <w:rPr>
          <w:rFonts w:asciiTheme="minorHAnsi" w:hAnsiTheme="minorHAnsi" w:cstheme="minorHAnsi"/>
          <w:szCs w:val="28"/>
          <w:lang w:val="uz-Cyrl-UZ"/>
          <w:rPrChange w:id="1283" w:author="Faroxiddin Dadaxanov" w:date="2024-05-22T12:23:00Z">
            <w:rPr>
              <w:rFonts w:cs="Times New Roman"/>
              <w:szCs w:val="28"/>
              <w:lang w:val="uz-Cyrl-UZ"/>
            </w:rPr>
          </w:rPrChange>
        </w:rPr>
        <w:pPrChange w:id="128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285" w:author="Faroxiddin Dadaxanov" w:date="2024-05-22T12:23:00Z">
            <w:rPr>
              <w:rFonts w:cs="Times New Roman"/>
              <w:szCs w:val="28"/>
              <w:lang w:val="uz-Cyrl-UZ"/>
            </w:rPr>
          </w:rPrChange>
        </w:rPr>
        <w:t xml:space="preserve">12. Хом сут, ёғсизлантирилган хом сут ва хом қаймоқни </w:t>
      </w:r>
      <w:ins w:id="1286" w:author="Пользователь" w:date="2023-05-06T12:21:00Z">
        <w:r w:rsidR="00BD005E" w:rsidRPr="00632AE5">
          <w:rPr>
            <w:rFonts w:asciiTheme="minorHAnsi" w:hAnsiTheme="minorHAnsi" w:cstheme="minorHAnsi"/>
            <w:szCs w:val="28"/>
            <w:lang w:val="uz-Cyrl-UZ"/>
            <w:rPrChange w:id="1287" w:author="Faroxiddin Dadaxanov" w:date="2024-05-22T12:23:00Z">
              <w:rPr>
                <w:rFonts w:asciiTheme="minorHAnsi" w:hAnsiTheme="minorHAnsi" w:cstheme="minorHAnsi"/>
                <w:szCs w:val="28"/>
                <w:lang w:val="uz-Cyrl-UZ"/>
              </w:rPr>
            </w:rPrChange>
          </w:rPr>
          <w:t xml:space="preserve">Ўзбекистон </w:t>
        </w:r>
      </w:ins>
      <w:r w:rsidRPr="00632AE5">
        <w:rPr>
          <w:rFonts w:asciiTheme="minorHAnsi" w:hAnsiTheme="minorHAnsi" w:cstheme="minorHAnsi"/>
          <w:szCs w:val="28"/>
          <w:lang w:val="uz-Cyrl-UZ"/>
          <w:rPrChange w:id="1288" w:author="Faroxiddin Dadaxanov" w:date="2024-05-22T12:23:00Z">
            <w:rPr>
              <w:rFonts w:cs="Times New Roman"/>
              <w:szCs w:val="28"/>
              <w:lang w:val="uz-Cyrl-UZ"/>
            </w:rPr>
          </w:rPrChange>
        </w:rPr>
        <w:t>Республика</w:t>
      </w:r>
      <w:ins w:id="1289" w:author="Пользователь" w:date="2023-05-06T12:21:00Z">
        <w:r w:rsidR="00BD005E" w:rsidRPr="00632AE5">
          <w:rPr>
            <w:rFonts w:asciiTheme="minorHAnsi" w:hAnsiTheme="minorHAnsi" w:cstheme="minorHAnsi"/>
            <w:szCs w:val="28"/>
            <w:lang w:val="uz-Cyrl-UZ"/>
            <w:rPrChange w:id="1290" w:author="Faroxiddin Dadaxanov" w:date="2024-05-22T12:23:00Z">
              <w:rPr>
                <w:rFonts w:asciiTheme="minorHAnsi" w:hAnsiTheme="minorHAnsi" w:cstheme="minorHAnsi"/>
                <w:szCs w:val="28"/>
                <w:lang w:val="uz-Cyrl-UZ"/>
              </w:rPr>
            </w:rPrChange>
          </w:rPr>
          <w:t>си</w:t>
        </w:r>
      </w:ins>
      <w:r w:rsidRPr="00632AE5">
        <w:rPr>
          <w:rFonts w:asciiTheme="minorHAnsi" w:hAnsiTheme="minorHAnsi" w:cstheme="minorHAnsi"/>
          <w:szCs w:val="28"/>
          <w:lang w:val="uz-Cyrl-UZ"/>
          <w:rPrChange w:id="1291" w:author="Faroxiddin Dadaxanov" w:date="2024-05-22T12:23:00Z">
            <w:rPr>
              <w:rFonts w:cs="Times New Roman"/>
              <w:szCs w:val="28"/>
              <w:lang w:val="uz-Cyrl-UZ"/>
            </w:rPr>
          </w:rPrChange>
        </w:rPr>
        <w:t xml:space="preserve"> ҳудудида ташиш </w:t>
      </w:r>
      <w:r w:rsidRPr="00632AE5">
        <w:rPr>
          <w:rFonts w:asciiTheme="minorHAnsi" w:hAnsiTheme="minorHAnsi" w:cstheme="minorHAnsi"/>
          <w:szCs w:val="28"/>
          <w:lang w:val="bg-BG"/>
          <w:rPrChange w:id="1292" w:author="Faroxiddin Dadaxanov" w:date="2024-05-22T12:23:00Z">
            <w:rPr>
              <w:rFonts w:cs="Times New Roman"/>
              <w:szCs w:val="28"/>
              <w:lang w:val="bg-BG"/>
            </w:rPr>
          </w:rPrChange>
        </w:rPr>
        <w:t xml:space="preserve">Озиқ-овқат маҳсулотининг сифати ва хавфсизлигини таъминлаш соҳасидаги </w:t>
      </w:r>
      <w:r w:rsidRPr="00632AE5">
        <w:rPr>
          <w:rFonts w:asciiTheme="minorHAnsi" w:hAnsiTheme="minorHAnsi" w:cstheme="minorHAnsi"/>
          <w:szCs w:val="28"/>
          <w:lang w:val="uz-Cyrl-UZ"/>
          <w:rPrChange w:id="1293" w:author="Faroxiddin Dadaxanov" w:date="2024-05-22T12:23:00Z">
            <w:rPr>
              <w:rFonts w:cs="Times New Roman"/>
              <w:szCs w:val="28"/>
              <w:lang w:val="uz-Cyrl-UZ"/>
            </w:rPr>
          </w:rPrChange>
        </w:rPr>
        <w:t>назорат қилувчи орган томонидан бериладиган хавфсизликни тасдиқлайдиган, санитария-ветеринария экспертиза ўтказилганлик тўғрисидаги маълумотни ўз ичига олган ветеринария ҳамроҳлик ҳужжати билан қабул қилувчи томонидан қабул қилинади.</w:t>
      </w:r>
    </w:p>
    <w:p w14:paraId="47828B04" w14:textId="6F0320D9" w:rsidR="005F6605" w:rsidRPr="00632AE5" w:rsidRDefault="00B45746">
      <w:pPr>
        <w:spacing w:before="80" w:after="80"/>
        <w:ind w:firstLine="709"/>
        <w:contextualSpacing/>
        <w:jc w:val="both"/>
        <w:rPr>
          <w:rFonts w:asciiTheme="minorHAnsi" w:hAnsiTheme="minorHAnsi" w:cstheme="minorHAnsi"/>
          <w:szCs w:val="28"/>
          <w:lang w:val="uz-Cyrl-UZ"/>
          <w:rPrChange w:id="1294" w:author="Faroxiddin Dadaxanov" w:date="2024-05-22T12:23:00Z">
            <w:rPr>
              <w:rFonts w:cs="Times New Roman"/>
              <w:szCs w:val="28"/>
              <w:lang w:val="uz-Cyrl-UZ"/>
            </w:rPr>
          </w:rPrChange>
        </w:rPr>
        <w:pPrChange w:id="129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296" w:author="Faroxiddin Dadaxanov" w:date="2024-05-22T12:23:00Z">
            <w:rPr>
              <w:rFonts w:cs="Times New Roman"/>
              <w:szCs w:val="28"/>
              <w:lang w:val="uz-Cyrl-UZ"/>
            </w:rPr>
          </w:rPrChange>
        </w:rPr>
        <w:t xml:space="preserve">Ветеринар </w:t>
      </w:r>
      <w:del w:id="1297" w:author="Пользователь" w:date="2023-05-06T12:22:00Z">
        <w:r w:rsidRPr="00632AE5" w:rsidDel="00381551">
          <w:rPr>
            <w:rFonts w:asciiTheme="minorHAnsi" w:hAnsiTheme="minorHAnsi" w:cstheme="minorHAnsi"/>
            <w:szCs w:val="28"/>
            <w:lang w:val="uz-Cyrl-UZ"/>
            <w:rPrChange w:id="1298" w:author="Faroxiddin Dadaxanov" w:date="2024-05-22T12:23:00Z">
              <w:rPr>
                <w:rFonts w:cs="Times New Roman"/>
                <w:szCs w:val="28"/>
                <w:lang w:val="uz-Cyrl-UZ"/>
              </w:rPr>
            </w:rPrChange>
          </w:rPr>
          <w:delText xml:space="preserve">хамрохлик </w:delText>
        </w:r>
      </w:del>
      <w:ins w:id="1299" w:author="Пользователь" w:date="2023-05-06T12:22:00Z">
        <w:r w:rsidR="00381551" w:rsidRPr="00632AE5">
          <w:rPr>
            <w:rFonts w:asciiTheme="minorHAnsi" w:hAnsiTheme="minorHAnsi" w:cstheme="minorHAnsi"/>
            <w:szCs w:val="28"/>
            <w:lang w:val="uz-Cyrl-UZ"/>
            <w:rPrChange w:id="1300" w:author="Faroxiddin Dadaxanov" w:date="2024-05-22T12:23:00Z">
              <w:rPr>
                <w:rFonts w:asciiTheme="minorHAnsi" w:hAnsiTheme="minorHAnsi" w:cstheme="minorHAnsi"/>
                <w:szCs w:val="28"/>
                <w:lang w:val="uz-Cyrl-UZ"/>
              </w:rPr>
            </w:rPrChange>
          </w:rPr>
          <w:t>ҳ</w:t>
        </w:r>
        <w:r w:rsidR="00381551" w:rsidRPr="00632AE5">
          <w:rPr>
            <w:rFonts w:asciiTheme="minorHAnsi" w:hAnsiTheme="minorHAnsi" w:cstheme="minorHAnsi"/>
            <w:szCs w:val="28"/>
            <w:lang w:val="uz-Cyrl-UZ"/>
            <w:rPrChange w:id="1301" w:author="Faroxiddin Dadaxanov" w:date="2024-05-22T12:23:00Z">
              <w:rPr>
                <w:rFonts w:cs="Times New Roman"/>
                <w:szCs w:val="28"/>
                <w:lang w:val="uz-Cyrl-UZ"/>
              </w:rPr>
            </w:rPrChange>
          </w:rPr>
          <w:t>амро</w:t>
        </w:r>
        <w:r w:rsidR="00381551" w:rsidRPr="00632AE5">
          <w:rPr>
            <w:rFonts w:asciiTheme="minorHAnsi" w:hAnsiTheme="minorHAnsi" w:cstheme="minorHAnsi"/>
            <w:szCs w:val="28"/>
            <w:lang w:val="uz-Cyrl-UZ"/>
            <w:rPrChange w:id="1302" w:author="Faroxiddin Dadaxanov" w:date="2024-05-22T12:23:00Z">
              <w:rPr>
                <w:rFonts w:asciiTheme="minorHAnsi" w:hAnsiTheme="minorHAnsi" w:cstheme="minorHAnsi"/>
                <w:szCs w:val="28"/>
                <w:lang w:val="uz-Cyrl-UZ"/>
              </w:rPr>
            </w:rPrChange>
          </w:rPr>
          <w:t>ҳ</w:t>
        </w:r>
        <w:r w:rsidR="00381551" w:rsidRPr="00632AE5">
          <w:rPr>
            <w:rFonts w:asciiTheme="minorHAnsi" w:hAnsiTheme="minorHAnsi" w:cstheme="minorHAnsi"/>
            <w:szCs w:val="28"/>
            <w:lang w:val="uz-Cyrl-UZ"/>
            <w:rPrChange w:id="1303" w:author="Faroxiddin Dadaxanov" w:date="2024-05-22T12:23:00Z">
              <w:rPr>
                <w:rFonts w:cs="Times New Roman"/>
                <w:szCs w:val="28"/>
                <w:lang w:val="uz-Cyrl-UZ"/>
              </w:rPr>
            </w:rPrChange>
          </w:rPr>
          <w:t xml:space="preserve">лик </w:t>
        </w:r>
      </w:ins>
      <w:r w:rsidR="001E4A19" w:rsidRPr="00632AE5">
        <w:rPr>
          <w:rFonts w:asciiTheme="minorHAnsi" w:hAnsiTheme="minorHAnsi" w:cstheme="minorHAnsi"/>
          <w:szCs w:val="28"/>
          <w:lang w:val="uz-Cyrl-UZ"/>
          <w:rPrChange w:id="1304"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305" w:author="Faroxiddin Dadaxanov" w:date="2024-05-22T12:23:00Z">
            <w:rPr>
              <w:rFonts w:cs="Times New Roman"/>
              <w:szCs w:val="28"/>
              <w:lang w:val="uz-Cyrl-UZ"/>
            </w:rPr>
          </w:rPrChange>
        </w:rPr>
        <w:t>ужжатини амал қилиш муддати хом сут, хом ёғсиз сут, хом қаймоқ ишлаб чиқариш жойида ма</w:t>
      </w:r>
      <w:r w:rsidR="001E4A19" w:rsidRPr="00632AE5">
        <w:rPr>
          <w:rFonts w:asciiTheme="minorHAnsi" w:hAnsiTheme="minorHAnsi" w:cstheme="minorHAnsi"/>
          <w:szCs w:val="28"/>
          <w:lang w:val="uz-Cyrl-UZ"/>
          <w:rPrChange w:id="1306"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307" w:author="Faroxiddin Dadaxanov" w:date="2024-05-22T12:23:00Z">
            <w:rPr>
              <w:rFonts w:cs="Times New Roman"/>
              <w:szCs w:val="28"/>
              <w:lang w:val="uz-Cyrl-UZ"/>
            </w:rPr>
          </w:rPrChange>
        </w:rPr>
        <w:t xml:space="preserve">сулдор қишлоқ хужалик </w:t>
      </w:r>
      <w:del w:id="1308" w:author="Пользователь" w:date="2023-05-05T10:00:00Z">
        <w:r w:rsidRPr="00632AE5" w:rsidDel="000478EE">
          <w:rPr>
            <w:rFonts w:asciiTheme="minorHAnsi" w:hAnsiTheme="minorHAnsi" w:cstheme="minorHAnsi"/>
            <w:szCs w:val="28"/>
            <w:lang w:val="uz-Cyrl-UZ"/>
            <w:rPrChange w:id="1309" w:author="Faroxiddin Dadaxanov" w:date="2024-05-22T12:23:00Z">
              <w:rPr>
                <w:rFonts w:cs="Times New Roman"/>
                <w:szCs w:val="28"/>
                <w:lang w:val="uz-Cyrl-UZ"/>
              </w:rPr>
            </w:rPrChange>
          </w:rPr>
          <w:delText>хайвон</w:delText>
        </w:r>
      </w:del>
      <w:ins w:id="1310" w:author="Пользователь" w:date="2023-05-05T10:00:00Z">
        <w:r w:rsidR="000478EE" w:rsidRPr="00632AE5">
          <w:rPr>
            <w:rFonts w:asciiTheme="minorHAnsi" w:hAnsiTheme="minorHAnsi" w:cstheme="minorHAnsi"/>
            <w:szCs w:val="28"/>
            <w:lang w:val="uz-Cyrl-UZ"/>
            <w:rPrChange w:id="1311" w:author="Faroxiddin Dadaxanov" w:date="2024-05-22T12:23:00Z">
              <w:rPr>
                <w:rFonts w:asciiTheme="minorHAnsi" w:hAnsiTheme="minorHAnsi" w:cstheme="minorHAnsi"/>
                <w:szCs w:val="28"/>
                <w:lang w:val="uz-Cyrl-UZ"/>
              </w:rPr>
            </w:rPrChange>
          </w:rPr>
          <w:t>ҳайвон</w:t>
        </w:r>
      </w:ins>
      <w:r w:rsidRPr="00632AE5">
        <w:rPr>
          <w:rFonts w:asciiTheme="minorHAnsi" w:hAnsiTheme="minorHAnsi" w:cstheme="minorHAnsi"/>
          <w:szCs w:val="28"/>
          <w:lang w:val="uz-Cyrl-UZ"/>
          <w:rPrChange w:id="1312" w:author="Faroxiddin Dadaxanov" w:date="2024-05-22T12:23:00Z">
            <w:rPr>
              <w:rFonts w:cs="Times New Roman"/>
              <w:szCs w:val="28"/>
              <w:lang w:val="uz-Cyrl-UZ"/>
            </w:rPr>
          </w:rPrChange>
        </w:rPr>
        <w:t xml:space="preserve">лари учун ветеринария ва профилактика чора-тадбирлар натижаларига қараб белгиланади, Бироқ мазкур </w:t>
      </w:r>
      <w:r w:rsidR="001E4A19" w:rsidRPr="00632AE5">
        <w:rPr>
          <w:rFonts w:asciiTheme="minorHAnsi" w:hAnsiTheme="minorHAnsi" w:cstheme="minorHAnsi"/>
          <w:szCs w:val="28"/>
          <w:lang w:val="uz-Cyrl-UZ"/>
          <w:rPrChange w:id="1313"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314" w:author="Faroxiddin Dadaxanov" w:date="2024-05-22T12:23:00Z">
            <w:rPr>
              <w:rFonts w:cs="Times New Roman"/>
              <w:szCs w:val="28"/>
              <w:lang w:val="uz-Cyrl-UZ"/>
            </w:rPr>
          </w:rPrChange>
        </w:rPr>
        <w:t xml:space="preserve">ужжатнинг амал қилиш муддати берилган кундан бошлаб </w:t>
      </w:r>
      <w:r w:rsidRPr="00632AE5">
        <w:rPr>
          <w:rFonts w:asciiTheme="minorHAnsi" w:hAnsiTheme="minorHAnsi" w:cstheme="minorHAnsi"/>
          <w:b/>
          <w:bCs/>
          <w:szCs w:val="28"/>
          <w:lang w:val="uz-Cyrl-UZ"/>
          <w:rPrChange w:id="1315" w:author="Faroxiddin Dadaxanov" w:date="2024-05-22T12:23:00Z">
            <w:rPr>
              <w:rFonts w:cs="Times New Roman"/>
              <w:szCs w:val="28"/>
              <w:lang w:val="uz-Cyrl-UZ"/>
            </w:rPr>
          </w:rPrChange>
        </w:rPr>
        <w:t>1 ойни</w:t>
      </w:r>
      <w:r w:rsidRPr="00632AE5">
        <w:rPr>
          <w:rFonts w:asciiTheme="minorHAnsi" w:hAnsiTheme="minorHAnsi" w:cstheme="minorHAnsi"/>
          <w:szCs w:val="28"/>
          <w:lang w:val="uz-Cyrl-UZ"/>
          <w:rPrChange w:id="1316" w:author="Faroxiddin Dadaxanov" w:date="2024-05-22T12:23:00Z">
            <w:rPr>
              <w:rFonts w:cs="Times New Roman"/>
              <w:szCs w:val="28"/>
              <w:lang w:val="uz-Cyrl-UZ"/>
            </w:rPr>
          </w:rPrChange>
        </w:rPr>
        <w:t xml:space="preserve"> ташкил этади.</w:t>
      </w:r>
    </w:p>
    <w:p w14:paraId="613BEA58" w14:textId="2A4CB5D9" w:rsidR="005F6605" w:rsidRPr="00632AE5" w:rsidRDefault="00B45746">
      <w:pPr>
        <w:spacing w:before="80" w:after="80"/>
        <w:ind w:firstLine="709"/>
        <w:contextualSpacing/>
        <w:jc w:val="both"/>
        <w:rPr>
          <w:rFonts w:asciiTheme="minorHAnsi" w:hAnsiTheme="minorHAnsi" w:cstheme="minorHAnsi"/>
          <w:szCs w:val="28"/>
          <w:lang w:val="uz-Cyrl-UZ"/>
          <w:rPrChange w:id="1317" w:author="Faroxiddin Dadaxanov" w:date="2024-05-22T12:23:00Z">
            <w:rPr>
              <w:rFonts w:cs="Times New Roman"/>
              <w:szCs w:val="28"/>
              <w:lang w:val="uz-Cyrl-UZ"/>
            </w:rPr>
          </w:rPrChange>
        </w:rPr>
        <w:pPrChange w:id="131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319" w:author="Faroxiddin Dadaxanov" w:date="2024-05-22T12:23:00Z">
            <w:rPr>
              <w:rFonts w:cs="Times New Roman"/>
              <w:szCs w:val="28"/>
              <w:lang w:val="uz-Cyrl-UZ"/>
            </w:rPr>
          </w:rPrChange>
        </w:rPr>
        <w:t xml:space="preserve">13. Ветеринария назорати (назорати) остида чет эл мамлакатларидан олиб келинган ёки </w:t>
      </w:r>
      <w:ins w:id="1320" w:author="Пользователь" w:date="2023-05-06T12:22:00Z">
        <w:r w:rsidR="00381551" w:rsidRPr="00632AE5">
          <w:rPr>
            <w:rFonts w:asciiTheme="minorHAnsi" w:hAnsiTheme="minorHAnsi" w:cstheme="minorHAnsi"/>
            <w:szCs w:val="28"/>
            <w:lang w:val="uz-Cyrl-UZ"/>
            <w:rPrChange w:id="1321" w:author="Faroxiddin Dadaxanov" w:date="2024-05-22T12:23:00Z">
              <w:rPr>
                <w:rFonts w:asciiTheme="minorHAnsi" w:hAnsiTheme="minorHAnsi" w:cstheme="minorHAnsi"/>
                <w:szCs w:val="28"/>
                <w:lang w:val="uz-Cyrl-UZ"/>
              </w:rPr>
            </w:rPrChange>
          </w:rPr>
          <w:t xml:space="preserve">Ўзбекистон </w:t>
        </w:r>
      </w:ins>
      <w:r w:rsidRPr="00632AE5">
        <w:rPr>
          <w:rFonts w:asciiTheme="minorHAnsi" w:hAnsiTheme="minorHAnsi" w:cstheme="minorHAnsi"/>
          <w:szCs w:val="28"/>
          <w:lang w:val="uz-Cyrl-UZ"/>
          <w:rPrChange w:id="1322" w:author="Faroxiddin Dadaxanov" w:date="2024-05-22T12:23:00Z">
            <w:rPr>
              <w:rFonts w:cs="Times New Roman"/>
              <w:szCs w:val="28"/>
              <w:lang w:val="uz-Cyrl-UZ"/>
            </w:rPr>
          </w:rPrChange>
        </w:rPr>
        <w:t>Республика</w:t>
      </w:r>
      <w:ins w:id="1323" w:author="Пользователь" w:date="2023-05-06T12:22:00Z">
        <w:r w:rsidR="00381551" w:rsidRPr="00632AE5">
          <w:rPr>
            <w:rFonts w:asciiTheme="minorHAnsi" w:hAnsiTheme="minorHAnsi" w:cstheme="minorHAnsi"/>
            <w:szCs w:val="28"/>
            <w:lang w:val="uz-Cyrl-UZ"/>
            <w:rPrChange w:id="1324" w:author="Faroxiddin Dadaxanov" w:date="2024-05-22T12:23:00Z">
              <w:rPr>
                <w:rFonts w:asciiTheme="minorHAnsi" w:hAnsiTheme="minorHAnsi" w:cstheme="minorHAnsi"/>
                <w:szCs w:val="28"/>
                <w:lang w:val="uz-Cyrl-UZ"/>
              </w:rPr>
            </w:rPrChange>
          </w:rPr>
          <w:t>си</w:t>
        </w:r>
      </w:ins>
      <w:r w:rsidRPr="00632AE5">
        <w:rPr>
          <w:rFonts w:asciiTheme="minorHAnsi" w:hAnsiTheme="minorHAnsi" w:cstheme="minorHAnsi"/>
          <w:szCs w:val="28"/>
          <w:lang w:val="uz-Cyrl-UZ"/>
          <w:rPrChange w:id="1325" w:author="Faroxiddin Dadaxanov" w:date="2024-05-22T12:23:00Z">
            <w:rPr>
              <w:rFonts w:cs="Times New Roman"/>
              <w:szCs w:val="28"/>
              <w:lang w:val="uz-Cyrl-UZ"/>
            </w:rPr>
          </w:rPrChange>
        </w:rPr>
        <w:t xml:space="preserve"> ҳудудида ишлаб чиқарилган сут ма</w:t>
      </w:r>
      <w:r w:rsidR="001E4A19" w:rsidRPr="00632AE5">
        <w:rPr>
          <w:rFonts w:asciiTheme="minorHAnsi" w:hAnsiTheme="minorHAnsi" w:cstheme="minorHAnsi"/>
          <w:szCs w:val="28"/>
          <w:lang w:val="uz-Cyrl-UZ"/>
          <w:rPrChange w:id="1326"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327" w:author="Faroxiddin Dadaxanov" w:date="2024-05-22T12:23:00Z">
            <w:rPr>
              <w:rFonts w:cs="Times New Roman"/>
              <w:szCs w:val="28"/>
              <w:lang w:val="uz-Cyrl-UZ"/>
            </w:rPr>
          </w:rPrChange>
        </w:rPr>
        <w:t xml:space="preserve">сулотлари, ветеринария-санитария экспертизаси ўтказилмасдан давлатнинг назорат қилувчи органи томонидан бериладиган ветеринар </w:t>
      </w:r>
      <w:del w:id="1328" w:author="Пользователь" w:date="2023-05-06T12:23:00Z">
        <w:r w:rsidRPr="00632AE5" w:rsidDel="00381551">
          <w:rPr>
            <w:rFonts w:asciiTheme="minorHAnsi" w:hAnsiTheme="minorHAnsi" w:cstheme="minorHAnsi"/>
            <w:szCs w:val="28"/>
            <w:lang w:val="uz-Cyrl-UZ"/>
            <w:rPrChange w:id="1329" w:author="Faroxiddin Dadaxanov" w:date="2024-05-22T12:23:00Z">
              <w:rPr>
                <w:rFonts w:cs="Times New Roman"/>
                <w:szCs w:val="28"/>
                <w:lang w:val="uz-Cyrl-UZ"/>
              </w:rPr>
            </w:rPrChange>
          </w:rPr>
          <w:delText xml:space="preserve">хамрохлик </w:delText>
        </w:r>
      </w:del>
      <w:ins w:id="1330" w:author="Пользователь" w:date="2023-05-06T12:23:00Z">
        <w:r w:rsidR="00381551" w:rsidRPr="00632AE5">
          <w:rPr>
            <w:rFonts w:asciiTheme="minorHAnsi" w:hAnsiTheme="minorHAnsi" w:cstheme="minorHAnsi"/>
            <w:szCs w:val="28"/>
            <w:lang w:val="uz-Cyrl-UZ"/>
            <w:rPrChange w:id="1331" w:author="Faroxiddin Dadaxanov" w:date="2024-05-22T12:23:00Z">
              <w:rPr>
                <w:rFonts w:asciiTheme="minorHAnsi" w:hAnsiTheme="minorHAnsi" w:cstheme="minorHAnsi"/>
                <w:szCs w:val="28"/>
                <w:lang w:val="uz-Cyrl-UZ"/>
              </w:rPr>
            </w:rPrChange>
          </w:rPr>
          <w:t>ҳ</w:t>
        </w:r>
        <w:r w:rsidR="00381551" w:rsidRPr="00632AE5">
          <w:rPr>
            <w:rFonts w:asciiTheme="minorHAnsi" w:hAnsiTheme="minorHAnsi" w:cstheme="minorHAnsi"/>
            <w:szCs w:val="28"/>
            <w:lang w:val="uz-Cyrl-UZ"/>
            <w:rPrChange w:id="1332" w:author="Faroxiddin Dadaxanov" w:date="2024-05-22T12:23:00Z">
              <w:rPr>
                <w:rFonts w:cs="Times New Roman"/>
                <w:szCs w:val="28"/>
                <w:lang w:val="uz-Cyrl-UZ"/>
              </w:rPr>
            </w:rPrChange>
          </w:rPr>
          <w:t>амро</w:t>
        </w:r>
        <w:r w:rsidR="00381551" w:rsidRPr="00632AE5">
          <w:rPr>
            <w:rFonts w:asciiTheme="minorHAnsi" w:hAnsiTheme="minorHAnsi" w:cstheme="minorHAnsi"/>
            <w:szCs w:val="28"/>
            <w:lang w:val="uz-Cyrl-UZ"/>
            <w:rPrChange w:id="1333" w:author="Faroxiddin Dadaxanov" w:date="2024-05-22T12:23:00Z">
              <w:rPr>
                <w:rFonts w:asciiTheme="minorHAnsi" w:hAnsiTheme="minorHAnsi" w:cstheme="minorHAnsi"/>
                <w:szCs w:val="28"/>
                <w:lang w:val="uz-Cyrl-UZ"/>
              </w:rPr>
            </w:rPrChange>
          </w:rPr>
          <w:t>ҳ</w:t>
        </w:r>
        <w:r w:rsidR="00381551" w:rsidRPr="00632AE5">
          <w:rPr>
            <w:rFonts w:asciiTheme="minorHAnsi" w:hAnsiTheme="minorHAnsi" w:cstheme="minorHAnsi"/>
            <w:szCs w:val="28"/>
            <w:lang w:val="uz-Cyrl-UZ"/>
            <w:rPrChange w:id="1334" w:author="Faroxiddin Dadaxanov" w:date="2024-05-22T12:23:00Z">
              <w:rPr>
                <w:rFonts w:cs="Times New Roman"/>
                <w:szCs w:val="28"/>
                <w:lang w:val="uz-Cyrl-UZ"/>
              </w:rPr>
            </w:rPrChange>
          </w:rPr>
          <w:t xml:space="preserve">лик </w:t>
        </w:r>
      </w:ins>
      <w:r w:rsidR="001E4A19" w:rsidRPr="00632AE5">
        <w:rPr>
          <w:rFonts w:asciiTheme="minorHAnsi" w:hAnsiTheme="minorHAnsi" w:cstheme="minorHAnsi"/>
          <w:szCs w:val="28"/>
          <w:lang w:val="uz-Cyrl-UZ"/>
          <w:rPrChange w:id="1335"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336" w:author="Faroxiddin Dadaxanov" w:date="2024-05-22T12:23:00Z">
            <w:rPr>
              <w:rFonts w:cs="Times New Roman"/>
              <w:szCs w:val="28"/>
              <w:lang w:val="uz-Cyrl-UZ"/>
            </w:rPr>
          </w:rPrChange>
        </w:rPr>
        <w:t>ужжати билан биргаликда тақдим этилади</w:t>
      </w:r>
      <w:ins w:id="1337" w:author="Пользователь" w:date="2023-05-06T12:23:00Z">
        <w:r w:rsidR="00381551" w:rsidRPr="00632AE5">
          <w:rPr>
            <w:rFonts w:asciiTheme="minorHAnsi" w:hAnsiTheme="minorHAnsi" w:cstheme="minorHAnsi"/>
            <w:szCs w:val="28"/>
            <w:lang w:val="uz-Cyrl-UZ"/>
            <w:rPrChange w:id="1338" w:author="Faroxiddin Dadaxanov" w:date="2024-05-22T12:23:00Z">
              <w:rPr>
                <w:rFonts w:asciiTheme="minorHAnsi" w:hAnsiTheme="minorHAnsi" w:cstheme="minorHAnsi"/>
                <w:szCs w:val="28"/>
                <w:lang w:val="uz-Cyrl-UZ"/>
              </w:rPr>
            </w:rPrChange>
          </w:rPr>
          <w:t xml:space="preserve"> ва</w:t>
        </w:r>
      </w:ins>
      <w:del w:id="1339" w:author="Faroxiddin Dadaxanov" w:date="2023-05-08T14:19:00Z">
        <w:r w:rsidRPr="00632AE5" w:rsidDel="0039364D">
          <w:rPr>
            <w:rFonts w:asciiTheme="minorHAnsi" w:hAnsiTheme="minorHAnsi" w:cstheme="minorHAnsi"/>
            <w:strike/>
            <w:szCs w:val="28"/>
            <w:lang w:val="uz-Cyrl-UZ"/>
            <w:rPrChange w:id="1340" w:author="Faroxiddin Dadaxanov" w:date="2024-05-22T12:23:00Z">
              <w:rPr>
                <w:rFonts w:cs="Times New Roman"/>
                <w:szCs w:val="28"/>
                <w:lang w:val="uz-Cyrl-UZ"/>
              </w:rPr>
            </w:rPrChange>
          </w:rPr>
          <w:delText>,</w:delText>
        </w:r>
      </w:del>
      <w:r w:rsidRPr="00632AE5">
        <w:rPr>
          <w:rFonts w:asciiTheme="minorHAnsi" w:hAnsiTheme="minorHAnsi" w:cstheme="minorHAnsi"/>
          <w:szCs w:val="28"/>
          <w:lang w:val="uz-Cyrl-UZ"/>
          <w:rPrChange w:id="1341" w:author="Faroxiddin Dadaxanov" w:date="2024-05-22T12:23:00Z">
            <w:rPr>
              <w:rFonts w:cs="Times New Roman"/>
              <w:szCs w:val="28"/>
              <w:lang w:val="uz-Cyrl-UZ"/>
            </w:rPr>
          </w:rPrChange>
        </w:rPr>
        <w:t xml:space="preserve"> у эпизоотик фаровонликни тасдиқлайди.</w:t>
      </w:r>
    </w:p>
    <w:p w14:paraId="360A09DF" w14:textId="39E213D5" w:rsidR="005F6605" w:rsidRPr="00632AE5" w:rsidRDefault="00B45746">
      <w:pPr>
        <w:spacing w:before="80" w:after="80"/>
        <w:ind w:firstLine="709"/>
        <w:contextualSpacing/>
        <w:jc w:val="both"/>
        <w:rPr>
          <w:rFonts w:asciiTheme="minorHAnsi" w:hAnsiTheme="minorHAnsi" w:cstheme="minorHAnsi"/>
          <w:szCs w:val="28"/>
          <w:lang w:val="uz-Cyrl-UZ"/>
          <w:rPrChange w:id="1342" w:author="Faroxiddin Dadaxanov" w:date="2024-05-22T12:23:00Z">
            <w:rPr>
              <w:rFonts w:cs="Times New Roman"/>
              <w:szCs w:val="28"/>
              <w:lang w:val="uz-Cyrl-UZ"/>
            </w:rPr>
          </w:rPrChange>
        </w:rPr>
        <w:pPrChange w:id="1343"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344" w:author="Faroxiddin Dadaxanov" w:date="2024-05-22T12:23:00Z">
            <w:rPr>
              <w:rFonts w:eastAsia="Times New Roman" w:cs="Times New Roman"/>
              <w:szCs w:val="28"/>
              <w:lang w:eastAsia="ru-RU"/>
            </w:rPr>
          </w:rPrChange>
        </w:rPr>
        <w:t>Ҳар бир с</w:t>
      </w:r>
      <w:r w:rsidRPr="00632AE5">
        <w:rPr>
          <w:rFonts w:asciiTheme="minorHAnsi" w:eastAsia="Times New Roman" w:hAnsiTheme="minorHAnsi" w:cstheme="minorHAnsi"/>
          <w:szCs w:val="28"/>
          <w:lang w:val="uz-Cyrl-UZ" w:eastAsia="ru-RU"/>
          <w:rPrChange w:id="1345" w:author="Faroxiddin Dadaxanov" w:date="2024-05-22T12:23:00Z">
            <w:rPr>
              <w:rFonts w:eastAsia="Times New Roman" w:cs="Times New Roman"/>
              <w:szCs w:val="28"/>
              <w:lang w:val="uz-Cyrl-UZ" w:eastAsia="ru-RU"/>
            </w:rPr>
          </w:rPrChange>
        </w:rPr>
        <w:t xml:space="preserve">ут ва сут маҳсулотлари, ветеринария назоратини амалга оширган ҳолда назорат қилувчи орган томонидан берилган ветеринария сертификати билан биргаликда </w:t>
      </w:r>
      <w:ins w:id="1346" w:author="Пользователь" w:date="2023-05-06T16:12:00Z">
        <w:r w:rsidR="000B7232" w:rsidRPr="00632AE5">
          <w:rPr>
            <w:rFonts w:asciiTheme="minorHAnsi" w:hAnsiTheme="minorHAnsi" w:cstheme="minorHAnsi"/>
            <w:szCs w:val="28"/>
            <w:lang w:val="uz-Cyrl-UZ"/>
            <w:rPrChange w:id="1347" w:author="Faroxiddin Dadaxanov" w:date="2024-05-22T12:23:00Z">
              <w:rPr>
                <w:rFonts w:asciiTheme="minorHAnsi" w:hAnsiTheme="minorHAnsi" w:cstheme="minorHAnsi"/>
                <w:szCs w:val="28"/>
                <w:highlight w:val="yellow"/>
                <w:lang w:val="uz-Cyrl-UZ"/>
              </w:rPr>
            </w:rPrChange>
          </w:rPr>
          <w:t>Ўзбекистон</w:t>
        </w:r>
        <w:r w:rsidR="000B7232" w:rsidRPr="00632AE5">
          <w:rPr>
            <w:rFonts w:asciiTheme="minorHAnsi" w:hAnsiTheme="minorHAnsi" w:cstheme="minorHAnsi"/>
            <w:szCs w:val="28"/>
            <w:lang w:val="uz-Cyrl-UZ"/>
            <w:rPrChange w:id="1348" w:author="Faroxiddin Dadaxanov" w:date="2024-05-22T12:23:00Z">
              <w:rPr>
                <w:rFonts w:asciiTheme="minorHAnsi" w:hAnsiTheme="minorHAnsi" w:cstheme="minorHAnsi"/>
                <w:szCs w:val="28"/>
                <w:lang w:val="uz-Cyrl-UZ"/>
              </w:rPr>
            </w:rPrChange>
          </w:rPr>
          <w:t xml:space="preserve"> </w:t>
        </w:r>
      </w:ins>
      <w:r w:rsidRPr="00632AE5">
        <w:rPr>
          <w:rFonts w:asciiTheme="minorHAnsi" w:eastAsia="Times New Roman" w:hAnsiTheme="minorHAnsi" w:cstheme="minorHAnsi"/>
          <w:szCs w:val="28"/>
          <w:lang w:val="uz-Cyrl-UZ" w:eastAsia="ru-RU"/>
          <w:rPrChange w:id="1349" w:author="Faroxiddin Dadaxanov" w:date="2024-05-22T12:23:00Z">
            <w:rPr>
              <w:rFonts w:eastAsia="Times New Roman" w:cs="Times New Roman"/>
              <w:szCs w:val="28"/>
              <w:lang w:val="uz-Cyrl-UZ" w:eastAsia="ru-RU"/>
            </w:rPr>
          </w:rPrChange>
        </w:rPr>
        <w:t>Республика ҳудудига олиб кирилади.</w:t>
      </w:r>
    </w:p>
    <w:p w14:paraId="5133EBA0" w14:textId="31B3A327" w:rsidR="005F6605" w:rsidRPr="00632AE5" w:rsidRDefault="00B45746">
      <w:pPr>
        <w:spacing w:before="80" w:after="80"/>
        <w:ind w:firstLine="709"/>
        <w:contextualSpacing/>
        <w:jc w:val="both"/>
        <w:rPr>
          <w:rFonts w:asciiTheme="minorHAnsi" w:hAnsiTheme="minorHAnsi" w:cstheme="minorHAnsi"/>
          <w:szCs w:val="28"/>
          <w:lang w:val="uz-Cyrl-UZ"/>
          <w:rPrChange w:id="1350" w:author="Faroxiddin Dadaxanov" w:date="2024-05-22T12:23:00Z">
            <w:rPr>
              <w:rFonts w:cs="Times New Roman"/>
              <w:szCs w:val="28"/>
              <w:lang w:val="uz-Cyrl-UZ"/>
            </w:rPr>
          </w:rPrChange>
        </w:rPr>
        <w:pPrChange w:id="1351"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352" w:author="Faroxiddin Dadaxanov" w:date="2024-05-22T12:23:00Z">
            <w:rPr>
              <w:rFonts w:eastAsia="Times New Roman" w:cs="Times New Roman"/>
              <w:szCs w:val="28"/>
              <w:lang w:val="uz-Cyrl-UZ" w:eastAsia="ru-RU"/>
            </w:rPr>
          </w:rPrChange>
        </w:rPr>
        <w:t>Сут ва сут ма</w:t>
      </w:r>
      <w:r w:rsidR="001E4A19" w:rsidRPr="00632AE5">
        <w:rPr>
          <w:rFonts w:asciiTheme="minorHAnsi" w:eastAsia="Times New Roman" w:hAnsiTheme="minorHAnsi" w:cstheme="minorHAnsi"/>
          <w:szCs w:val="28"/>
          <w:lang w:val="uz-Cyrl-UZ" w:eastAsia="ru-RU"/>
          <w:rPrChange w:id="1353"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1354" w:author="Faroxiddin Dadaxanov" w:date="2024-05-22T12:23:00Z">
            <w:rPr>
              <w:rFonts w:eastAsia="Times New Roman" w:cs="Times New Roman"/>
              <w:szCs w:val="28"/>
              <w:lang w:val="uz-Cyrl-UZ" w:eastAsia="ru-RU"/>
            </w:rPr>
          </w:rPrChange>
        </w:rPr>
        <w:t>сулотлари, Ўзбекистон Республикаси ҳудудида муомалада бўлган, белгиланган яроқлилик муддати давомида хавфсиз бўлиши ва техник Регламентнинг 2, 7-иловаларда кўрсатилган талабларга мувофиқ бўлиши керак.</w:t>
      </w:r>
    </w:p>
    <w:p w14:paraId="536BF363" w14:textId="56546C69" w:rsidR="005F6605" w:rsidRPr="00632AE5" w:rsidRDefault="00B45746">
      <w:pPr>
        <w:spacing w:before="80" w:after="80"/>
        <w:ind w:firstLine="709"/>
        <w:contextualSpacing/>
        <w:jc w:val="both"/>
        <w:rPr>
          <w:rFonts w:asciiTheme="minorHAnsi" w:hAnsiTheme="minorHAnsi" w:cstheme="minorHAnsi"/>
          <w:szCs w:val="28"/>
          <w:lang w:val="uz-Cyrl-UZ"/>
          <w:rPrChange w:id="1355" w:author="Faroxiddin Dadaxanov" w:date="2024-05-22T12:23:00Z">
            <w:rPr>
              <w:rFonts w:cs="Times New Roman"/>
              <w:szCs w:val="28"/>
              <w:lang w:val="uz-Cyrl-UZ"/>
            </w:rPr>
          </w:rPrChange>
        </w:rPr>
        <w:pPrChange w:id="1356"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357" w:author="Faroxiddin Dadaxanov" w:date="2024-05-22T12:23:00Z">
            <w:rPr>
              <w:rFonts w:eastAsia="Times New Roman" w:cs="Times New Roman"/>
              <w:szCs w:val="28"/>
              <w:lang w:val="uz-Cyrl-UZ" w:eastAsia="ru-RU"/>
            </w:rPr>
          </w:rPrChange>
        </w:rPr>
        <w:t xml:space="preserve">Хом сут, хом ёғсиз сут ва хом қаймоқда жисмоний ва кимёвий хавфсизлик, потенциал хавфли моддалар, микроорганизмлар ва соматик ҳужайралар мавжудлик рухсат даражасини чегараси </w:t>
      </w:r>
      <w:del w:id="1358" w:author="Пользователь" w:date="2023-05-06T16:15:00Z">
        <w:r w:rsidRPr="00632AE5" w:rsidDel="00445DC8">
          <w:rPr>
            <w:rFonts w:asciiTheme="minorHAnsi" w:eastAsia="Times New Roman" w:hAnsiTheme="minorHAnsi" w:cstheme="minorHAnsi"/>
            <w:szCs w:val="28"/>
            <w:lang w:val="uz-Cyrl-UZ" w:eastAsia="ru-RU"/>
            <w:rPrChange w:id="1359" w:author="Faroxiddin Dadaxanov" w:date="2024-05-22T12:23:00Z">
              <w:rPr>
                <w:rFonts w:eastAsia="Times New Roman" w:cs="Times New Roman"/>
                <w:szCs w:val="28"/>
                <w:lang w:val="uz-Cyrl-UZ" w:eastAsia="ru-RU"/>
              </w:rPr>
            </w:rPrChange>
          </w:rPr>
          <w:delText xml:space="preserve">учун </w:delText>
        </w:r>
      </w:del>
      <w:r w:rsidRPr="00632AE5">
        <w:rPr>
          <w:rFonts w:asciiTheme="minorHAnsi" w:eastAsia="Times New Roman" w:hAnsiTheme="minorHAnsi" w:cstheme="minorHAnsi"/>
          <w:szCs w:val="28"/>
          <w:lang w:val="uz-Cyrl-UZ" w:eastAsia="ru-RU"/>
          <w:rPrChange w:id="1360" w:author="Faroxiddin Dadaxanov" w:date="2024-05-22T12:23:00Z">
            <w:rPr>
              <w:rFonts w:eastAsia="Times New Roman" w:cs="Times New Roman"/>
              <w:szCs w:val="28"/>
              <w:lang w:val="uz-Cyrl-UZ" w:eastAsia="ru-RU"/>
            </w:rPr>
          </w:rPrChange>
        </w:rPr>
        <w:t>талаб</w:t>
      </w:r>
      <w:ins w:id="1361" w:author="Пользователь" w:date="2023-05-06T16:15:00Z">
        <w:r w:rsidR="00445DC8" w:rsidRPr="00632AE5">
          <w:rPr>
            <w:rFonts w:asciiTheme="minorHAnsi" w:eastAsia="Times New Roman" w:hAnsiTheme="minorHAnsi" w:cstheme="minorHAnsi"/>
            <w:szCs w:val="28"/>
            <w:lang w:val="uz-Cyrl-UZ" w:eastAsia="ru-RU"/>
            <w:rPrChange w:id="1362" w:author="Faroxiddin Dadaxanov" w:date="2024-05-22T12:23:00Z">
              <w:rPr>
                <w:rFonts w:asciiTheme="minorHAnsi" w:eastAsia="Times New Roman" w:hAnsiTheme="minorHAnsi" w:cstheme="minorHAnsi"/>
                <w:szCs w:val="28"/>
                <w:lang w:val="uz-Cyrl-UZ" w:eastAsia="ru-RU"/>
              </w:rPr>
            </w:rPrChange>
          </w:rPr>
          <w:t>и</w:t>
        </w:r>
      </w:ins>
      <w:del w:id="1363" w:author="Пользователь" w:date="2023-05-06T16:15:00Z">
        <w:r w:rsidRPr="00632AE5" w:rsidDel="00445DC8">
          <w:rPr>
            <w:rFonts w:asciiTheme="minorHAnsi" w:eastAsia="Times New Roman" w:hAnsiTheme="minorHAnsi" w:cstheme="minorHAnsi"/>
            <w:szCs w:val="28"/>
            <w:lang w:val="uz-Cyrl-UZ" w:eastAsia="ru-RU"/>
            <w:rPrChange w:id="1364" w:author="Faroxiddin Dadaxanov" w:date="2024-05-22T12:23:00Z">
              <w:rPr>
                <w:rFonts w:eastAsia="Times New Roman" w:cs="Times New Roman"/>
                <w:szCs w:val="28"/>
                <w:lang w:val="uz-Cyrl-UZ" w:eastAsia="ru-RU"/>
              </w:rPr>
            </w:rPrChange>
          </w:rPr>
          <w:delText>лар</w:delText>
        </w:r>
      </w:del>
      <w:r w:rsidRPr="00632AE5">
        <w:rPr>
          <w:rFonts w:asciiTheme="minorHAnsi" w:eastAsia="Times New Roman" w:hAnsiTheme="minorHAnsi" w:cstheme="minorHAnsi"/>
          <w:szCs w:val="28"/>
          <w:lang w:val="uz-Cyrl-UZ" w:eastAsia="ru-RU"/>
          <w:rPrChange w:id="1365" w:author="Faroxiddin Dadaxanov" w:date="2024-05-22T12:23:00Z">
            <w:rPr>
              <w:rFonts w:eastAsia="Times New Roman" w:cs="Times New Roman"/>
              <w:szCs w:val="28"/>
              <w:lang w:val="uz-Cyrl-UZ" w:eastAsia="ru-RU"/>
            </w:rPr>
          </w:rPrChange>
        </w:rPr>
        <w:t xml:space="preserve"> техник қоидалар 2-иловада кўрсатилган рухсат даражаси чегарасидан ошмаслиги керак.</w:t>
      </w:r>
    </w:p>
    <w:p w14:paraId="0CDAF021" w14:textId="3F5E424A" w:rsidR="005F6605" w:rsidRPr="00632AE5" w:rsidRDefault="00B45746">
      <w:pPr>
        <w:spacing w:before="80" w:after="80"/>
        <w:ind w:firstLine="709"/>
        <w:contextualSpacing/>
        <w:jc w:val="both"/>
        <w:rPr>
          <w:rFonts w:asciiTheme="minorHAnsi" w:hAnsiTheme="minorHAnsi" w:cstheme="minorHAnsi"/>
          <w:szCs w:val="28"/>
          <w:lang w:val="uz-Cyrl-UZ"/>
          <w:rPrChange w:id="1366" w:author="Faroxiddin Dadaxanov" w:date="2024-05-22T12:23:00Z">
            <w:rPr>
              <w:rFonts w:cs="Times New Roman"/>
              <w:szCs w:val="28"/>
              <w:lang w:val="uz-Cyrl-UZ"/>
            </w:rPr>
          </w:rPrChange>
        </w:rPr>
        <w:pPrChange w:id="1367"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368" w:author="Faroxiddin Dadaxanov" w:date="2024-05-22T12:23:00Z">
            <w:rPr>
              <w:rFonts w:eastAsia="Times New Roman" w:cs="Times New Roman"/>
              <w:szCs w:val="28"/>
              <w:lang w:val="uz-Cyrl-UZ" w:eastAsia="ru-RU"/>
            </w:rPr>
          </w:rPrChange>
        </w:rPr>
        <w:lastRenderedPageBreak/>
        <w:t>Хом сутдаги ветеринария дори воситаларини қолдиқ миқдорлари</w:t>
      </w:r>
      <w:r w:rsidRPr="00632AE5">
        <w:rPr>
          <w:rFonts w:eastAsia="Times New Roman" w:cs="Times New Roman"/>
          <w:szCs w:val="28"/>
          <w:lang w:val="uz-Cyrl-UZ" w:eastAsia="ru-RU"/>
          <w:rPrChange w:id="1369" w:author="Faroxiddin Dadaxanov" w:date="2024-05-22T12:23:00Z">
            <w:rPr>
              <w:rFonts w:eastAsia="Times New Roman" w:cs="Times New Roman"/>
              <w:szCs w:val="28"/>
              <w:lang w:val="uz-Cyrl-UZ" w:eastAsia="ru-RU"/>
            </w:rPr>
          </w:rPrChange>
        </w:rPr>
        <w:t>нинг рухсат этилган даражаларининг чегараси</w:t>
      </w:r>
      <w:r w:rsidRPr="00632AE5">
        <w:rPr>
          <w:rFonts w:asciiTheme="minorHAnsi" w:eastAsia="Times New Roman" w:hAnsiTheme="minorHAnsi" w:cstheme="minorHAnsi"/>
          <w:szCs w:val="28"/>
          <w:lang w:val="uz-Cyrl-UZ" w:eastAsia="ru-RU"/>
          <w:rPrChange w:id="1370" w:author="Faroxiddin Dadaxanov" w:date="2024-05-22T12:23:00Z">
            <w:rPr>
              <w:rFonts w:eastAsia="Times New Roman" w:cs="Times New Roman"/>
              <w:szCs w:val="28"/>
              <w:lang w:val="uz-Cyrl-UZ" w:eastAsia="ru-RU"/>
            </w:rPr>
          </w:rPrChange>
        </w:rPr>
        <w:t xml:space="preserve"> техник регламентнинг 3-иловасида кўрсатилган рухсат этилган даража</w:t>
      </w:r>
      <w:ins w:id="1371" w:author="Пользователь" w:date="2023-05-06T16:34:00Z">
        <w:r w:rsidR="00E95AAD" w:rsidRPr="00632AE5">
          <w:rPr>
            <w:rFonts w:asciiTheme="minorHAnsi" w:eastAsia="Times New Roman" w:hAnsiTheme="minorHAnsi" w:cstheme="minorHAnsi"/>
            <w:szCs w:val="28"/>
            <w:lang w:val="uz-Cyrl-UZ" w:eastAsia="ru-RU"/>
            <w:rPrChange w:id="1372" w:author="Faroxiddin Dadaxanov" w:date="2024-05-22T12:23:00Z">
              <w:rPr>
                <w:rFonts w:asciiTheme="minorHAnsi" w:eastAsia="Times New Roman" w:hAnsiTheme="minorHAnsi" w:cstheme="minorHAnsi"/>
                <w:szCs w:val="28"/>
                <w:lang w:val="uz-Cyrl-UZ" w:eastAsia="ru-RU"/>
              </w:rPr>
            </w:rPrChange>
          </w:rPr>
          <w:t>лари</w:t>
        </w:r>
      </w:ins>
      <w:r w:rsidRPr="00632AE5">
        <w:rPr>
          <w:rFonts w:asciiTheme="minorHAnsi" w:eastAsia="Times New Roman" w:hAnsiTheme="minorHAnsi" w:cstheme="minorHAnsi"/>
          <w:szCs w:val="28"/>
          <w:lang w:val="uz-Cyrl-UZ" w:eastAsia="ru-RU"/>
          <w:rPrChange w:id="1373" w:author="Faroxiddin Dadaxanov" w:date="2024-05-22T12:23:00Z">
            <w:rPr>
              <w:rFonts w:eastAsia="Times New Roman" w:cs="Times New Roman"/>
              <w:szCs w:val="28"/>
              <w:lang w:val="uz-Cyrl-UZ" w:eastAsia="ru-RU"/>
            </w:rPr>
          </w:rPrChange>
        </w:rPr>
        <w:t>дан ошмаслиги керак.</w:t>
      </w:r>
    </w:p>
    <w:p w14:paraId="6B24E8FF" w14:textId="3322458A" w:rsidR="005F6605" w:rsidRPr="00632AE5" w:rsidRDefault="00B45746">
      <w:pPr>
        <w:spacing w:before="80" w:after="80"/>
        <w:ind w:firstLine="709"/>
        <w:contextualSpacing/>
        <w:jc w:val="both"/>
        <w:rPr>
          <w:rFonts w:asciiTheme="minorHAnsi" w:hAnsiTheme="minorHAnsi" w:cstheme="minorHAnsi"/>
          <w:szCs w:val="28"/>
          <w:lang w:val="uz-Cyrl-UZ"/>
          <w:rPrChange w:id="1374" w:author="Faroxiddin Dadaxanov" w:date="2024-05-22T12:23:00Z">
            <w:rPr>
              <w:rFonts w:cs="Times New Roman"/>
              <w:szCs w:val="28"/>
              <w:lang w:val="uz-Cyrl-UZ"/>
            </w:rPr>
          </w:rPrChange>
        </w:rPr>
        <w:pPrChange w:id="1375"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376" w:author="Faroxiddin Dadaxanov" w:date="2024-05-22T12:23:00Z">
            <w:rPr>
              <w:rFonts w:eastAsia="Times New Roman" w:cs="Times New Roman"/>
              <w:szCs w:val="28"/>
              <w:lang w:val="uz-Cyrl-UZ" w:eastAsia="ru-RU"/>
            </w:rPr>
          </w:rPrChange>
        </w:rPr>
        <w:t xml:space="preserve">Сут ва сут маҳсулотлари, ачитқилар, озуқа мухит, фермент препаратларда йўл қўйиладиган потенциал хавфли моддалар ва микроорганизмларни мавжудлигининг </w:t>
      </w:r>
      <w:ins w:id="1377" w:author="Пользователь" w:date="2023-05-06T16:35:00Z">
        <w:r w:rsidR="00E95AAD" w:rsidRPr="00632AE5">
          <w:rPr>
            <w:rFonts w:asciiTheme="minorHAnsi" w:eastAsia="Times New Roman" w:hAnsiTheme="minorHAnsi" w:cstheme="minorHAnsi"/>
            <w:szCs w:val="28"/>
            <w:lang w:val="uz-Cyrl-UZ" w:eastAsia="ru-RU"/>
            <w:rPrChange w:id="1378" w:author="Faroxiddin Dadaxanov" w:date="2024-05-22T12:23:00Z">
              <w:rPr>
                <w:rFonts w:asciiTheme="minorHAnsi" w:eastAsia="Times New Roman" w:hAnsiTheme="minorHAnsi" w:cstheme="minorHAnsi"/>
                <w:szCs w:val="28"/>
                <w:lang w:val="uz-Cyrl-UZ" w:eastAsia="ru-RU"/>
              </w:rPr>
            </w:rPrChange>
          </w:rPr>
          <w:t xml:space="preserve">рухсат этилган </w:t>
        </w:r>
      </w:ins>
      <w:del w:id="1379" w:author="Faroxiddin Dadaxanov" w:date="2023-05-08T14:19:00Z">
        <w:r w:rsidRPr="00632AE5" w:rsidDel="00EE6DB0">
          <w:rPr>
            <w:rFonts w:asciiTheme="minorHAnsi" w:eastAsia="Times New Roman" w:hAnsiTheme="minorHAnsi" w:cstheme="minorHAnsi"/>
            <w:strike/>
            <w:szCs w:val="28"/>
            <w:lang w:val="uz-Cyrl-UZ" w:eastAsia="ru-RU"/>
            <w:rPrChange w:id="1380" w:author="Faroxiddin Dadaxanov" w:date="2024-05-22T12:23:00Z">
              <w:rPr>
                <w:rFonts w:eastAsia="Times New Roman" w:cs="Times New Roman"/>
                <w:szCs w:val="28"/>
                <w:lang w:val="uz-Cyrl-UZ" w:eastAsia="ru-RU"/>
              </w:rPr>
            </w:rPrChange>
          </w:rPr>
          <w:delText>жоизлик</w:delText>
        </w:r>
        <w:r w:rsidRPr="00632AE5" w:rsidDel="00EE6DB0">
          <w:rPr>
            <w:rFonts w:asciiTheme="minorHAnsi" w:eastAsia="Times New Roman" w:hAnsiTheme="minorHAnsi" w:cstheme="minorHAnsi"/>
            <w:szCs w:val="28"/>
            <w:lang w:val="uz-Cyrl-UZ" w:eastAsia="ru-RU"/>
            <w:rPrChange w:id="1381" w:author="Faroxiddin Dadaxanov" w:date="2024-05-22T12:23:00Z">
              <w:rPr>
                <w:rFonts w:eastAsia="Times New Roman" w:cs="Times New Roman"/>
                <w:szCs w:val="28"/>
                <w:lang w:val="uz-Cyrl-UZ" w:eastAsia="ru-RU"/>
              </w:rPr>
            </w:rPrChange>
          </w:rPr>
          <w:delText xml:space="preserve"> </w:delText>
        </w:r>
      </w:del>
      <w:r w:rsidRPr="00632AE5">
        <w:rPr>
          <w:rFonts w:asciiTheme="minorHAnsi" w:eastAsia="Times New Roman" w:hAnsiTheme="minorHAnsi" w:cstheme="minorHAnsi"/>
          <w:szCs w:val="28"/>
          <w:lang w:val="uz-Cyrl-UZ" w:eastAsia="ru-RU"/>
          <w:rPrChange w:id="1382" w:author="Faroxiddin Dadaxanov" w:date="2024-05-22T12:23:00Z">
            <w:rPr>
              <w:rFonts w:eastAsia="Times New Roman" w:cs="Times New Roman"/>
              <w:szCs w:val="28"/>
              <w:lang w:val="uz-Cyrl-UZ" w:eastAsia="ru-RU"/>
            </w:rPr>
          </w:rPrChange>
        </w:rPr>
        <w:t>даражаси техник регламентнинг 4 ва 5-иловаларида кўрсатилган йўл қўйиладиган даража чегарасидан ошмаслиги керак.</w:t>
      </w:r>
    </w:p>
    <w:p w14:paraId="644264B9" w14:textId="759AF1F4" w:rsidR="005F6605" w:rsidRPr="00632AE5" w:rsidRDefault="00B45746">
      <w:pPr>
        <w:spacing w:before="80" w:after="80"/>
        <w:ind w:firstLine="709"/>
        <w:contextualSpacing/>
        <w:jc w:val="both"/>
        <w:rPr>
          <w:rFonts w:asciiTheme="minorHAnsi" w:hAnsiTheme="minorHAnsi" w:cstheme="minorHAnsi"/>
          <w:szCs w:val="28"/>
          <w:lang w:val="uz-Cyrl-UZ"/>
          <w:rPrChange w:id="1383" w:author="Faroxiddin Dadaxanov" w:date="2024-05-22T12:23:00Z">
            <w:rPr>
              <w:rFonts w:cs="Times New Roman"/>
              <w:szCs w:val="28"/>
              <w:lang w:val="uz-Cyrl-UZ"/>
            </w:rPr>
          </w:rPrChange>
        </w:rPr>
        <w:pPrChange w:id="1384"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385" w:author="Faroxiddin Dadaxanov" w:date="2024-05-22T12:23:00Z">
            <w:rPr>
              <w:rFonts w:eastAsia="Times New Roman" w:cs="Times New Roman"/>
              <w:szCs w:val="28"/>
              <w:lang w:val="uz-Cyrl-UZ" w:eastAsia="ru-RU"/>
            </w:rPr>
          </w:rPrChange>
        </w:rPr>
        <w:t>Оксидловчи бузилишлар ва потенциал хавфли моддалар, микроорганизмларни сут асосли болалар ма</w:t>
      </w:r>
      <w:r w:rsidR="001E4A19" w:rsidRPr="00632AE5">
        <w:rPr>
          <w:rFonts w:asciiTheme="minorHAnsi" w:eastAsia="Times New Roman" w:hAnsiTheme="minorHAnsi" w:cstheme="minorHAnsi"/>
          <w:szCs w:val="28"/>
          <w:lang w:val="uz-Cyrl-UZ" w:eastAsia="ru-RU"/>
          <w:rPrChange w:id="1386" w:author="Faroxiddin Dadaxanov" w:date="2024-05-22T12:23:00Z">
            <w:rPr>
              <w:rFonts w:eastAsia="Times New Roman" w:cs="Times New Roman"/>
              <w:szCs w:val="28"/>
              <w:lang w:val="uz-Cyrl-UZ" w:eastAsia="ru-RU"/>
            </w:rPr>
          </w:rPrChange>
        </w:rPr>
        <w:t>ҳ</w:t>
      </w:r>
      <w:r w:rsidRPr="00632AE5">
        <w:rPr>
          <w:rFonts w:asciiTheme="minorHAnsi" w:eastAsia="Times New Roman" w:hAnsiTheme="minorHAnsi" w:cstheme="minorHAnsi"/>
          <w:szCs w:val="28"/>
          <w:lang w:val="uz-Cyrl-UZ" w:eastAsia="ru-RU"/>
          <w:rPrChange w:id="1387" w:author="Faroxiddin Dadaxanov" w:date="2024-05-22T12:23:00Z">
            <w:rPr>
              <w:rFonts w:eastAsia="Times New Roman" w:cs="Times New Roman"/>
              <w:szCs w:val="28"/>
              <w:lang w:val="uz-Cyrl-UZ" w:eastAsia="ru-RU"/>
            </w:rPr>
          </w:rPrChange>
        </w:rPr>
        <w:t>сулотларида</w:t>
      </w:r>
      <w:r w:rsidRPr="00632AE5">
        <w:rPr>
          <w:rFonts w:asciiTheme="minorHAnsi" w:hAnsiTheme="minorHAnsi" w:cstheme="minorHAnsi"/>
          <w:szCs w:val="28"/>
          <w:lang w:val="uz-Cyrl-UZ"/>
          <w:rPrChange w:id="1388"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1389" w:author="Faroxiddin Dadaxanov" w:date="2024-05-22T12:23:00Z">
            <w:rPr>
              <w:rFonts w:eastAsia="Times New Roman" w:cs="Times New Roman"/>
              <w:szCs w:val="28"/>
              <w:lang w:val="uz-Cyrl-UZ" w:eastAsia="ru-RU"/>
            </w:rPr>
          </w:rPrChange>
        </w:rPr>
        <w:t>мавжудлик жоиз даражаси техник регламентнинг 6-иловасида кўрсатилган йўл қўйиладиган даража чегарасидан ошмаслиги керак.</w:t>
      </w:r>
    </w:p>
    <w:p w14:paraId="678B8137" w14:textId="42C3865A" w:rsidR="005F6605" w:rsidRPr="00632AE5" w:rsidRDefault="00B45746">
      <w:pPr>
        <w:spacing w:before="80" w:after="80"/>
        <w:ind w:firstLine="709"/>
        <w:contextualSpacing/>
        <w:jc w:val="both"/>
        <w:rPr>
          <w:rFonts w:asciiTheme="minorHAnsi" w:hAnsiTheme="minorHAnsi" w:cstheme="minorHAnsi"/>
          <w:szCs w:val="28"/>
          <w:lang w:val="uz-Cyrl-UZ"/>
          <w:rPrChange w:id="1390" w:author="Faroxiddin Dadaxanov" w:date="2024-05-22T12:23:00Z">
            <w:rPr>
              <w:rFonts w:cs="Times New Roman"/>
              <w:szCs w:val="28"/>
              <w:lang w:val="uz-Cyrl-UZ"/>
            </w:rPr>
          </w:rPrChange>
        </w:rPr>
        <w:pPrChange w:id="1391"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392" w:author="Faroxiddin Dadaxanov" w:date="2024-05-22T12:23:00Z">
            <w:rPr>
              <w:rFonts w:eastAsia="Times New Roman" w:cs="Times New Roman"/>
              <w:szCs w:val="28"/>
              <w:lang w:val="uz-Cyrl-UZ" w:eastAsia="ru-RU"/>
            </w:rPr>
          </w:rPrChange>
        </w:rPr>
        <w:t>Сут ва сут маҳсулотларининг физик-кимёвий ва микробиологик кўрсатгичлари техник регламентнинг 7-иловасида кўрсатилган талабларга мувофиқ бўлиши керак.</w:t>
      </w:r>
    </w:p>
    <w:p w14:paraId="10AD6AA3" w14:textId="77777777" w:rsidR="00DD5A26" w:rsidRPr="00632AE5" w:rsidRDefault="00DD5A26">
      <w:pPr>
        <w:spacing w:before="80" w:after="80"/>
        <w:contextualSpacing/>
        <w:jc w:val="center"/>
        <w:rPr>
          <w:rFonts w:asciiTheme="minorHAnsi" w:eastAsia="Times New Roman" w:hAnsiTheme="minorHAnsi" w:cstheme="minorHAnsi"/>
          <w:b/>
          <w:bCs/>
          <w:szCs w:val="28"/>
          <w:lang w:val="uz-Cyrl-UZ" w:eastAsia="ru-RU"/>
          <w:rPrChange w:id="1393" w:author="Faroxiddin Dadaxanov" w:date="2024-05-22T12:23:00Z">
            <w:rPr>
              <w:rFonts w:eastAsia="Times New Roman" w:cs="Times New Roman"/>
              <w:b/>
              <w:bCs/>
              <w:szCs w:val="28"/>
              <w:lang w:val="uz-Cyrl-UZ" w:eastAsia="ru-RU"/>
            </w:rPr>
          </w:rPrChange>
        </w:rPr>
        <w:pPrChange w:id="1394" w:author="Пользователь" w:date="2023-05-05T09:54:00Z">
          <w:pPr>
            <w:spacing w:before="80" w:after="0"/>
            <w:contextualSpacing/>
            <w:jc w:val="center"/>
          </w:pPr>
        </w:pPrChange>
      </w:pPr>
    </w:p>
    <w:p w14:paraId="2E8680B8" w14:textId="77777777" w:rsidR="00DD5A26" w:rsidRPr="00632AE5" w:rsidRDefault="00B45746">
      <w:pPr>
        <w:spacing w:before="80" w:after="80"/>
        <w:contextualSpacing/>
        <w:jc w:val="center"/>
        <w:rPr>
          <w:rFonts w:asciiTheme="minorHAnsi" w:eastAsia="Times New Roman" w:hAnsiTheme="minorHAnsi" w:cstheme="minorHAnsi"/>
          <w:b/>
          <w:bCs/>
          <w:szCs w:val="28"/>
          <w:lang w:val="uz-Cyrl-UZ" w:eastAsia="ru-RU"/>
          <w:rPrChange w:id="1395" w:author="Faroxiddin Dadaxanov" w:date="2024-05-22T12:23:00Z">
            <w:rPr>
              <w:rFonts w:eastAsia="Times New Roman" w:cs="Times New Roman"/>
              <w:b/>
              <w:bCs/>
              <w:szCs w:val="28"/>
              <w:lang w:val="uz-Cyrl-UZ" w:eastAsia="ru-RU"/>
            </w:rPr>
          </w:rPrChange>
        </w:rPr>
        <w:pPrChange w:id="1396" w:author="Пользователь" w:date="2023-05-05T09:54:00Z">
          <w:pPr>
            <w:spacing w:before="80" w:after="0"/>
            <w:contextualSpacing/>
            <w:jc w:val="center"/>
          </w:pPr>
        </w:pPrChange>
      </w:pPr>
      <w:r w:rsidRPr="00632AE5">
        <w:rPr>
          <w:rFonts w:asciiTheme="minorHAnsi" w:eastAsia="Times New Roman" w:hAnsiTheme="minorHAnsi" w:cstheme="minorHAnsi"/>
          <w:b/>
          <w:bCs/>
          <w:szCs w:val="28"/>
          <w:lang w:val="uz-Cyrl-UZ" w:eastAsia="ru-RU"/>
          <w:rPrChange w:id="1397" w:author="Faroxiddin Dadaxanov" w:date="2024-05-22T12:23:00Z">
            <w:rPr>
              <w:rFonts w:eastAsia="Times New Roman" w:cs="Times New Roman"/>
              <w:b/>
              <w:bCs/>
              <w:szCs w:val="28"/>
              <w:lang w:val="uz-Cyrl-UZ" w:eastAsia="ru-RU"/>
            </w:rPr>
          </w:rPrChange>
        </w:rPr>
        <w:t>5-боб. Хом сут, хом ёғсиз сут, хом қаймоқ учун</w:t>
      </w:r>
    </w:p>
    <w:p w14:paraId="7629378E" w14:textId="7904CF4F" w:rsidR="005F6605" w:rsidRPr="00632AE5" w:rsidRDefault="00B45746">
      <w:pPr>
        <w:spacing w:before="80" w:after="80"/>
        <w:contextualSpacing/>
        <w:jc w:val="center"/>
        <w:rPr>
          <w:rFonts w:asciiTheme="minorHAnsi" w:hAnsiTheme="minorHAnsi" w:cstheme="minorHAnsi"/>
          <w:szCs w:val="28"/>
          <w:lang w:val="uz-Cyrl-UZ"/>
          <w:rPrChange w:id="1398" w:author="Faroxiddin Dadaxanov" w:date="2024-05-22T12:23:00Z">
            <w:rPr>
              <w:rFonts w:cs="Times New Roman"/>
              <w:szCs w:val="28"/>
              <w:lang w:val="uz-Cyrl-UZ"/>
            </w:rPr>
          </w:rPrChange>
        </w:rPr>
        <w:pPrChange w:id="1399" w:author="Пользователь" w:date="2023-05-05T09:54:00Z">
          <w:pPr>
            <w:spacing w:before="80" w:after="0"/>
            <w:contextualSpacing/>
            <w:jc w:val="center"/>
          </w:pPr>
        </w:pPrChange>
      </w:pPr>
      <w:r w:rsidRPr="00632AE5">
        <w:rPr>
          <w:rFonts w:asciiTheme="minorHAnsi" w:eastAsia="Times New Roman" w:hAnsiTheme="minorHAnsi" w:cstheme="minorHAnsi"/>
          <w:b/>
          <w:bCs/>
          <w:szCs w:val="28"/>
          <w:lang w:val="uz-Cyrl-UZ" w:eastAsia="ru-RU"/>
          <w:rPrChange w:id="1400" w:author="Faroxiddin Dadaxanov" w:date="2024-05-22T12:23:00Z">
            <w:rPr>
              <w:rFonts w:eastAsia="Times New Roman" w:cs="Times New Roman"/>
              <w:b/>
              <w:bCs/>
              <w:szCs w:val="28"/>
              <w:lang w:val="uz-Cyrl-UZ" w:eastAsia="ru-RU"/>
            </w:rPr>
          </w:rPrChange>
        </w:rPr>
        <w:t>хавфсизлик талаблари</w:t>
      </w:r>
    </w:p>
    <w:p w14:paraId="14E09380" w14:textId="046D45E6" w:rsidR="005F6605" w:rsidRPr="00632AE5" w:rsidRDefault="00B45746">
      <w:pPr>
        <w:spacing w:before="80" w:after="80"/>
        <w:ind w:firstLine="709"/>
        <w:contextualSpacing/>
        <w:jc w:val="both"/>
        <w:rPr>
          <w:rFonts w:asciiTheme="minorHAnsi" w:hAnsiTheme="minorHAnsi" w:cstheme="minorHAnsi"/>
          <w:szCs w:val="28"/>
          <w:lang w:val="uz-Cyrl-UZ"/>
          <w:rPrChange w:id="1401" w:author="Faroxiddin Dadaxanov" w:date="2024-05-22T12:23:00Z">
            <w:rPr>
              <w:rFonts w:cs="Times New Roman"/>
              <w:szCs w:val="28"/>
              <w:lang w:val="uz-Cyrl-UZ"/>
            </w:rPr>
          </w:rPrChange>
        </w:rPr>
        <w:pPrChange w:id="1402"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403" w:author="Faroxiddin Dadaxanov" w:date="2024-05-22T12:23:00Z">
            <w:rPr>
              <w:rFonts w:eastAsia="Times New Roman" w:cs="Times New Roman"/>
              <w:szCs w:val="28"/>
              <w:lang w:val="uz-Cyrl-UZ" w:eastAsia="ru-RU"/>
            </w:rPr>
          </w:rPrChange>
        </w:rPr>
        <w:t xml:space="preserve">14. </w:t>
      </w:r>
      <w:ins w:id="1404" w:author="Пользователь" w:date="2023-05-06T16:42:00Z">
        <w:r w:rsidR="000857FD" w:rsidRPr="00632AE5">
          <w:rPr>
            <w:rFonts w:asciiTheme="minorHAnsi" w:eastAsia="Times New Roman" w:hAnsiTheme="minorHAnsi" w:cstheme="minorHAnsi"/>
            <w:szCs w:val="28"/>
            <w:lang w:val="uz-Cyrl-UZ" w:eastAsia="ru-RU"/>
            <w:rPrChange w:id="1405" w:author="Faroxiddin Dadaxanov" w:date="2024-05-22T12:23:00Z">
              <w:rPr>
                <w:rFonts w:asciiTheme="minorHAnsi" w:eastAsia="Times New Roman" w:hAnsiTheme="minorHAnsi" w:cstheme="minorHAnsi"/>
                <w:szCs w:val="28"/>
                <w:lang w:val="uz-Cyrl-UZ" w:eastAsia="ru-RU"/>
              </w:rPr>
            </w:rPrChange>
          </w:rPr>
          <w:t xml:space="preserve">Ҳайвон </w:t>
        </w:r>
      </w:ins>
      <w:ins w:id="1406" w:author="Пользователь" w:date="2023-05-06T16:49:00Z">
        <w:r w:rsidR="00291F4B" w:rsidRPr="00632AE5">
          <w:rPr>
            <w:rFonts w:asciiTheme="minorHAnsi" w:eastAsia="Times New Roman" w:hAnsiTheme="minorHAnsi" w:cstheme="minorHAnsi"/>
            <w:szCs w:val="28"/>
            <w:lang w:val="uz-Cyrl-UZ" w:eastAsia="ru-RU"/>
            <w:rPrChange w:id="1407" w:author="Faroxiddin Dadaxanov" w:date="2024-05-22T12:23:00Z">
              <w:rPr>
                <w:rFonts w:asciiTheme="minorHAnsi" w:eastAsia="Times New Roman" w:hAnsiTheme="minorHAnsi" w:cstheme="minorHAnsi"/>
                <w:szCs w:val="28"/>
                <w:lang w:val="uz-Cyrl-UZ" w:eastAsia="ru-RU"/>
              </w:rPr>
            </w:rPrChange>
          </w:rPr>
          <w:t>туғишида</w:t>
        </w:r>
      </w:ins>
      <w:ins w:id="1408" w:author="Пользователь" w:date="2023-05-06T16:50:00Z">
        <w:r w:rsidR="00291F4B" w:rsidRPr="00632AE5">
          <w:rPr>
            <w:rFonts w:asciiTheme="minorHAnsi" w:eastAsia="Times New Roman" w:hAnsiTheme="minorHAnsi" w:cstheme="minorHAnsi"/>
            <w:szCs w:val="28"/>
            <w:lang w:val="uz-Cyrl-UZ" w:eastAsia="ru-RU"/>
            <w:rPrChange w:id="1409" w:author="Faroxiddin Dadaxanov" w:date="2024-05-22T12:23:00Z">
              <w:rPr>
                <w:rFonts w:asciiTheme="minorHAnsi" w:eastAsia="Times New Roman" w:hAnsiTheme="minorHAnsi" w:cstheme="minorHAnsi"/>
                <w:szCs w:val="28"/>
                <w:lang w:val="uz-Cyrl-UZ" w:eastAsia="ru-RU"/>
              </w:rPr>
            </w:rPrChange>
          </w:rPr>
          <w:t xml:space="preserve">н 5 кун олдин, </w:t>
        </w:r>
      </w:ins>
      <w:ins w:id="1410" w:author="Пользователь" w:date="2023-05-06T16:51:00Z">
        <w:r w:rsidR="00291F4B" w:rsidRPr="00632AE5">
          <w:rPr>
            <w:rFonts w:asciiTheme="minorHAnsi" w:eastAsia="Times New Roman" w:hAnsiTheme="minorHAnsi" w:cstheme="minorHAnsi"/>
            <w:szCs w:val="28"/>
            <w:lang w:val="uz-Cyrl-UZ" w:eastAsia="ru-RU"/>
            <w:rPrChange w:id="1411" w:author="Faroxiddin Dadaxanov" w:date="2024-05-22T12:23:00Z">
              <w:rPr>
                <w:rFonts w:asciiTheme="minorHAnsi" w:eastAsia="Times New Roman" w:hAnsiTheme="minorHAnsi" w:cstheme="minorHAnsi"/>
                <w:szCs w:val="28"/>
                <w:lang w:val="uz-Cyrl-UZ" w:eastAsia="ru-RU"/>
              </w:rPr>
            </w:rPrChange>
          </w:rPr>
          <w:t xml:space="preserve">туққандан </w:t>
        </w:r>
      </w:ins>
      <w:ins w:id="1412" w:author="Пользователь" w:date="2023-05-06T16:42:00Z">
        <w:r w:rsidR="000857FD" w:rsidRPr="00632AE5">
          <w:rPr>
            <w:rFonts w:asciiTheme="minorHAnsi" w:eastAsia="Times New Roman" w:hAnsiTheme="minorHAnsi" w:cstheme="minorHAnsi"/>
            <w:szCs w:val="28"/>
            <w:lang w:val="uz-Cyrl-UZ" w:eastAsia="ru-RU"/>
            <w:rPrChange w:id="1413" w:author="Faroxiddin Dadaxanov" w:date="2024-05-22T12:23:00Z">
              <w:rPr>
                <w:rFonts w:asciiTheme="minorHAnsi" w:eastAsia="Times New Roman" w:hAnsiTheme="minorHAnsi" w:cstheme="minorHAnsi"/>
                <w:szCs w:val="28"/>
                <w:lang w:val="uz-Cyrl-UZ" w:eastAsia="ru-RU"/>
              </w:rPr>
            </w:rPrChange>
          </w:rPr>
          <w:t xml:space="preserve">кейинги </w:t>
        </w:r>
      </w:ins>
      <w:ins w:id="1414" w:author="Пользователь" w:date="2023-05-06T16:51:00Z">
        <w:r w:rsidR="00291F4B" w:rsidRPr="00632AE5">
          <w:rPr>
            <w:rFonts w:asciiTheme="minorHAnsi" w:eastAsia="Times New Roman" w:hAnsiTheme="minorHAnsi" w:cstheme="minorHAnsi"/>
            <w:szCs w:val="28"/>
            <w:lang w:val="uz-Cyrl-UZ" w:eastAsia="ru-RU"/>
            <w:rPrChange w:id="1415" w:author="Faroxiddin Dadaxanov" w:date="2024-05-22T12:23:00Z">
              <w:rPr>
                <w:rFonts w:asciiTheme="minorHAnsi" w:eastAsia="Times New Roman" w:hAnsiTheme="minorHAnsi" w:cstheme="minorHAnsi"/>
                <w:szCs w:val="28"/>
                <w:lang w:val="uz-Cyrl-UZ" w:eastAsia="ru-RU"/>
              </w:rPr>
            </w:rPrChange>
          </w:rPr>
          <w:t>дастлабки</w:t>
        </w:r>
      </w:ins>
      <w:ins w:id="1416" w:author="Пользователь" w:date="2023-05-06T16:42:00Z">
        <w:r w:rsidR="000857FD" w:rsidRPr="00632AE5">
          <w:rPr>
            <w:rFonts w:asciiTheme="minorHAnsi" w:eastAsia="Times New Roman" w:hAnsiTheme="minorHAnsi" w:cstheme="minorHAnsi"/>
            <w:szCs w:val="28"/>
            <w:lang w:val="uz-Cyrl-UZ" w:eastAsia="ru-RU"/>
            <w:rPrChange w:id="1417" w:author="Faroxiddin Dadaxanov" w:date="2024-05-22T12:23:00Z">
              <w:rPr>
                <w:rFonts w:asciiTheme="minorHAnsi" w:eastAsia="Times New Roman" w:hAnsiTheme="minorHAnsi" w:cstheme="minorHAnsi"/>
                <w:szCs w:val="28"/>
                <w:lang w:val="uz-Cyrl-UZ" w:eastAsia="ru-RU"/>
              </w:rPr>
            </w:rPrChange>
          </w:rPr>
          <w:t xml:space="preserve"> 7 кун </w:t>
        </w:r>
      </w:ins>
      <w:ins w:id="1418" w:author="Пользователь" w:date="2023-05-06T16:50:00Z">
        <w:r w:rsidR="00291F4B" w:rsidRPr="00632AE5">
          <w:rPr>
            <w:rFonts w:asciiTheme="minorHAnsi" w:eastAsia="Times New Roman" w:hAnsiTheme="minorHAnsi" w:cstheme="minorHAnsi"/>
            <w:szCs w:val="28"/>
            <w:lang w:val="uz-Cyrl-UZ" w:eastAsia="ru-RU"/>
            <w:rPrChange w:id="1419" w:author="Faroxiddin Dadaxanov" w:date="2024-05-22T12:23:00Z">
              <w:rPr>
                <w:rFonts w:asciiTheme="minorHAnsi" w:eastAsia="Times New Roman" w:hAnsiTheme="minorHAnsi" w:cstheme="minorHAnsi"/>
                <w:szCs w:val="28"/>
                <w:lang w:val="uz-Cyrl-UZ" w:eastAsia="ru-RU"/>
              </w:rPr>
            </w:rPrChange>
          </w:rPr>
          <w:t xml:space="preserve">ҳамда касал ҳайвонлар ва карантиндаги ҳайвонлардан олинган </w:t>
        </w:r>
      </w:ins>
      <w:ins w:id="1420" w:author="Пользователь" w:date="2023-05-06T16:51:00Z">
        <w:r w:rsidR="00291F4B" w:rsidRPr="00632AE5">
          <w:rPr>
            <w:rFonts w:asciiTheme="minorHAnsi" w:eastAsia="Times New Roman" w:hAnsiTheme="minorHAnsi" w:cstheme="minorHAnsi"/>
            <w:szCs w:val="28"/>
            <w:lang w:val="uz-Cyrl-UZ" w:eastAsia="ru-RU"/>
            <w:rPrChange w:id="1421" w:author="Faroxiddin Dadaxanov" w:date="2024-05-22T12:23:00Z">
              <w:rPr>
                <w:rFonts w:asciiTheme="minorHAnsi" w:eastAsia="Times New Roman" w:hAnsiTheme="minorHAnsi" w:cstheme="minorHAnsi"/>
                <w:szCs w:val="28"/>
                <w:lang w:val="uz-Cyrl-UZ" w:eastAsia="ru-RU"/>
              </w:rPr>
            </w:rPrChange>
          </w:rPr>
          <w:t xml:space="preserve">хом сутдан </w:t>
        </w:r>
      </w:ins>
      <w:ins w:id="1422" w:author="Пользователь" w:date="2023-05-06T16:52:00Z">
        <w:r w:rsidR="00291F4B" w:rsidRPr="00632AE5">
          <w:rPr>
            <w:rFonts w:asciiTheme="minorHAnsi" w:eastAsia="Times New Roman" w:hAnsiTheme="minorHAnsi" w:cstheme="minorHAnsi"/>
            <w:szCs w:val="28"/>
            <w:lang w:val="uz-Cyrl-UZ" w:eastAsia="ru-RU"/>
            <w:rPrChange w:id="1423" w:author="Faroxiddin Dadaxanov" w:date="2024-05-22T12:23:00Z">
              <w:rPr>
                <w:rFonts w:asciiTheme="minorHAnsi" w:eastAsia="Times New Roman" w:hAnsiTheme="minorHAnsi" w:cstheme="minorHAnsi"/>
                <w:szCs w:val="28"/>
                <w:lang w:val="uz-Cyrl-UZ" w:eastAsia="ru-RU"/>
              </w:rPr>
            </w:rPrChange>
          </w:rPr>
          <w:t>қ</w:t>
        </w:r>
      </w:ins>
      <w:del w:id="1424" w:author="Пользователь" w:date="2023-05-06T16:52:00Z">
        <w:r w:rsidRPr="00632AE5" w:rsidDel="00291F4B">
          <w:rPr>
            <w:rFonts w:asciiTheme="minorHAnsi" w:eastAsia="Times New Roman" w:hAnsiTheme="minorHAnsi" w:cstheme="minorHAnsi"/>
            <w:szCs w:val="28"/>
            <w:lang w:val="uz-Cyrl-UZ" w:eastAsia="ru-RU"/>
            <w:rPrChange w:id="1425" w:author="Faroxiddin Dadaxanov" w:date="2024-05-22T12:23:00Z">
              <w:rPr>
                <w:rFonts w:eastAsia="Times New Roman" w:cs="Times New Roman"/>
                <w:szCs w:val="28"/>
                <w:lang w:val="uz-Cyrl-UZ" w:eastAsia="ru-RU"/>
              </w:rPr>
            </w:rPrChange>
          </w:rPr>
          <w:delText>Қ</w:delText>
        </w:r>
      </w:del>
      <w:r w:rsidRPr="00632AE5">
        <w:rPr>
          <w:rFonts w:asciiTheme="minorHAnsi" w:eastAsia="Times New Roman" w:hAnsiTheme="minorHAnsi" w:cstheme="minorHAnsi"/>
          <w:szCs w:val="28"/>
          <w:lang w:val="uz-Cyrl-UZ" w:eastAsia="ru-RU"/>
          <w:rPrChange w:id="1426" w:author="Faroxiddin Dadaxanov" w:date="2024-05-22T12:23:00Z">
            <w:rPr>
              <w:rFonts w:eastAsia="Times New Roman" w:cs="Times New Roman"/>
              <w:szCs w:val="28"/>
              <w:lang w:val="uz-Cyrl-UZ" w:eastAsia="ru-RU"/>
            </w:rPr>
          </w:rPrChange>
        </w:rPr>
        <w:t>айта ишланган сут маҳсулотларини ишлаб чиқариш</w:t>
      </w:r>
      <w:ins w:id="1427" w:author="Пользователь" w:date="2023-05-06T16:52:00Z">
        <w:r w:rsidR="00291F4B" w:rsidRPr="00632AE5">
          <w:rPr>
            <w:rFonts w:asciiTheme="minorHAnsi" w:eastAsia="Times New Roman" w:hAnsiTheme="minorHAnsi" w:cstheme="minorHAnsi"/>
            <w:szCs w:val="28"/>
            <w:lang w:val="uz-Cyrl-UZ" w:eastAsia="ru-RU"/>
            <w:rPrChange w:id="1428" w:author="Faroxiddin Dadaxanov" w:date="2024-05-22T12:23:00Z">
              <w:rPr>
                <w:rFonts w:asciiTheme="minorHAnsi" w:eastAsia="Times New Roman" w:hAnsiTheme="minorHAnsi" w:cstheme="minorHAnsi"/>
                <w:szCs w:val="28"/>
                <w:lang w:val="uz-Cyrl-UZ" w:eastAsia="ru-RU"/>
              </w:rPr>
            </w:rPrChange>
          </w:rPr>
          <w:t xml:space="preserve"> ва </w:t>
        </w:r>
      </w:ins>
      <w:del w:id="1429" w:author="Пользователь" w:date="2023-05-06T16:52:00Z">
        <w:r w:rsidRPr="00632AE5" w:rsidDel="00291F4B">
          <w:rPr>
            <w:rFonts w:asciiTheme="minorHAnsi" w:eastAsia="Times New Roman" w:hAnsiTheme="minorHAnsi" w:cstheme="minorHAnsi"/>
            <w:szCs w:val="28"/>
            <w:lang w:val="uz-Cyrl-UZ" w:eastAsia="ru-RU"/>
            <w:rPrChange w:id="1430" w:author="Faroxiddin Dadaxanov" w:date="2024-05-22T12:23:00Z">
              <w:rPr>
                <w:rFonts w:eastAsia="Times New Roman" w:cs="Times New Roman"/>
                <w:szCs w:val="28"/>
                <w:lang w:val="uz-Cyrl-UZ" w:eastAsia="ru-RU"/>
              </w:rPr>
            </w:rPrChange>
          </w:rPr>
          <w:delText xml:space="preserve"> учун </w:delText>
        </w:r>
      </w:del>
      <w:del w:id="1431" w:author="Пользователь" w:date="2023-05-06T16:51:00Z">
        <w:r w:rsidRPr="00632AE5" w:rsidDel="00291F4B">
          <w:rPr>
            <w:rFonts w:asciiTheme="minorHAnsi" w:eastAsia="Times New Roman" w:hAnsiTheme="minorHAnsi" w:cstheme="minorHAnsi"/>
            <w:szCs w:val="28"/>
            <w:lang w:val="uz-Cyrl-UZ" w:eastAsia="ru-RU"/>
            <w:rPrChange w:id="1432" w:author="Faroxiddin Dadaxanov" w:date="2024-05-22T12:23:00Z">
              <w:rPr>
                <w:rFonts w:eastAsia="Times New Roman" w:cs="Times New Roman"/>
                <w:szCs w:val="28"/>
                <w:lang w:val="uz-Cyrl-UZ" w:eastAsia="ru-RU"/>
              </w:rPr>
            </w:rPrChange>
          </w:rPr>
          <w:delText xml:space="preserve">хом сутни </w:delText>
        </w:r>
      </w:del>
      <w:r w:rsidRPr="00632AE5">
        <w:rPr>
          <w:rFonts w:asciiTheme="minorHAnsi" w:eastAsia="Times New Roman" w:hAnsiTheme="minorHAnsi" w:cstheme="minorHAnsi"/>
          <w:szCs w:val="28"/>
          <w:lang w:val="uz-Cyrl-UZ" w:eastAsia="ru-RU"/>
          <w:rPrChange w:id="1433" w:author="Faroxiddin Dadaxanov" w:date="2024-05-22T12:23:00Z">
            <w:rPr>
              <w:rFonts w:eastAsia="Times New Roman" w:cs="Times New Roman"/>
              <w:szCs w:val="28"/>
              <w:lang w:val="uz-Cyrl-UZ" w:eastAsia="ru-RU"/>
            </w:rPr>
          </w:rPrChange>
        </w:rPr>
        <w:t>ишлатишга йўл қўйилмайди</w:t>
      </w:r>
      <w:ins w:id="1434" w:author="Пользователь" w:date="2023-05-06T16:52:00Z">
        <w:r w:rsidR="00291F4B" w:rsidRPr="00632AE5">
          <w:rPr>
            <w:rFonts w:asciiTheme="minorHAnsi" w:eastAsia="Times New Roman" w:hAnsiTheme="minorHAnsi" w:cstheme="minorHAnsi"/>
            <w:szCs w:val="28"/>
            <w:lang w:val="uz-Cyrl-UZ" w:eastAsia="ru-RU"/>
            <w:rPrChange w:id="1435" w:author="Faroxiddin Dadaxanov" w:date="2024-05-22T12:23:00Z">
              <w:rPr>
                <w:rFonts w:asciiTheme="minorHAnsi" w:eastAsia="Times New Roman" w:hAnsiTheme="minorHAnsi" w:cstheme="minorHAnsi"/>
                <w:szCs w:val="28"/>
                <w:lang w:val="uz-Cyrl-UZ" w:eastAsia="ru-RU"/>
              </w:rPr>
            </w:rPrChange>
          </w:rPr>
          <w:t>.</w:t>
        </w:r>
      </w:ins>
      <w:del w:id="1436" w:author="Пользователь" w:date="2023-05-06T16:52:00Z">
        <w:r w:rsidRPr="00632AE5" w:rsidDel="00291F4B">
          <w:rPr>
            <w:rFonts w:asciiTheme="minorHAnsi" w:eastAsia="Times New Roman" w:hAnsiTheme="minorHAnsi" w:cstheme="minorHAnsi"/>
            <w:szCs w:val="28"/>
            <w:lang w:val="uz-Cyrl-UZ" w:eastAsia="ru-RU"/>
            <w:rPrChange w:id="1437" w:author="Faroxiddin Dadaxanov" w:date="2024-05-22T12:23:00Z">
              <w:rPr>
                <w:rFonts w:eastAsia="Times New Roman" w:cs="Times New Roman"/>
                <w:szCs w:val="28"/>
                <w:lang w:val="uz-Cyrl-UZ" w:eastAsia="ru-RU"/>
              </w:rPr>
            </w:rPrChange>
          </w:rPr>
          <w:delText xml:space="preserve">, </w:delText>
        </w:r>
      </w:del>
      <w:del w:id="1438" w:author="Пользователь" w:date="2023-05-06T16:42:00Z">
        <w:r w:rsidRPr="00632AE5" w:rsidDel="000857FD">
          <w:rPr>
            <w:rFonts w:asciiTheme="minorHAnsi" w:eastAsia="Times New Roman" w:hAnsiTheme="minorHAnsi" w:cstheme="minorHAnsi"/>
            <w:szCs w:val="28"/>
            <w:lang w:val="uz-Cyrl-UZ" w:eastAsia="ru-RU"/>
            <w:rPrChange w:id="1439" w:author="Faroxiddin Dadaxanov" w:date="2024-05-22T12:23:00Z">
              <w:rPr>
                <w:rFonts w:eastAsia="Times New Roman" w:cs="Times New Roman"/>
                <w:szCs w:val="28"/>
                <w:lang w:val="uz-Cyrl-UZ" w:eastAsia="ru-RU"/>
              </w:rPr>
            </w:rPrChange>
          </w:rPr>
          <w:delText xml:space="preserve">ҳайвон болалагандан кейинги биринчи 7 кун </w:delText>
        </w:r>
      </w:del>
      <w:del w:id="1440" w:author="Пользователь" w:date="2023-05-06T16:52:00Z">
        <w:r w:rsidRPr="00632AE5" w:rsidDel="00291F4B">
          <w:rPr>
            <w:rFonts w:asciiTheme="minorHAnsi" w:eastAsia="Times New Roman" w:hAnsiTheme="minorHAnsi" w:cstheme="minorHAnsi"/>
            <w:szCs w:val="28"/>
            <w:lang w:val="uz-Cyrl-UZ" w:eastAsia="ru-RU"/>
            <w:rPrChange w:id="1441" w:author="Faroxiddin Dadaxanov" w:date="2024-05-22T12:23:00Z">
              <w:rPr>
                <w:rFonts w:eastAsia="Times New Roman" w:cs="Times New Roman"/>
                <w:szCs w:val="28"/>
                <w:lang w:val="uz-Cyrl-UZ" w:eastAsia="ru-RU"/>
              </w:rPr>
            </w:rPrChange>
          </w:rPr>
          <w:delText xml:space="preserve">ва улар ишга туширилган кундан </w:delText>
        </w:r>
      </w:del>
      <w:del w:id="1442" w:author="Пользователь" w:date="2023-05-06T16:50:00Z">
        <w:r w:rsidRPr="00632AE5" w:rsidDel="00291F4B">
          <w:rPr>
            <w:rFonts w:asciiTheme="minorHAnsi" w:eastAsia="Times New Roman" w:hAnsiTheme="minorHAnsi" w:cstheme="minorHAnsi"/>
            <w:szCs w:val="28"/>
            <w:lang w:val="uz-Cyrl-UZ" w:eastAsia="ru-RU"/>
            <w:rPrChange w:id="1443" w:author="Faroxiddin Dadaxanov" w:date="2024-05-22T12:23:00Z">
              <w:rPr>
                <w:rFonts w:eastAsia="Times New Roman" w:cs="Times New Roman"/>
                <w:szCs w:val="28"/>
                <w:lang w:val="uz-Cyrl-UZ" w:eastAsia="ru-RU"/>
              </w:rPr>
            </w:rPrChange>
          </w:rPr>
          <w:delText xml:space="preserve">5 кун олдин </w:delText>
        </w:r>
      </w:del>
      <w:del w:id="1444" w:author="Пользователь" w:date="2023-05-06T16:52:00Z">
        <w:r w:rsidRPr="00632AE5" w:rsidDel="00291F4B">
          <w:rPr>
            <w:rFonts w:asciiTheme="minorHAnsi" w:eastAsia="Times New Roman" w:hAnsiTheme="minorHAnsi" w:cstheme="minorHAnsi"/>
            <w:szCs w:val="28"/>
            <w:lang w:val="uz-Cyrl-UZ" w:eastAsia="ru-RU"/>
            <w:rPrChange w:id="1445" w:author="Faroxiddin Dadaxanov" w:date="2024-05-22T12:23:00Z">
              <w:rPr>
                <w:rFonts w:eastAsia="Times New Roman" w:cs="Times New Roman"/>
                <w:szCs w:val="28"/>
                <w:lang w:val="uz-Cyrl-UZ" w:eastAsia="ru-RU"/>
              </w:rPr>
            </w:rPrChange>
          </w:rPr>
          <w:delText xml:space="preserve">(болалашдан олдин), </w:delText>
        </w:r>
      </w:del>
      <w:del w:id="1446" w:author="Пользователь" w:date="2023-05-06T16:50:00Z">
        <w:r w:rsidRPr="00632AE5" w:rsidDel="00291F4B">
          <w:rPr>
            <w:rFonts w:asciiTheme="minorHAnsi" w:eastAsia="Times New Roman" w:hAnsiTheme="minorHAnsi" w:cstheme="minorHAnsi"/>
            <w:szCs w:val="28"/>
            <w:lang w:val="uz-Cyrl-UZ" w:eastAsia="ru-RU"/>
            <w:rPrChange w:id="1447" w:author="Faroxiddin Dadaxanov" w:date="2024-05-22T12:23:00Z">
              <w:rPr>
                <w:rFonts w:eastAsia="Times New Roman" w:cs="Times New Roman"/>
                <w:szCs w:val="28"/>
                <w:lang w:val="uz-Cyrl-UZ" w:eastAsia="ru-RU"/>
              </w:rPr>
            </w:rPrChange>
          </w:rPr>
          <w:delText xml:space="preserve">ҳамда касал ҳайвонлардан ва карантиндаги </w:delText>
        </w:r>
      </w:del>
      <w:del w:id="1448" w:author="Пользователь" w:date="2023-05-05T10:00:00Z">
        <w:r w:rsidRPr="00632AE5" w:rsidDel="000478EE">
          <w:rPr>
            <w:rFonts w:asciiTheme="minorHAnsi" w:eastAsia="Times New Roman" w:hAnsiTheme="minorHAnsi" w:cstheme="minorHAnsi"/>
            <w:szCs w:val="28"/>
            <w:lang w:val="uz-Cyrl-UZ" w:eastAsia="ru-RU"/>
            <w:rPrChange w:id="1449" w:author="Faroxiddin Dadaxanov" w:date="2024-05-22T12:23:00Z">
              <w:rPr>
                <w:rFonts w:eastAsia="Times New Roman" w:cs="Times New Roman"/>
                <w:szCs w:val="28"/>
                <w:lang w:val="uz-Cyrl-UZ" w:eastAsia="ru-RU"/>
              </w:rPr>
            </w:rPrChange>
          </w:rPr>
          <w:delText>хайвон</w:delText>
        </w:r>
      </w:del>
      <w:del w:id="1450" w:author="Пользователь" w:date="2023-05-06T16:50:00Z">
        <w:r w:rsidRPr="00632AE5" w:rsidDel="00291F4B">
          <w:rPr>
            <w:rFonts w:asciiTheme="minorHAnsi" w:eastAsia="Times New Roman" w:hAnsiTheme="minorHAnsi" w:cstheme="minorHAnsi"/>
            <w:szCs w:val="28"/>
            <w:lang w:val="uz-Cyrl-UZ" w:eastAsia="ru-RU"/>
            <w:rPrChange w:id="1451" w:author="Faroxiddin Dadaxanov" w:date="2024-05-22T12:23:00Z">
              <w:rPr>
                <w:rFonts w:eastAsia="Times New Roman" w:cs="Times New Roman"/>
                <w:szCs w:val="28"/>
                <w:lang w:val="uz-Cyrl-UZ" w:eastAsia="ru-RU"/>
              </w:rPr>
            </w:rPrChange>
          </w:rPr>
          <w:delText>лардан олинган.</w:delText>
        </w:r>
      </w:del>
    </w:p>
    <w:p w14:paraId="01373EF1" w14:textId="71AF40F8" w:rsidR="005F6605" w:rsidRPr="00632AE5" w:rsidRDefault="00B45746">
      <w:pPr>
        <w:spacing w:before="80" w:after="80"/>
        <w:ind w:firstLine="709"/>
        <w:contextualSpacing/>
        <w:jc w:val="both"/>
        <w:rPr>
          <w:rFonts w:asciiTheme="minorHAnsi" w:hAnsiTheme="minorHAnsi" w:cstheme="minorHAnsi"/>
          <w:szCs w:val="28"/>
          <w:lang w:val="uz-Cyrl-UZ"/>
          <w:rPrChange w:id="1452" w:author="Faroxiddin Dadaxanov" w:date="2024-05-22T12:23:00Z">
            <w:rPr>
              <w:rFonts w:cs="Times New Roman"/>
              <w:szCs w:val="28"/>
              <w:lang w:val="uz-Cyrl-UZ"/>
            </w:rPr>
          </w:rPrChange>
        </w:rPr>
        <w:pPrChange w:id="1453"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454" w:author="Faroxiddin Dadaxanov" w:date="2024-05-22T12:23:00Z">
            <w:rPr>
              <w:rFonts w:eastAsia="Times New Roman" w:cs="Times New Roman"/>
              <w:szCs w:val="28"/>
              <w:lang w:val="uz-Cyrl-UZ" w:eastAsia="ru-RU"/>
            </w:rPr>
          </w:rPrChange>
        </w:rPr>
        <w:t>15. Сигир хом сутида қуруқ ёғсиз моддаларнинг массавий улуши камида 8,2 фоиз бўлиши керак.</w:t>
      </w:r>
    </w:p>
    <w:p w14:paraId="071EB450" w14:textId="372108BE" w:rsidR="005F6605" w:rsidRPr="00632AE5" w:rsidRDefault="00B45746">
      <w:pPr>
        <w:spacing w:before="80" w:after="80"/>
        <w:ind w:firstLine="709"/>
        <w:contextualSpacing/>
        <w:jc w:val="both"/>
        <w:rPr>
          <w:rFonts w:asciiTheme="minorHAnsi" w:hAnsiTheme="minorHAnsi" w:cstheme="minorHAnsi"/>
          <w:szCs w:val="28"/>
          <w:lang w:val="uz-Cyrl-UZ"/>
          <w:rPrChange w:id="1455" w:author="Faroxiddin Dadaxanov" w:date="2024-05-22T12:23:00Z">
            <w:rPr>
              <w:rFonts w:cs="Times New Roman"/>
              <w:szCs w:val="28"/>
              <w:lang w:val="uz-Cyrl-UZ"/>
            </w:rPr>
          </w:rPrChange>
        </w:rPr>
        <w:pPrChange w:id="145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457" w:author="Faroxiddin Dadaxanov" w:date="2024-05-22T12:23:00Z">
            <w:rPr>
              <w:rFonts w:cs="Times New Roman"/>
              <w:szCs w:val="28"/>
              <w:lang w:val="uz-Cyrl-UZ"/>
            </w:rPr>
          </w:rPrChange>
        </w:rPr>
        <w:t xml:space="preserve">16. Хом сут, хом ёғсиз сут, хом қаймоқдаги потенциал хавфли моддаларни ўз ичига олиш даражаси </w:t>
      </w:r>
      <w:ins w:id="1458" w:author="Пользователь" w:date="2023-05-06T16:53:00Z">
        <w:r w:rsidR="00291F4B" w:rsidRPr="00632AE5">
          <w:rPr>
            <w:rFonts w:asciiTheme="minorHAnsi" w:hAnsiTheme="minorHAnsi" w:cstheme="minorHAnsi"/>
            <w:szCs w:val="28"/>
            <w:lang w:val="uz-Cyrl-UZ"/>
            <w:rPrChange w:id="1459" w:author="Faroxiddin Dadaxanov" w:date="2024-05-22T12:23:00Z">
              <w:rPr>
                <w:rFonts w:asciiTheme="minorHAnsi" w:hAnsiTheme="minorHAnsi" w:cstheme="minorHAnsi"/>
                <w:szCs w:val="28"/>
                <w:lang w:val="uz-Cyrl-UZ"/>
              </w:rPr>
            </w:rPrChange>
          </w:rPr>
          <w:t>ушбу техник регламентнинг 4-иловасида</w:t>
        </w:r>
      </w:ins>
      <w:ins w:id="1460" w:author="Пользователь" w:date="2023-05-06T16:54:00Z">
        <w:r w:rsidR="00291F4B" w:rsidRPr="00632AE5">
          <w:rPr>
            <w:rFonts w:asciiTheme="minorHAnsi" w:hAnsiTheme="minorHAnsi" w:cstheme="minorHAnsi"/>
            <w:szCs w:val="28"/>
            <w:lang w:val="uz-Cyrl-UZ"/>
            <w:rPrChange w:id="1461" w:author="Faroxiddin Dadaxanov" w:date="2024-05-22T12:23:00Z">
              <w:rPr>
                <w:rFonts w:asciiTheme="minorHAnsi" w:hAnsiTheme="minorHAnsi" w:cstheme="minorHAnsi"/>
                <w:szCs w:val="28"/>
                <w:lang w:val="uz-Cyrl-UZ"/>
              </w:rPr>
            </w:rPrChange>
          </w:rPr>
          <w:t xml:space="preserve"> кўрсатилган</w:t>
        </w:r>
      </w:ins>
      <w:ins w:id="1462" w:author="Пользователь" w:date="2023-05-06T16:53:00Z">
        <w:r w:rsidR="00291F4B" w:rsidRPr="00632AE5">
          <w:rPr>
            <w:rFonts w:asciiTheme="minorHAnsi" w:hAnsiTheme="minorHAnsi" w:cstheme="minorHAnsi"/>
            <w:szCs w:val="28"/>
            <w:lang w:val="uz-Cyrl-UZ"/>
            <w:rPrChange w:id="1463" w:author="Faroxiddin Dadaxanov" w:date="2024-05-22T12:23:00Z">
              <w:rPr>
                <w:rFonts w:asciiTheme="minorHAnsi" w:hAnsiTheme="minorHAnsi" w:cstheme="minorHAnsi"/>
                <w:szCs w:val="28"/>
                <w:lang w:val="uz-Cyrl-UZ"/>
              </w:rPr>
            </w:rPrChange>
          </w:rPr>
          <w:t xml:space="preserve"> </w:t>
        </w:r>
      </w:ins>
      <w:r w:rsidRPr="00632AE5">
        <w:rPr>
          <w:rFonts w:asciiTheme="minorHAnsi" w:hAnsiTheme="minorHAnsi" w:cstheme="minorHAnsi"/>
          <w:szCs w:val="28"/>
          <w:lang w:val="uz-Cyrl-UZ"/>
          <w:rPrChange w:id="1464" w:author="Faroxiddin Dadaxanov" w:date="2024-05-22T12:23:00Z">
            <w:rPr>
              <w:rFonts w:cs="Times New Roman"/>
              <w:szCs w:val="28"/>
              <w:lang w:val="uz-Cyrl-UZ"/>
            </w:rPr>
          </w:rPrChange>
        </w:rPr>
        <w:t>й</w:t>
      </w:r>
      <w:r w:rsidR="00DD5A26" w:rsidRPr="00632AE5">
        <w:rPr>
          <w:rFonts w:asciiTheme="minorHAnsi" w:hAnsiTheme="minorHAnsi" w:cstheme="minorHAnsi"/>
          <w:szCs w:val="28"/>
          <w:lang w:val="uz-Cyrl-UZ"/>
          <w:rPrChange w:id="1465" w:author="Faroxiddin Dadaxanov" w:date="2024-05-22T12:23:00Z">
            <w:rPr>
              <w:rFonts w:cs="Times New Roman"/>
              <w:szCs w:val="28"/>
              <w:lang w:val="uz-Cyrl-UZ"/>
            </w:rPr>
          </w:rPrChange>
        </w:rPr>
        <w:t>ў</w:t>
      </w:r>
      <w:r w:rsidRPr="00632AE5">
        <w:rPr>
          <w:rFonts w:asciiTheme="minorHAnsi" w:hAnsiTheme="minorHAnsi" w:cstheme="minorHAnsi"/>
          <w:szCs w:val="28"/>
          <w:lang w:val="uz-Cyrl-UZ"/>
          <w:rPrChange w:id="1466" w:author="Faroxiddin Dadaxanov" w:date="2024-05-22T12:23:00Z">
            <w:rPr>
              <w:rFonts w:cs="Times New Roman"/>
              <w:szCs w:val="28"/>
              <w:lang w:val="uz-Cyrl-UZ"/>
            </w:rPr>
          </w:rPrChange>
        </w:rPr>
        <w:t>л қўйиладиган даражадан ошмаслиги лозим</w:t>
      </w:r>
      <w:del w:id="1467" w:author="Пользователь" w:date="2023-05-06T16:54:00Z">
        <w:r w:rsidRPr="00632AE5" w:rsidDel="00291F4B">
          <w:rPr>
            <w:rFonts w:asciiTheme="minorHAnsi" w:hAnsiTheme="minorHAnsi" w:cstheme="minorHAnsi"/>
            <w:szCs w:val="28"/>
            <w:lang w:val="uz-Cyrl-UZ"/>
            <w:rPrChange w:id="1468" w:author="Faroxiddin Dadaxanov" w:date="2024-05-22T12:23:00Z">
              <w:rPr>
                <w:rFonts w:cs="Times New Roman"/>
                <w:szCs w:val="28"/>
                <w:lang w:val="uz-Cyrl-UZ"/>
              </w:rPr>
            </w:rPrChange>
          </w:rPr>
          <w:delText xml:space="preserve">, </w:delText>
        </w:r>
      </w:del>
      <w:del w:id="1469" w:author="Пользователь" w:date="2023-05-06T16:53:00Z">
        <w:r w:rsidRPr="00632AE5" w:rsidDel="00291F4B">
          <w:rPr>
            <w:rFonts w:asciiTheme="minorHAnsi" w:hAnsiTheme="minorHAnsi" w:cstheme="minorHAnsi"/>
            <w:szCs w:val="28"/>
            <w:lang w:val="uz-Cyrl-UZ"/>
            <w:rPrChange w:id="1470" w:author="Faroxiddin Dadaxanov" w:date="2024-05-22T12:23:00Z">
              <w:rPr>
                <w:rFonts w:cs="Times New Roman"/>
                <w:szCs w:val="28"/>
                <w:lang w:val="uz-Cyrl-UZ"/>
              </w:rPr>
            </w:rPrChange>
          </w:rPr>
          <w:delText xml:space="preserve">ушбу техник регламентнинг 4-иловасида </w:delText>
        </w:r>
      </w:del>
      <w:del w:id="1471" w:author="Пользователь" w:date="2023-05-06T16:54:00Z">
        <w:r w:rsidRPr="00632AE5" w:rsidDel="00291F4B">
          <w:rPr>
            <w:rFonts w:asciiTheme="minorHAnsi" w:hAnsiTheme="minorHAnsi" w:cstheme="minorHAnsi"/>
            <w:szCs w:val="28"/>
            <w:lang w:val="uz-Cyrl-UZ"/>
            <w:rPrChange w:id="1472" w:author="Faroxiddin Dadaxanov" w:date="2024-05-22T12:23:00Z">
              <w:rPr>
                <w:rFonts w:cs="Times New Roman"/>
                <w:szCs w:val="28"/>
                <w:lang w:val="uz-Cyrl-UZ"/>
              </w:rPr>
            </w:rPrChange>
          </w:rPr>
          <w:delText>ўрнатилган</w:delText>
        </w:r>
      </w:del>
      <w:r w:rsidRPr="00632AE5">
        <w:rPr>
          <w:rFonts w:asciiTheme="minorHAnsi" w:hAnsiTheme="minorHAnsi" w:cstheme="minorHAnsi"/>
          <w:szCs w:val="28"/>
          <w:lang w:val="uz-Cyrl-UZ"/>
          <w:rPrChange w:id="1473" w:author="Faroxiddin Dadaxanov" w:date="2024-05-22T12:23:00Z">
            <w:rPr>
              <w:rFonts w:cs="Times New Roman"/>
              <w:szCs w:val="28"/>
              <w:lang w:val="uz-Cyrl-UZ"/>
            </w:rPr>
          </w:rPrChange>
        </w:rPr>
        <w:t>.</w:t>
      </w:r>
    </w:p>
    <w:p w14:paraId="54F8F3FD" w14:textId="6AA9EC7C" w:rsidR="005F6605" w:rsidRPr="00632AE5" w:rsidRDefault="00B45746">
      <w:pPr>
        <w:spacing w:before="80" w:after="80"/>
        <w:ind w:firstLine="709"/>
        <w:contextualSpacing/>
        <w:jc w:val="both"/>
        <w:rPr>
          <w:rFonts w:asciiTheme="minorHAnsi" w:hAnsiTheme="minorHAnsi" w:cstheme="minorHAnsi"/>
          <w:szCs w:val="28"/>
          <w:lang w:val="uz-Cyrl-UZ"/>
          <w:rPrChange w:id="1474" w:author="Faroxiddin Dadaxanov" w:date="2024-05-22T12:23:00Z">
            <w:rPr>
              <w:rFonts w:cs="Times New Roman"/>
              <w:szCs w:val="28"/>
              <w:lang w:val="uz-Cyrl-UZ"/>
            </w:rPr>
          </w:rPrChange>
        </w:rPr>
        <w:pPrChange w:id="147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476" w:author="Faroxiddin Dadaxanov" w:date="2024-05-22T12:23:00Z">
            <w:rPr>
              <w:rFonts w:cs="Times New Roman"/>
              <w:szCs w:val="28"/>
              <w:lang w:val="uz-Cyrl-UZ"/>
            </w:rPr>
          </w:rPrChange>
        </w:rPr>
        <w:t>17. Хом сут, хом ёғсиз сут, хом қаймоқ таркибидаги микроорганизмлар ва соматик ҳужайраларни ўз ичига олиш даражаси техник регламентнинг</w:t>
      </w:r>
      <w:r w:rsidR="00DD5A26" w:rsidRPr="00632AE5">
        <w:rPr>
          <w:rFonts w:asciiTheme="minorHAnsi" w:hAnsiTheme="minorHAnsi" w:cstheme="minorHAnsi"/>
          <w:szCs w:val="28"/>
          <w:lang w:val="uz-Cyrl-UZ"/>
          <w:rPrChange w:id="1477" w:author="Faroxiddin Dadaxanov" w:date="2024-05-22T12:23:00Z">
            <w:rPr>
              <w:rFonts w:cs="Times New Roman"/>
              <w:szCs w:val="28"/>
              <w:lang w:val="uz-Cyrl-UZ"/>
            </w:rPr>
          </w:rPrChange>
        </w:rPr>
        <w:br/>
      </w:r>
      <w:r w:rsidRPr="00632AE5">
        <w:rPr>
          <w:rFonts w:asciiTheme="minorHAnsi" w:hAnsiTheme="minorHAnsi" w:cstheme="minorHAnsi"/>
          <w:szCs w:val="28"/>
          <w:lang w:val="uz-Cyrl-UZ"/>
          <w:rPrChange w:id="1478" w:author="Faroxiddin Dadaxanov" w:date="2024-05-22T12:23:00Z">
            <w:rPr>
              <w:rFonts w:cs="Times New Roman"/>
              <w:szCs w:val="28"/>
              <w:lang w:val="uz-Cyrl-UZ"/>
            </w:rPr>
          </w:rPrChange>
        </w:rPr>
        <w:t xml:space="preserve">5-иловасида </w:t>
      </w:r>
      <w:ins w:id="1479" w:author="Пользователь" w:date="2023-05-06T16:54:00Z">
        <w:r w:rsidR="00291F4B" w:rsidRPr="00632AE5">
          <w:rPr>
            <w:rFonts w:asciiTheme="minorHAnsi" w:hAnsiTheme="minorHAnsi" w:cstheme="minorHAnsi"/>
            <w:szCs w:val="28"/>
            <w:lang w:val="uz-Cyrl-UZ"/>
            <w:rPrChange w:id="1480" w:author="Faroxiddin Dadaxanov" w:date="2024-05-22T12:23:00Z">
              <w:rPr>
                <w:rFonts w:asciiTheme="minorHAnsi" w:hAnsiTheme="minorHAnsi" w:cstheme="minorHAnsi"/>
                <w:szCs w:val="28"/>
                <w:lang w:val="uz-Cyrl-UZ"/>
              </w:rPr>
            </w:rPrChange>
          </w:rPr>
          <w:t xml:space="preserve">кўрсатилган </w:t>
        </w:r>
      </w:ins>
      <w:del w:id="1481" w:author="Faroxiddin Dadaxanov" w:date="2023-05-08T14:19:00Z">
        <w:r w:rsidRPr="00632AE5" w:rsidDel="00EE6DB0">
          <w:rPr>
            <w:rFonts w:asciiTheme="minorHAnsi" w:hAnsiTheme="minorHAnsi" w:cstheme="minorHAnsi"/>
            <w:strike/>
            <w:szCs w:val="28"/>
            <w:lang w:val="uz-Cyrl-UZ"/>
            <w:rPrChange w:id="1482" w:author="Faroxiddin Dadaxanov" w:date="2024-05-22T12:23:00Z">
              <w:rPr>
                <w:rFonts w:cs="Times New Roman"/>
                <w:szCs w:val="28"/>
                <w:lang w:val="uz-Cyrl-UZ"/>
              </w:rPr>
            </w:rPrChange>
          </w:rPr>
          <w:delText>ўрнатилган</w:delText>
        </w:r>
        <w:r w:rsidRPr="00632AE5" w:rsidDel="00EE6DB0">
          <w:rPr>
            <w:rFonts w:asciiTheme="minorHAnsi" w:hAnsiTheme="minorHAnsi" w:cstheme="minorHAnsi"/>
            <w:szCs w:val="28"/>
            <w:lang w:val="uz-Cyrl-UZ"/>
            <w:rPrChange w:id="1483" w:author="Faroxiddin Dadaxanov" w:date="2024-05-22T12:23:00Z">
              <w:rPr>
                <w:rFonts w:cs="Times New Roman"/>
                <w:szCs w:val="28"/>
                <w:lang w:val="uz-Cyrl-UZ"/>
              </w:rPr>
            </w:rPrChange>
          </w:rPr>
          <w:delText xml:space="preserve"> </w:delText>
        </w:r>
      </w:del>
      <w:r w:rsidRPr="00632AE5">
        <w:rPr>
          <w:rFonts w:asciiTheme="minorHAnsi" w:hAnsiTheme="minorHAnsi" w:cstheme="minorHAnsi"/>
          <w:szCs w:val="28"/>
          <w:lang w:val="uz-Cyrl-UZ"/>
          <w:rPrChange w:id="1484" w:author="Faroxiddin Dadaxanov" w:date="2024-05-22T12:23:00Z">
            <w:rPr>
              <w:rFonts w:cs="Times New Roman"/>
              <w:szCs w:val="28"/>
              <w:lang w:val="uz-Cyrl-UZ"/>
            </w:rPr>
          </w:rPrChange>
        </w:rPr>
        <w:t>даражадан ошмаслиги лозим.</w:t>
      </w:r>
    </w:p>
    <w:p w14:paraId="316A6F4A" w14:textId="4CA2F088" w:rsidR="005F6605" w:rsidRPr="00632AE5" w:rsidRDefault="00B45746">
      <w:pPr>
        <w:spacing w:before="80" w:after="80"/>
        <w:ind w:firstLine="709"/>
        <w:contextualSpacing/>
        <w:jc w:val="both"/>
        <w:rPr>
          <w:rFonts w:asciiTheme="minorHAnsi" w:hAnsiTheme="minorHAnsi" w:cstheme="minorHAnsi"/>
          <w:szCs w:val="28"/>
          <w:lang w:val="uz-Cyrl-UZ"/>
          <w:rPrChange w:id="1485" w:author="Faroxiddin Dadaxanov" w:date="2024-05-22T12:23:00Z">
            <w:rPr>
              <w:rFonts w:cs="Times New Roman"/>
              <w:szCs w:val="28"/>
              <w:lang w:val="uz-Cyrl-UZ"/>
            </w:rPr>
          </w:rPrChange>
        </w:rPr>
        <w:pPrChange w:id="148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487" w:author="Faroxiddin Dadaxanov" w:date="2024-05-22T12:23:00Z">
            <w:rPr>
              <w:rFonts w:cs="Times New Roman"/>
              <w:szCs w:val="28"/>
              <w:lang w:val="uz-Cyrl-UZ"/>
            </w:rPr>
          </w:rPrChange>
        </w:rPr>
        <w:t>18. Хом сигир сути, бошқа турдаги қишлоқ хўжалик ҳайвонларининг хом сутини ва сигир сутидан олинган хом қаймоқни идентификациялаш кўрсаткичлари техник регламентнинг 6 ва 7-иловалари</w:t>
      </w:r>
      <w:ins w:id="1488" w:author="Пользователь" w:date="2023-05-06T16:56:00Z">
        <w:r w:rsidR="00291F4B" w:rsidRPr="00632AE5">
          <w:rPr>
            <w:rFonts w:asciiTheme="minorHAnsi" w:hAnsiTheme="minorHAnsi" w:cstheme="minorHAnsi"/>
            <w:szCs w:val="28"/>
            <w:lang w:val="uz-Cyrl-UZ"/>
            <w:rPrChange w:id="1489" w:author="Faroxiddin Dadaxanov" w:date="2024-05-22T12:23:00Z">
              <w:rPr>
                <w:rFonts w:asciiTheme="minorHAnsi" w:hAnsiTheme="minorHAnsi" w:cstheme="minorHAnsi"/>
                <w:szCs w:val="28"/>
                <w:lang w:val="uz-Cyrl-UZ"/>
              </w:rPr>
            </w:rPrChange>
          </w:rPr>
          <w:t>га асосан амалга оширилади</w:t>
        </w:r>
      </w:ins>
      <w:del w:id="1490" w:author="Faroxiddin Dadaxanov" w:date="2023-05-08T14:19:00Z">
        <w:r w:rsidRPr="00632AE5" w:rsidDel="00EE6DB0">
          <w:rPr>
            <w:rFonts w:asciiTheme="minorHAnsi" w:hAnsiTheme="minorHAnsi" w:cstheme="minorHAnsi"/>
            <w:strike/>
            <w:szCs w:val="28"/>
            <w:lang w:val="uz-Cyrl-UZ"/>
            <w:rPrChange w:id="1491" w:author="Faroxiddin Dadaxanov" w:date="2024-05-22T12:23:00Z">
              <w:rPr>
                <w:rFonts w:cs="Times New Roman"/>
                <w:szCs w:val="28"/>
                <w:lang w:val="uz-Cyrl-UZ"/>
              </w:rPr>
            </w:rPrChange>
          </w:rPr>
          <w:delText>да ўрнатилган</w:delText>
        </w:r>
      </w:del>
      <w:r w:rsidRPr="00632AE5">
        <w:rPr>
          <w:rFonts w:asciiTheme="minorHAnsi" w:hAnsiTheme="minorHAnsi" w:cstheme="minorHAnsi"/>
          <w:szCs w:val="28"/>
          <w:lang w:val="uz-Cyrl-UZ"/>
          <w:rPrChange w:id="1492" w:author="Faroxiddin Dadaxanov" w:date="2024-05-22T12:23:00Z">
            <w:rPr>
              <w:rFonts w:cs="Times New Roman"/>
              <w:szCs w:val="28"/>
              <w:lang w:val="uz-Cyrl-UZ"/>
            </w:rPr>
          </w:rPrChange>
        </w:rPr>
        <w:t>.</w:t>
      </w:r>
    </w:p>
    <w:p w14:paraId="404B1880" w14:textId="5C78C2AD" w:rsidR="00B45746" w:rsidRPr="00632AE5" w:rsidRDefault="00B45746">
      <w:pPr>
        <w:spacing w:before="80" w:after="80"/>
        <w:ind w:firstLine="709"/>
        <w:contextualSpacing/>
        <w:jc w:val="both"/>
        <w:rPr>
          <w:rFonts w:asciiTheme="minorHAnsi" w:hAnsiTheme="minorHAnsi" w:cstheme="minorHAnsi"/>
          <w:szCs w:val="28"/>
          <w:lang w:val="uz-Cyrl-UZ"/>
          <w:rPrChange w:id="1493" w:author="Faroxiddin Dadaxanov" w:date="2024-05-22T12:23:00Z">
            <w:rPr>
              <w:rFonts w:cs="Times New Roman"/>
              <w:szCs w:val="28"/>
              <w:lang w:val="uz-Cyrl-UZ"/>
            </w:rPr>
          </w:rPrChange>
        </w:rPr>
        <w:pPrChange w:id="149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495" w:author="Faroxiddin Dadaxanov" w:date="2024-05-22T12:23:00Z">
            <w:rPr>
              <w:rFonts w:cs="Times New Roman"/>
              <w:szCs w:val="28"/>
              <w:lang w:val="uz-Cyrl-UZ"/>
            </w:rPr>
          </w:rPrChange>
        </w:rPr>
        <w:t>Техник Регламентнинг иловаларида кўрсатилмаган пестицидларнинг қолдиқ миқдорларини аниқлаш сут маҳсулотларини ишлаб чиқарувчи (етказиб берувчи) ёки импортёр томонидан Ўзбекистон Республикаси ҳудудида муомалага киритилганда уларни қўллаш тўғрисидаги маълумотлар асосида амалга оширилади.</w:t>
      </w:r>
    </w:p>
    <w:p w14:paraId="7CAFC418" w14:textId="77777777" w:rsidR="00DD5A26" w:rsidRPr="00632AE5" w:rsidRDefault="00DD5A26">
      <w:pPr>
        <w:spacing w:before="80" w:after="80"/>
        <w:contextualSpacing/>
        <w:jc w:val="center"/>
        <w:rPr>
          <w:rFonts w:asciiTheme="minorHAnsi" w:eastAsia="Times New Roman" w:hAnsiTheme="minorHAnsi" w:cstheme="minorHAnsi"/>
          <w:b/>
          <w:szCs w:val="28"/>
          <w:lang w:val="uz-Cyrl-UZ" w:eastAsia="ru-RU"/>
          <w:rPrChange w:id="1496" w:author="Faroxiddin Dadaxanov" w:date="2024-05-22T12:23:00Z">
            <w:rPr>
              <w:rFonts w:eastAsia="Times New Roman" w:cs="Times New Roman"/>
              <w:b/>
              <w:szCs w:val="28"/>
              <w:lang w:val="uz-Cyrl-UZ" w:eastAsia="ru-RU"/>
            </w:rPr>
          </w:rPrChange>
        </w:rPr>
        <w:pPrChange w:id="1497" w:author="Пользователь" w:date="2023-05-05T09:54:00Z">
          <w:pPr>
            <w:spacing w:before="80" w:after="0"/>
            <w:contextualSpacing/>
            <w:jc w:val="center"/>
          </w:pPr>
        </w:pPrChange>
      </w:pPr>
    </w:p>
    <w:p w14:paraId="1FD14A94" w14:textId="2BF7DE8A" w:rsidR="00B45746" w:rsidRPr="00632AE5" w:rsidRDefault="00B45746">
      <w:pPr>
        <w:spacing w:before="80" w:after="80"/>
        <w:contextualSpacing/>
        <w:jc w:val="center"/>
        <w:rPr>
          <w:rFonts w:asciiTheme="minorHAnsi" w:hAnsiTheme="minorHAnsi" w:cstheme="minorHAnsi"/>
          <w:szCs w:val="28"/>
          <w:lang w:val="uz-Cyrl-UZ"/>
          <w:rPrChange w:id="1498" w:author="Faroxiddin Dadaxanov" w:date="2024-05-22T12:23:00Z">
            <w:rPr>
              <w:rFonts w:cs="Times New Roman"/>
              <w:szCs w:val="28"/>
              <w:lang w:val="uz-Cyrl-UZ"/>
            </w:rPr>
          </w:rPrChange>
        </w:rPr>
        <w:pPrChange w:id="1499" w:author="Пользователь" w:date="2023-05-05T09:54:00Z">
          <w:pPr>
            <w:spacing w:before="80" w:after="0"/>
            <w:contextualSpacing/>
            <w:jc w:val="center"/>
          </w:pPr>
        </w:pPrChange>
      </w:pPr>
      <w:r w:rsidRPr="00632AE5">
        <w:rPr>
          <w:rFonts w:asciiTheme="minorHAnsi" w:eastAsia="Times New Roman" w:hAnsiTheme="minorHAnsi" w:cstheme="minorHAnsi"/>
          <w:b/>
          <w:szCs w:val="28"/>
          <w:lang w:val="uz-Cyrl-UZ" w:eastAsia="ru-RU"/>
          <w:rPrChange w:id="1500" w:author="Faroxiddin Dadaxanov" w:date="2024-05-22T12:23:00Z">
            <w:rPr>
              <w:rFonts w:eastAsia="Times New Roman" w:cs="Times New Roman"/>
              <w:b/>
              <w:szCs w:val="28"/>
              <w:lang w:val="uz-Cyrl-UZ" w:eastAsia="ru-RU"/>
            </w:rPr>
          </w:rPrChange>
        </w:rPr>
        <w:t>6-боб. Хом сут, хом ёғсиз сут, хом қаймоқни ишлаб чиқариш, сақлаш, ташиш, сотиш ва утилизация қилишдаги хавфсизлик талаблари</w:t>
      </w:r>
    </w:p>
    <w:p w14:paraId="54E7A855" w14:textId="456D547D" w:rsidR="00B45746" w:rsidRPr="00632AE5" w:rsidRDefault="00B45746">
      <w:pPr>
        <w:spacing w:before="80" w:after="80"/>
        <w:ind w:firstLine="709"/>
        <w:contextualSpacing/>
        <w:jc w:val="both"/>
        <w:textAlignment w:val="baseline"/>
        <w:rPr>
          <w:rFonts w:asciiTheme="minorHAnsi" w:eastAsia="Times New Roman" w:hAnsiTheme="minorHAnsi" w:cstheme="minorHAnsi"/>
          <w:szCs w:val="28"/>
          <w:lang w:val="uz-Cyrl-UZ" w:eastAsia="ru-RU"/>
          <w:rPrChange w:id="1501" w:author="Faroxiddin Dadaxanov" w:date="2024-05-22T12:23:00Z">
            <w:rPr>
              <w:rFonts w:eastAsia="Times New Roman" w:cs="Times New Roman"/>
              <w:szCs w:val="28"/>
              <w:lang w:val="uz-Cyrl-UZ" w:eastAsia="ru-RU"/>
            </w:rPr>
          </w:rPrChange>
        </w:rPr>
        <w:pPrChange w:id="1502" w:author="Пользователь" w:date="2023-05-05T09:54:00Z">
          <w:pPr>
            <w:spacing w:before="80" w:after="0"/>
            <w:ind w:firstLine="709"/>
            <w:contextualSpacing/>
            <w:jc w:val="both"/>
            <w:textAlignment w:val="baseline"/>
          </w:pPr>
        </w:pPrChange>
      </w:pPr>
      <w:r w:rsidRPr="00632AE5">
        <w:rPr>
          <w:rFonts w:asciiTheme="minorHAnsi" w:eastAsia="Times New Roman" w:hAnsiTheme="minorHAnsi" w:cstheme="minorHAnsi"/>
          <w:szCs w:val="28"/>
          <w:lang w:val="uz-Cyrl-UZ" w:eastAsia="ru-RU"/>
          <w:rPrChange w:id="1503" w:author="Faroxiddin Dadaxanov" w:date="2024-05-22T12:23:00Z">
            <w:rPr>
              <w:rFonts w:eastAsia="Times New Roman" w:cs="Times New Roman"/>
              <w:szCs w:val="28"/>
              <w:lang w:val="uz-Cyrl-UZ" w:eastAsia="ru-RU"/>
            </w:rPr>
          </w:rPrChange>
        </w:rPr>
        <w:lastRenderedPageBreak/>
        <w:t>19. Хом сут, хом ёғсиз сут, хом қаймоқни ишлаб чиқаришда қўлланиладиган жараёнлар, шу жумладан</w:t>
      </w:r>
      <w:r w:rsidRPr="00632AE5">
        <w:rPr>
          <w:rFonts w:asciiTheme="minorHAnsi" w:hAnsiTheme="minorHAnsi" w:cstheme="minorHAnsi"/>
          <w:szCs w:val="28"/>
          <w:lang w:val="uz-Cyrl-UZ"/>
          <w:rPrChange w:id="1504" w:author="Faroxiddin Dadaxanov" w:date="2024-05-22T12:23:00Z">
            <w:rPr>
              <w:rFonts w:cs="Times New Roman"/>
              <w:szCs w:val="28"/>
              <w:lang w:val="uz-Cyrl-UZ"/>
            </w:rPr>
          </w:rPrChange>
        </w:rPr>
        <w:t xml:space="preserve"> </w:t>
      </w:r>
      <w:r w:rsidR="00DD5A26" w:rsidRPr="00632AE5">
        <w:rPr>
          <w:rFonts w:asciiTheme="minorHAnsi" w:hAnsiTheme="minorHAnsi" w:cstheme="minorHAnsi"/>
          <w:szCs w:val="28"/>
          <w:lang w:val="uz-Cyrl-UZ"/>
          <w:rPrChange w:id="1505"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506" w:author="Faroxiddin Dadaxanov" w:date="2024-05-22T12:23:00Z">
            <w:rPr>
              <w:rFonts w:cs="Times New Roman"/>
              <w:szCs w:val="28"/>
              <w:lang w:val="uz-Cyrl-UZ"/>
            </w:rPr>
          </w:rPrChange>
        </w:rPr>
        <w:t>ишло</w:t>
      </w:r>
      <w:r w:rsidR="00DD5A26" w:rsidRPr="00632AE5">
        <w:rPr>
          <w:rFonts w:asciiTheme="minorHAnsi" w:hAnsiTheme="minorHAnsi" w:cstheme="minorHAnsi"/>
          <w:szCs w:val="28"/>
          <w:lang w:val="uz-Cyrl-UZ"/>
          <w:rPrChange w:id="1507"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508" w:author="Faroxiddin Dadaxanov" w:date="2024-05-22T12:23:00Z">
            <w:rPr>
              <w:rFonts w:cs="Times New Roman"/>
              <w:szCs w:val="28"/>
              <w:lang w:val="uz-Cyrl-UZ"/>
            </w:rPr>
          </w:rPrChange>
        </w:rPr>
        <w:t xml:space="preserve"> хўжалик ҳайвонларини</w:t>
      </w:r>
      <w:r w:rsidRPr="00632AE5">
        <w:rPr>
          <w:rFonts w:asciiTheme="minorHAnsi" w:eastAsia="Times New Roman" w:hAnsiTheme="minorHAnsi" w:cstheme="minorHAnsi"/>
          <w:szCs w:val="28"/>
          <w:lang w:val="uz-Cyrl-UZ" w:eastAsia="ru-RU"/>
          <w:rPrChange w:id="1509" w:author="Faroxiddin Dadaxanov" w:date="2024-05-22T12:23:00Z">
            <w:rPr>
              <w:rFonts w:eastAsia="Times New Roman" w:cs="Times New Roman"/>
              <w:szCs w:val="28"/>
              <w:lang w:val="uz-Cyrl-UZ" w:eastAsia="ru-RU"/>
            </w:rPr>
          </w:rPrChange>
        </w:rPr>
        <w:t xml:space="preserve"> сақлаш, озиқлантириш, хом сут, хом ёғсиз сут, хом қаймоқни йиғиш шароитлари,</w:t>
      </w:r>
      <w:r w:rsidRPr="00632AE5">
        <w:rPr>
          <w:rFonts w:asciiTheme="minorHAnsi" w:hAnsiTheme="minorHAnsi" w:cstheme="minorHAnsi"/>
          <w:szCs w:val="28"/>
          <w:lang w:val="uz-Cyrl-UZ"/>
          <w:rPrChange w:id="1510"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1511" w:author="Faroxiddin Dadaxanov" w:date="2024-05-22T12:23:00Z">
            <w:rPr>
              <w:rFonts w:eastAsia="Times New Roman" w:cs="Times New Roman"/>
              <w:szCs w:val="28"/>
              <w:lang w:val="uz-Cyrl-UZ" w:eastAsia="ru-RU"/>
            </w:rPr>
          </w:rPrChange>
        </w:rPr>
        <w:t xml:space="preserve">уларнинг ушбу техник регламент талабларига </w:t>
      </w:r>
      <w:del w:id="1512" w:author="Пользователь" w:date="2023-05-06T16:57:00Z">
        <w:r w:rsidRPr="00632AE5" w:rsidDel="00291F4B">
          <w:rPr>
            <w:rFonts w:asciiTheme="minorHAnsi" w:eastAsia="Times New Roman" w:hAnsiTheme="minorHAnsi" w:cstheme="minorHAnsi"/>
            <w:szCs w:val="28"/>
            <w:lang w:val="uz-Cyrl-UZ" w:eastAsia="ru-RU"/>
            <w:rPrChange w:id="1513" w:author="Faroxiddin Dadaxanov" w:date="2024-05-22T12:23:00Z">
              <w:rPr>
                <w:rFonts w:eastAsia="Times New Roman" w:cs="Times New Roman"/>
                <w:szCs w:val="28"/>
                <w:lang w:val="uz-Cyrl-UZ" w:eastAsia="ru-RU"/>
              </w:rPr>
            </w:rPrChange>
          </w:rPr>
          <w:delText xml:space="preserve">мувофиклигини </w:delText>
        </w:r>
      </w:del>
      <w:ins w:id="1514" w:author="Пользователь" w:date="2023-05-06T16:57:00Z">
        <w:r w:rsidR="00291F4B" w:rsidRPr="00632AE5">
          <w:rPr>
            <w:rFonts w:asciiTheme="minorHAnsi" w:eastAsia="Times New Roman" w:hAnsiTheme="minorHAnsi" w:cstheme="minorHAnsi"/>
            <w:szCs w:val="28"/>
            <w:lang w:val="uz-Cyrl-UZ" w:eastAsia="ru-RU"/>
            <w:rPrChange w:id="1515" w:author="Faroxiddin Dadaxanov" w:date="2024-05-22T12:23:00Z">
              <w:rPr>
                <w:rFonts w:eastAsia="Times New Roman" w:cs="Times New Roman"/>
                <w:szCs w:val="28"/>
                <w:lang w:val="uz-Cyrl-UZ" w:eastAsia="ru-RU"/>
              </w:rPr>
            </w:rPrChange>
          </w:rPr>
          <w:t>мувофи</w:t>
        </w:r>
        <w:r w:rsidR="00291F4B" w:rsidRPr="00632AE5">
          <w:rPr>
            <w:rFonts w:asciiTheme="minorHAnsi" w:eastAsia="Times New Roman" w:hAnsiTheme="minorHAnsi" w:cstheme="minorHAnsi"/>
            <w:szCs w:val="28"/>
            <w:lang w:val="uz-Cyrl-UZ" w:eastAsia="ru-RU"/>
            <w:rPrChange w:id="1516" w:author="Faroxiddin Dadaxanov" w:date="2024-05-22T12:23:00Z">
              <w:rPr>
                <w:rFonts w:asciiTheme="minorHAnsi" w:eastAsia="Times New Roman" w:hAnsiTheme="minorHAnsi" w:cstheme="minorHAnsi"/>
                <w:szCs w:val="28"/>
                <w:lang w:val="uz-Cyrl-UZ" w:eastAsia="ru-RU"/>
              </w:rPr>
            </w:rPrChange>
          </w:rPr>
          <w:t>қ</w:t>
        </w:r>
        <w:r w:rsidR="00291F4B" w:rsidRPr="00632AE5">
          <w:rPr>
            <w:rFonts w:asciiTheme="minorHAnsi" w:eastAsia="Times New Roman" w:hAnsiTheme="minorHAnsi" w:cstheme="minorHAnsi"/>
            <w:szCs w:val="28"/>
            <w:lang w:val="uz-Cyrl-UZ" w:eastAsia="ru-RU"/>
            <w:rPrChange w:id="1517" w:author="Faroxiddin Dadaxanov" w:date="2024-05-22T12:23:00Z">
              <w:rPr>
                <w:rFonts w:eastAsia="Times New Roman" w:cs="Times New Roman"/>
                <w:szCs w:val="28"/>
                <w:lang w:val="uz-Cyrl-UZ" w:eastAsia="ru-RU"/>
              </w:rPr>
            </w:rPrChange>
          </w:rPr>
          <w:t xml:space="preserve">лигини </w:t>
        </w:r>
      </w:ins>
      <w:r w:rsidRPr="00632AE5">
        <w:rPr>
          <w:rFonts w:asciiTheme="minorHAnsi" w:eastAsia="Times New Roman" w:hAnsiTheme="minorHAnsi" w:cstheme="minorHAnsi"/>
          <w:szCs w:val="28"/>
          <w:lang w:val="uz-Cyrl-UZ" w:eastAsia="ru-RU"/>
          <w:rPrChange w:id="1518" w:author="Faroxiddin Dadaxanov" w:date="2024-05-22T12:23:00Z">
            <w:rPr>
              <w:rFonts w:eastAsia="Times New Roman" w:cs="Times New Roman"/>
              <w:szCs w:val="28"/>
              <w:lang w:val="uz-Cyrl-UZ" w:eastAsia="ru-RU"/>
            </w:rPr>
          </w:rPrChange>
        </w:rPr>
        <w:t>таъминлаши лозим.</w:t>
      </w:r>
    </w:p>
    <w:p w14:paraId="5D80E0A1" w14:textId="56319D71" w:rsidR="00B45746" w:rsidRPr="00632AE5" w:rsidRDefault="00B45746">
      <w:pPr>
        <w:spacing w:before="80" w:after="80"/>
        <w:ind w:firstLine="709"/>
        <w:contextualSpacing/>
        <w:jc w:val="both"/>
        <w:rPr>
          <w:rFonts w:asciiTheme="minorHAnsi" w:hAnsiTheme="minorHAnsi" w:cstheme="minorHAnsi"/>
          <w:szCs w:val="28"/>
          <w:lang w:val="uz-Cyrl-UZ"/>
          <w:rPrChange w:id="1519" w:author="Faroxiddin Dadaxanov" w:date="2024-05-22T12:23:00Z">
            <w:rPr>
              <w:rFonts w:cs="Times New Roman"/>
              <w:szCs w:val="28"/>
              <w:lang w:val="uz-Cyrl-UZ"/>
            </w:rPr>
          </w:rPrChange>
        </w:rPr>
        <w:pPrChange w:id="1520"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521" w:author="Faroxiddin Dadaxanov" w:date="2024-05-22T12:23:00Z">
            <w:rPr>
              <w:rFonts w:eastAsia="Times New Roman" w:cs="Times New Roman"/>
              <w:szCs w:val="28"/>
              <w:lang w:val="uz-Cyrl-UZ" w:eastAsia="ru-RU"/>
            </w:rPr>
          </w:rPrChange>
        </w:rPr>
        <w:t>Хом сут соғлом қишлоқ хўжалик ҳайвонларидан, инсон ва ҳайвонлар учун умумий бўлган юқумли ва бошқа касалликларга нисбатан хавфсиз бўлган ҳудудда</w:t>
      </w:r>
      <w:r w:rsidRPr="00632AE5">
        <w:rPr>
          <w:rFonts w:asciiTheme="minorHAnsi" w:eastAsia="Times New Roman" w:hAnsiTheme="minorHAnsi" w:cstheme="minorHAnsi"/>
          <w:strike/>
          <w:szCs w:val="28"/>
          <w:lang w:val="uz-Cyrl-UZ" w:eastAsia="ru-RU"/>
          <w:rPrChange w:id="1522" w:author="Faroxiddin Dadaxanov" w:date="2024-05-22T12:23:00Z">
            <w:rPr>
              <w:rFonts w:eastAsia="Times New Roman" w:cs="Times New Roman"/>
              <w:szCs w:val="28"/>
              <w:lang w:val="uz-Cyrl-UZ" w:eastAsia="ru-RU"/>
            </w:rPr>
          </w:rPrChange>
        </w:rPr>
        <w:t>,</w:t>
      </w:r>
      <w:r w:rsidRPr="00632AE5">
        <w:rPr>
          <w:rFonts w:asciiTheme="minorHAnsi" w:eastAsia="Times New Roman" w:hAnsiTheme="minorHAnsi" w:cstheme="minorHAnsi"/>
          <w:szCs w:val="28"/>
          <w:lang w:val="uz-Cyrl-UZ" w:eastAsia="ru-RU"/>
          <w:rPrChange w:id="1523" w:author="Faroxiddin Dadaxanov" w:date="2024-05-22T12:23:00Z">
            <w:rPr>
              <w:rFonts w:eastAsia="Times New Roman" w:cs="Times New Roman"/>
              <w:szCs w:val="28"/>
              <w:lang w:val="uz-Cyrl-UZ" w:eastAsia="ru-RU"/>
            </w:rPr>
          </w:rPrChange>
        </w:rPr>
        <w:t xml:space="preserve"> олиниши керак.</w:t>
      </w:r>
    </w:p>
    <w:p w14:paraId="343659CE" w14:textId="056392CB" w:rsidR="00B45746" w:rsidRPr="00632AE5" w:rsidRDefault="000224FC">
      <w:pPr>
        <w:spacing w:before="80" w:after="80"/>
        <w:ind w:firstLine="709"/>
        <w:contextualSpacing/>
        <w:jc w:val="both"/>
        <w:rPr>
          <w:rFonts w:asciiTheme="minorHAnsi" w:hAnsiTheme="minorHAnsi" w:cstheme="minorHAnsi"/>
          <w:szCs w:val="28"/>
          <w:lang w:val="uz-Cyrl-UZ"/>
          <w:rPrChange w:id="1524" w:author="Faroxiddin Dadaxanov" w:date="2024-05-22T12:23:00Z">
            <w:rPr>
              <w:rFonts w:cs="Times New Roman"/>
              <w:szCs w:val="28"/>
              <w:lang w:val="uz-Cyrl-UZ"/>
            </w:rPr>
          </w:rPrChange>
        </w:rPr>
        <w:pPrChange w:id="1525" w:author="Пользователь" w:date="2023-05-05T09:54:00Z">
          <w:pPr>
            <w:spacing w:before="80" w:after="0"/>
            <w:ind w:firstLine="709"/>
            <w:contextualSpacing/>
            <w:jc w:val="both"/>
          </w:pPr>
        </w:pPrChange>
      </w:pPr>
      <w:ins w:id="1526" w:author="Пользователь" w:date="2023-05-06T17:00:00Z">
        <w:r w:rsidRPr="00632AE5">
          <w:rPr>
            <w:rFonts w:asciiTheme="minorHAnsi" w:eastAsia="Times New Roman" w:hAnsiTheme="minorHAnsi" w:cstheme="minorHAnsi"/>
            <w:szCs w:val="28"/>
            <w:lang w:val="uz-Cyrl-UZ" w:eastAsia="ru-RU"/>
            <w:rPrChange w:id="1527" w:author="Faroxiddin Dadaxanov" w:date="2024-05-22T12:23:00Z">
              <w:rPr>
                <w:rFonts w:asciiTheme="minorHAnsi" w:eastAsia="Times New Roman" w:hAnsiTheme="minorHAnsi" w:cstheme="minorHAnsi"/>
                <w:szCs w:val="28"/>
                <w:lang w:val="uz-Cyrl-UZ" w:eastAsia="ru-RU"/>
              </w:rPr>
            </w:rPrChange>
          </w:rPr>
          <w:t>Ҳайвонлар ту</w:t>
        </w:r>
      </w:ins>
      <w:ins w:id="1528" w:author="Пользователь" w:date="2023-05-06T17:01:00Z">
        <w:r w:rsidRPr="00632AE5">
          <w:rPr>
            <w:rFonts w:asciiTheme="minorHAnsi" w:eastAsia="Times New Roman" w:hAnsiTheme="minorHAnsi" w:cstheme="minorHAnsi"/>
            <w:szCs w:val="28"/>
            <w:lang w:val="uz-Cyrl-UZ" w:eastAsia="ru-RU"/>
            <w:rPrChange w:id="1529" w:author="Faroxiddin Dadaxanov" w:date="2024-05-22T12:23:00Z">
              <w:rPr>
                <w:rFonts w:asciiTheme="minorHAnsi" w:eastAsia="Times New Roman" w:hAnsiTheme="minorHAnsi" w:cstheme="minorHAnsi"/>
                <w:szCs w:val="28"/>
                <w:lang w:val="uz-Cyrl-UZ" w:eastAsia="ru-RU"/>
              </w:rPr>
            </w:rPrChange>
          </w:rPr>
          <w:t>ғишидан к</w:t>
        </w:r>
      </w:ins>
      <w:del w:id="1530" w:author="Пользователь" w:date="2023-05-06T17:01:00Z">
        <w:r w:rsidR="002919DB" w:rsidRPr="00632AE5" w:rsidDel="000224FC">
          <w:rPr>
            <w:rFonts w:asciiTheme="minorHAnsi" w:eastAsia="Times New Roman" w:hAnsiTheme="minorHAnsi" w:cstheme="minorHAnsi"/>
            <w:szCs w:val="28"/>
            <w:lang w:val="uz-Cyrl-UZ" w:eastAsia="ru-RU"/>
            <w:rPrChange w:id="1531" w:author="Faroxiddin Dadaxanov" w:date="2024-05-22T12:23:00Z">
              <w:rPr>
                <w:rFonts w:eastAsia="Times New Roman" w:cs="Times New Roman"/>
                <w:szCs w:val="28"/>
                <w:lang w:val="uz-Cyrl-UZ" w:eastAsia="ru-RU"/>
              </w:rPr>
            </w:rPrChange>
          </w:rPr>
          <w:delText>К</w:delText>
        </w:r>
      </w:del>
      <w:r w:rsidR="002919DB" w:rsidRPr="00632AE5">
        <w:rPr>
          <w:rFonts w:asciiTheme="minorHAnsi" w:eastAsia="Times New Roman" w:hAnsiTheme="minorHAnsi" w:cstheme="minorHAnsi"/>
          <w:szCs w:val="28"/>
          <w:lang w:val="uz-Cyrl-UZ" w:eastAsia="ru-RU"/>
          <w:rPrChange w:id="1532" w:author="Faroxiddin Dadaxanov" w:date="2024-05-22T12:23:00Z">
            <w:rPr>
              <w:rFonts w:eastAsia="Times New Roman" w:cs="Times New Roman"/>
              <w:szCs w:val="28"/>
              <w:lang w:val="uz-Cyrl-UZ" w:eastAsia="ru-RU"/>
            </w:rPr>
          </w:rPrChange>
        </w:rPr>
        <w:t xml:space="preserve">амида уч ҳафта </w:t>
      </w:r>
      <w:r w:rsidR="002919DB" w:rsidRPr="00632AE5">
        <w:rPr>
          <w:rFonts w:eastAsia="Times New Roman" w:cs="Times New Roman"/>
          <w:szCs w:val="28"/>
          <w:lang w:val="uz-Cyrl-UZ" w:eastAsia="ru-RU"/>
          <w:rPrChange w:id="1533" w:author="Faroxiddin Dadaxanov" w:date="2024-05-22T12:23:00Z">
            <w:rPr>
              <w:rFonts w:eastAsia="Times New Roman" w:cs="Times New Roman"/>
              <w:szCs w:val="28"/>
              <w:lang w:val="uz-Cyrl-UZ" w:eastAsia="ru-RU"/>
            </w:rPr>
          </w:rPrChange>
        </w:rPr>
        <w:t>уларнинг болалашидан</w:t>
      </w:r>
      <w:r w:rsidR="002919DB" w:rsidRPr="00632AE5">
        <w:rPr>
          <w:rFonts w:asciiTheme="minorHAnsi" w:eastAsia="Times New Roman" w:hAnsiTheme="minorHAnsi" w:cstheme="minorHAnsi"/>
          <w:szCs w:val="28"/>
          <w:lang w:val="uz-Cyrl-UZ" w:eastAsia="ru-RU"/>
          <w:rPrChange w:id="1534" w:author="Faroxiddin Dadaxanov" w:date="2024-05-22T12:23:00Z">
            <w:rPr>
              <w:rFonts w:eastAsia="Times New Roman" w:cs="Times New Roman"/>
              <w:szCs w:val="28"/>
              <w:lang w:val="uz-Cyrl-UZ" w:eastAsia="ru-RU"/>
            </w:rPr>
          </w:rPrChange>
        </w:rPr>
        <w:t xml:space="preserve"> олдин</w:t>
      </w:r>
      <w:ins w:id="1535" w:author="Пользователь" w:date="2023-05-06T17:02:00Z">
        <w:r w:rsidRPr="00632AE5">
          <w:rPr>
            <w:rFonts w:asciiTheme="minorHAnsi" w:eastAsia="Times New Roman" w:hAnsiTheme="minorHAnsi" w:cstheme="minorHAnsi"/>
            <w:szCs w:val="28"/>
            <w:lang w:val="uz-Cyrl-UZ" w:eastAsia="ru-RU"/>
            <w:rPrChange w:id="1536" w:author="Faroxiddin Dadaxanov" w:date="2024-05-22T12:23:00Z">
              <w:rPr>
                <w:rFonts w:asciiTheme="minorHAnsi" w:eastAsia="Times New Roman" w:hAnsiTheme="minorHAnsi" w:cstheme="minorHAnsi"/>
                <w:szCs w:val="28"/>
                <w:lang w:val="uz-Cyrl-UZ" w:eastAsia="ru-RU"/>
              </w:rPr>
            </w:rPrChange>
          </w:rPr>
          <w:t>, туққан</w:t>
        </w:r>
      </w:ins>
      <w:r w:rsidR="002919DB" w:rsidRPr="00632AE5">
        <w:rPr>
          <w:rFonts w:asciiTheme="minorHAnsi" w:eastAsia="Times New Roman" w:hAnsiTheme="minorHAnsi" w:cstheme="minorHAnsi"/>
          <w:szCs w:val="28"/>
          <w:lang w:val="uz-Cyrl-UZ" w:eastAsia="ru-RU"/>
          <w:rPrChange w:id="1537" w:author="Faroxiddin Dadaxanov" w:date="2024-05-22T12:23:00Z">
            <w:rPr>
              <w:rFonts w:eastAsia="Times New Roman" w:cs="Times New Roman"/>
              <w:szCs w:val="28"/>
              <w:lang w:val="uz-Cyrl-UZ" w:eastAsia="ru-RU"/>
            </w:rPr>
          </w:rPrChange>
        </w:rPr>
        <w:t xml:space="preserve"> </w:t>
      </w:r>
      <w:ins w:id="1538" w:author="Пользователь" w:date="2023-05-06T17:03:00Z">
        <w:r w:rsidRPr="00632AE5">
          <w:rPr>
            <w:rFonts w:asciiTheme="minorHAnsi" w:eastAsia="Times New Roman" w:hAnsiTheme="minorHAnsi" w:cstheme="minorHAnsi"/>
            <w:szCs w:val="28"/>
            <w:lang w:val="uz-Cyrl-UZ" w:eastAsia="ru-RU"/>
            <w:rPrChange w:id="1539" w:author="Faroxiddin Dadaxanov" w:date="2024-05-22T12:23:00Z">
              <w:rPr>
                <w:rFonts w:asciiTheme="minorHAnsi" w:eastAsia="Times New Roman" w:hAnsiTheme="minorHAnsi" w:cstheme="minorHAnsi"/>
                <w:szCs w:val="28"/>
                <w:lang w:val="uz-Cyrl-UZ" w:eastAsia="ru-RU"/>
              </w:rPr>
            </w:rPrChange>
          </w:rPr>
          <w:t xml:space="preserve">кундан бошлаб дастлабки етти кун давомида </w:t>
        </w:r>
      </w:ins>
      <w:r w:rsidR="002919DB" w:rsidRPr="00632AE5">
        <w:rPr>
          <w:rFonts w:asciiTheme="minorHAnsi" w:eastAsia="Times New Roman" w:hAnsiTheme="minorHAnsi" w:cstheme="minorHAnsi"/>
          <w:szCs w:val="28"/>
          <w:lang w:val="uz-Cyrl-UZ" w:eastAsia="ru-RU"/>
          <w:rPrChange w:id="1540" w:author="Faroxiddin Dadaxanov" w:date="2024-05-22T12:23:00Z">
            <w:rPr>
              <w:rFonts w:eastAsia="Times New Roman" w:cs="Times New Roman"/>
              <w:szCs w:val="28"/>
              <w:lang w:val="uz-Cyrl-UZ" w:eastAsia="ru-RU"/>
            </w:rPr>
          </w:rPrChange>
        </w:rPr>
        <w:t>ва/ёки касал ҳайвонлар ва/ёки карантиндаги ҳайвонлар</w:t>
      </w:r>
      <w:del w:id="1541" w:author="Пользователь" w:date="2023-05-06T17:03:00Z">
        <w:r w:rsidR="002919DB" w:rsidRPr="00632AE5" w:rsidDel="000224FC">
          <w:rPr>
            <w:rFonts w:asciiTheme="minorHAnsi" w:eastAsia="Times New Roman" w:hAnsiTheme="minorHAnsi" w:cstheme="minorHAnsi"/>
            <w:szCs w:val="28"/>
            <w:lang w:val="uz-Cyrl-UZ" w:eastAsia="ru-RU"/>
            <w:rPrChange w:id="1542" w:author="Faroxiddin Dadaxanov" w:date="2024-05-22T12:23:00Z">
              <w:rPr>
                <w:rFonts w:eastAsia="Times New Roman" w:cs="Times New Roman"/>
                <w:szCs w:val="28"/>
                <w:lang w:val="uz-Cyrl-UZ" w:eastAsia="ru-RU"/>
              </w:rPr>
            </w:rPrChange>
          </w:rPr>
          <w:delText xml:space="preserve"> учун, ҳайвонлар болалалаган</w:delText>
        </w:r>
      </w:del>
      <w:ins w:id="1543" w:author="Пользователь" w:date="2023-05-06T17:03:00Z">
        <w:r w:rsidRPr="00632AE5">
          <w:rPr>
            <w:rFonts w:asciiTheme="minorHAnsi" w:eastAsia="Times New Roman" w:hAnsiTheme="minorHAnsi" w:cstheme="minorHAnsi"/>
            <w:szCs w:val="28"/>
            <w:lang w:val="uz-Cyrl-UZ" w:eastAsia="ru-RU"/>
            <w:rPrChange w:id="1544" w:author="Faroxiddin Dadaxanov" w:date="2024-05-22T12:23:00Z">
              <w:rPr>
                <w:rFonts w:asciiTheme="minorHAnsi" w:eastAsia="Times New Roman" w:hAnsiTheme="minorHAnsi" w:cstheme="minorHAnsi"/>
                <w:szCs w:val="28"/>
                <w:lang w:val="uz-Cyrl-UZ" w:eastAsia="ru-RU"/>
              </w:rPr>
            </w:rPrChange>
          </w:rPr>
          <w:t>дан</w:t>
        </w:r>
      </w:ins>
      <w:r w:rsidR="002919DB" w:rsidRPr="00632AE5">
        <w:rPr>
          <w:rFonts w:asciiTheme="minorHAnsi" w:eastAsia="Times New Roman" w:hAnsiTheme="minorHAnsi" w:cstheme="minorHAnsi"/>
          <w:szCs w:val="28"/>
          <w:lang w:val="uz-Cyrl-UZ" w:eastAsia="ru-RU"/>
          <w:rPrChange w:id="1545" w:author="Faroxiddin Dadaxanov" w:date="2024-05-22T12:23:00Z">
            <w:rPr>
              <w:rFonts w:eastAsia="Times New Roman" w:cs="Times New Roman"/>
              <w:szCs w:val="28"/>
              <w:lang w:val="uz-Cyrl-UZ" w:eastAsia="ru-RU"/>
            </w:rPr>
          </w:rPrChange>
        </w:rPr>
        <w:t xml:space="preserve"> </w:t>
      </w:r>
      <w:del w:id="1546" w:author="Пользователь" w:date="2023-05-06T17:03:00Z">
        <w:r w:rsidR="002919DB" w:rsidRPr="00632AE5" w:rsidDel="000224FC">
          <w:rPr>
            <w:rFonts w:asciiTheme="minorHAnsi" w:eastAsia="Times New Roman" w:hAnsiTheme="minorHAnsi" w:cstheme="minorHAnsi"/>
            <w:szCs w:val="28"/>
            <w:lang w:val="uz-Cyrl-UZ" w:eastAsia="ru-RU"/>
            <w:rPrChange w:id="1547" w:author="Faroxiddin Dadaxanov" w:date="2024-05-22T12:23:00Z">
              <w:rPr>
                <w:rFonts w:eastAsia="Times New Roman" w:cs="Times New Roman"/>
                <w:szCs w:val="28"/>
                <w:lang w:val="uz-Cyrl-UZ" w:eastAsia="ru-RU"/>
              </w:rPr>
            </w:rPrChange>
          </w:rPr>
          <w:delText xml:space="preserve">кундан бошлаб дастлабки етти кун давомида </w:delText>
        </w:r>
      </w:del>
      <w:r w:rsidR="002919DB" w:rsidRPr="00632AE5">
        <w:rPr>
          <w:rFonts w:asciiTheme="minorHAnsi" w:eastAsia="Times New Roman" w:hAnsiTheme="minorHAnsi" w:cstheme="minorHAnsi"/>
          <w:szCs w:val="28"/>
          <w:lang w:val="uz-Cyrl-UZ" w:eastAsia="ru-RU"/>
          <w:rPrChange w:id="1548" w:author="Faroxiddin Dadaxanov" w:date="2024-05-22T12:23:00Z">
            <w:rPr>
              <w:rFonts w:eastAsia="Times New Roman" w:cs="Times New Roman"/>
              <w:szCs w:val="28"/>
              <w:lang w:val="uz-Cyrl-UZ" w:eastAsia="ru-RU"/>
            </w:rPr>
          </w:rPrChange>
        </w:rPr>
        <w:t>олинган</w:t>
      </w:r>
      <w:del w:id="1549" w:author="Пользователь" w:date="2023-05-06T17:03:00Z">
        <w:r w:rsidR="002919DB" w:rsidRPr="00632AE5" w:rsidDel="000224FC">
          <w:rPr>
            <w:rFonts w:asciiTheme="minorHAnsi" w:eastAsia="Times New Roman" w:hAnsiTheme="minorHAnsi" w:cstheme="minorHAnsi"/>
            <w:szCs w:val="28"/>
            <w:lang w:val="uz-Cyrl-UZ" w:eastAsia="ru-RU"/>
            <w:rPrChange w:id="1550" w:author="Faroxiddin Dadaxanov" w:date="2024-05-22T12:23:00Z">
              <w:rPr>
                <w:rFonts w:eastAsia="Times New Roman" w:cs="Times New Roman"/>
                <w:szCs w:val="28"/>
                <w:lang w:val="uz-Cyrl-UZ" w:eastAsia="ru-RU"/>
              </w:rPr>
            </w:rPrChange>
          </w:rPr>
          <w:delText>,</w:delText>
        </w:r>
      </w:del>
      <w:r w:rsidR="002919DB" w:rsidRPr="00632AE5">
        <w:rPr>
          <w:rFonts w:asciiTheme="minorHAnsi" w:eastAsia="Times New Roman" w:hAnsiTheme="minorHAnsi" w:cstheme="minorHAnsi"/>
          <w:szCs w:val="28"/>
          <w:lang w:val="uz-Cyrl-UZ" w:eastAsia="ru-RU"/>
          <w:rPrChange w:id="1551" w:author="Faroxiddin Dadaxanov" w:date="2024-05-22T12:23:00Z">
            <w:rPr>
              <w:rFonts w:eastAsia="Times New Roman" w:cs="Times New Roman"/>
              <w:szCs w:val="28"/>
              <w:lang w:val="uz-Cyrl-UZ" w:eastAsia="ru-RU"/>
            </w:rPr>
          </w:rPrChange>
        </w:rPr>
        <w:t xml:space="preserve"> хом сут ишлаб чиқариш учун фойдаланишга йўл қўйилмайди.</w:t>
      </w:r>
    </w:p>
    <w:p w14:paraId="241FFB18" w14:textId="760351DE" w:rsidR="00B45746" w:rsidRPr="00632AE5" w:rsidRDefault="002919DB">
      <w:pPr>
        <w:spacing w:before="80" w:after="80"/>
        <w:ind w:firstLine="709"/>
        <w:contextualSpacing/>
        <w:jc w:val="both"/>
        <w:rPr>
          <w:rFonts w:asciiTheme="minorHAnsi" w:hAnsiTheme="minorHAnsi" w:cstheme="minorHAnsi"/>
          <w:b/>
          <w:sz w:val="24"/>
          <w:szCs w:val="24"/>
          <w:lang w:val="uz-Cyrl-UZ"/>
          <w:rPrChange w:id="1552" w:author="Faroxiddin Dadaxanov" w:date="2024-05-22T12:23:00Z">
            <w:rPr>
              <w:rFonts w:cs="Times New Roman"/>
              <w:b/>
              <w:sz w:val="24"/>
              <w:szCs w:val="24"/>
              <w:lang w:val="uz-Cyrl-UZ"/>
            </w:rPr>
          </w:rPrChange>
        </w:rPr>
        <w:pPrChange w:id="1553"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554" w:author="Faroxiddin Dadaxanov" w:date="2024-05-22T12:23:00Z">
            <w:rPr>
              <w:rFonts w:eastAsia="Times New Roman" w:cs="Times New Roman"/>
              <w:szCs w:val="28"/>
              <w:lang w:val="uz-Cyrl-UZ" w:eastAsia="ru-RU"/>
            </w:rPr>
          </w:rPrChange>
        </w:rPr>
        <w:t xml:space="preserve">20. Хом сут </w:t>
      </w:r>
      <w:r w:rsidR="00DD5A26" w:rsidRPr="00632AE5">
        <w:rPr>
          <w:rFonts w:asciiTheme="minorHAnsi" w:eastAsia="Times New Roman" w:hAnsiTheme="minorHAnsi" w:cstheme="minorHAnsi"/>
          <w:szCs w:val="28"/>
          <w:lang w:val="uz-Cyrl-UZ" w:eastAsia="ru-RU"/>
          <w:rPrChange w:id="1555" w:author="Faroxiddin Dadaxanov" w:date="2024-05-22T12:23:00Z">
            <w:rPr>
              <w:rFonts w:eastAsia="Times New Roman" w:cs="Times New Roman"/>
              <w:szCs w:val="28"/>
              <w:lang w:val="uz-Cyrl-UZ" w:eastAsia="ru-RU"/>
            </w:rPr>
          </w:rPrChange>
        </w:rPr>
        <w:t>қ</w:t>
      </w:r>
      <w:r w:rsidRPr="00632AE5">
        <w:rPr>
          <w:rFonts w:asciiTheme="minorHAnsi" w:eastAsia="Times New Roman" w:hAnsiTheme="minorHAnsi" w:cstheme="minorHAnsi"/>
          <w:szCs w:val="28"/>
          <w:lang w:val="uz-Cyrl-UZ" w:eastAsia="ru-RU"/>
          <w:rPrChange w:id="1556" w:author="Faroxiddin Dadaxanov" w:date="2024-05-22T12:23:00Z">
            <w:rPr>
              <w:rFonts w:eastAsia="Times New Roman" w:cs="Times New Roman"/>
              <w:szCs w:val="28"/>
              <w:lang w:val="uz-Cyrl-UZ" w:eastAsia="ru-RU"/>
            </w:rPr>
          </w:rPrChange>
        </w:rPr>
        <w:t>ишлоқ хўжалик ҳайвонларини соғишдан кейин 2 соатдан кўп бўлмаган вақт ичида тозаланиши ва 4 °C ± 2 °C ҳароратгача совутилиши керак.</w:t>
      </w:r>
    </w:p>
    <w:p w14:paraId="1B6EAF1C" w14:textId="638C350E" w:rsidR="002919DB" w:rsidRPr="00632AE5" w:rsidRDefault="002919DB">
      <w:pPr>
        <w:spacing w:before="80" w:after="80"/>
        <w:ind w:firstLine="709"/>
        <w:contextualSpacing/>
        <w:jc w:val="both"/>
        <w:rPr>
          <w:rFonts w:asciiTheme="minorHAnsi" w:hAnsiTheme="minorHAnsi" w:cstheme="minorHAnsi"/>
          <w:b/>
          <w:sz w:val="24"/>
          <w:szCs w:val="24"/>
          <w:lang w:val="uz-Cyrl-UZ"/>
          <w:rPrChange w:id="1557" w:author="Faroxiddin Dadaxanov" w:date="2024-05-22T12:23:00Z">
            <w:rPr>
              <w:rFonts w:cs="Times New Roman"/>
              <w:b/>
              <w:sz w:val="24"/>
              <w:szCs w:val="24"/>
              <w:lang w:val="uz-Cyrl-UZ"/>
            </w:rPr>
          </w:rPrChange>
        </w:rPr>
        <w:pPrChange w:id="1558"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559" w:author="Faroxiddin Dadaxanov" w:date="2024-05-22T12:23:00Z">
            <w:rPr>
              <w:rFonts w:eastAsia="Times New Roman" w:cs="Times New Roman"/>
              <w:szCs w:val="28"/>
              <w:lang w:val="uz-Cyrl-UZ" w:eastAsia="ru-RU"/>
            </w:rPr>
          </w:rPrChange>
        </w:rPr>
        <w:t>21. Саноат усулида қайта ишлаш бошланишидан олдин</w:t>
      </w:r>
      <w:del w:id="1560" w:author="Пользователь" w:date="2023-05-06T17:10:00Z">
        <w:r w:rsidRPr="00632AE5" w:rsidDel="000224FC">
          <w:rPr>
            <w:rFonts w:asciiTheme="minorHAnsi" w:eastAsia="Times New Roman" w:hAnsiTheme="minorHAnsi" w:cstheme="minorHAnsi"/>
            <w:strike/>
            <w:szCs w:val="28"/>
            <w:lang w:val="uz-Cyrl-UZ" w:eastAsia="ru-RU"/>
            <w:rPrChange w:id="1561" w:author="Faroxiddin Dadaxanov" w:date="2024-05-22T12:23:00Z">
              <w:rPr>
                <w:rFonts w:eastAsia="Times New Roman" w:cs="Times New Roman"/>
                <w:szCs w:val="28"/>
                <w:lang w:val="uz-Cyrl-UZ" w:eastAsia="ru-RU"/>
              </w:rPr>
            </w:rPrChange>
          </w:rPr>
          <w:delText>,</w:delText>
        </w:r>
        <w:r w:rsidRPr="00632AE5" w:rsidDel="000224FC">
          <w:rPr>
            <w:rFonts w:asciiTheme="minorHAnsi" w:eastAsia="Times New Roman" w:hAnsiTheme="minorHAnsi" w:cstheme="minorHAnsi"/>
            <w:szCs w:val="28"/>
            <w:lang w:val="uz-Cyrl-UZ" w:eastAsia="ru-RU"/>
            <w:rPrChange w:id="1562" w:author="Faroxiddin Dadaxanov" w:date="2024-05-22T12:23:00Z">
              <w:rPr>
                <w:rFonts w:eastAsia="Times New Roman" w:cs="Times New Roman"/>
                <w:szCs w:val="28"/>
                <w:lang w:val="uz-Cyrl-UZ" w:eastAsia="ru-RU"/>
              </w:rPr>
            </w:rPrChange>
          </w:rPr>
          <w:delText xml:space="preserve"> </w:delText>
        </w:r>
      </w:del>
      <w:ins w:id="1563" w:author="Пользователь" w:date="2023-05-06T17:10:00Z">
        <w:r w:rsidR="000224FC" w:rsidRPr="00632AE5">
          <w:rPr>
            <w:rFonts w:asciiTheme="minorHAnsi" w:eastAsia="Times New Roman" w:hAnsiTheme="minorHAnsi" w:cstheme="minorHAnsi"/>
            <w:szCs w:val="28"/>
            <w:lang w:val="uz-Cyrl-UZ" w:eastAsia="ru-RU"/>
            <w:rPrChange w:id="1564" w:author="Faroxiddin Dadaxanov" w:date="2024-05-22T12:23:00Z">
              <w:rPr>
                <w:rFonts w:eastAsia="Times New Roman" w:cs="Times New Roman"/>
                <w:szCs w:val="28"/>
                <w:lang w:val="uz-Cyrl-UZ" w:eastAsia="ru-RU"/>
              </w:rPr>
            </w:rPrChange>
          </w:rPr>
          <w:t xml:space="preserve"> </w:t>
        </w:r>
      </w:ins>
      <w:r w:rsidRPr="00632AE5">
        <w:rPr>
          <w:rFonts w:asciiTheme="minorHAnsi" w:eastAsia="Times New Roman" w:hAnsiTheme="minorHAnsi" w:cstheme="minorHAnsi"/>
          <w:szCs w:val="28"/>
          <w:lang w:val="uz-Cyrl-UZ" w:eastAsia="ru-RU"/>
          <w:rPrChange w:id="1565" w:author="Faroxiddin Dadaxanov" w:date="2024-05-22T12:23:00Z">
            <w:rPr>
              <w:rFonts w:eastAsia="Times New Roman" w:cs="Times New Roman"/>
              <w:szCs w:val="28"/>
              <w:lang w:val="uz-Cyrl-UZ" w:eastAsia="ru-RU"/>
            </w:rPr>
          </w:rPrChange>
        </w:rPr>
        <w:t>хом сут, хом ёғсиз сут (сепаратлаш учун ишлатиладиган, хом сутни сақлаш даврини қўшиб) 4 ° C ± 2 ° C ҳароратда, хом қаймоқ - 8°С дан юқори бўлмаган ҳараротда</w:t>
      </w:r>
      <w:r w:rsidR="00DD5A26" w:rsidRPr="00632AE5">
        <w:rPr>
          <w:rFonts w:asciiTheme="minorHAnsi" w:eastAsia="Times New Roman" w:hAnsiTheme="minorHAnsi" w:cstheme="minorHAnsi"/>
          <w:szCs w:val="28"/>
          <w:lang w:val="uz-Cyrl-UZ" w:eastAsia="ru-RU"/>
          <w:rPrChange w:id="1566" w:author="Faroxiddin Dadaxanov" w:date="2024-05-22T12:23:00Z">
            <w:rPr>
              <w:rFonts w:eastAsia="Times New Roman" w:cs="Times New Roman"/>
              <w:szCs w:val="28"/>
              <w:lang w:val="uz-Cyrl-UZ" w:eastAsia="ru-RU"/>
            </w:rPr>
          </w:rPrChange>
        </w:rPr>
        <w:br/>
      </w:r>
      <w:r w:rsidRPr="00632AE5">
        <w:rPr>
          <w:rFonts w:asciiTheme="minorHAnsi" w:eastAsia="Times New Roman" w:hAnsiTheme="minorHAnsi" w:cstheme="minorHAnsi"/>
          <w:szCs w:val="28"/>
          <w:lang w:val="uz-Cyrl-UZ" w:eastAsia="ru-RU"/>
          <w:rPrChange w:id="1567" w:author="Faroxiddin Dadaxanov" w:date="2024-05-22T12:23:00Z">
            <w:rPr>
              <w:rFonts w:eastAsia="Times New Roman" w:cs="Times New Roman"/>
              <w:szCs w:val="28"/>
              <w:lang w:val="uz-Cyrl-UZ" w:eastAsia="ru-RU"/>
            </w:rPr>
          </w:rPrChange>
        </w:rPr>
        <w:t xml:space="preserve">36 соатдан кўп бўлмаган вақтгача сақлашга йўл қўйилади (ташиш вақтини </w:t>
      </w:r>
      <w:ins w:id="1568" w:author="Пользователь" w:date="2023-05-06T17:22:00Z">
        <w:r w:rsidR="00632D3C" w:rsidRPr="00632AE5">
          <w:rPr>
            <w:rFonts w:asciiTheme="minorHAnsi" w:eastAsia="Times New Roman" w:hAnsiTheme="minorHAnsi" w:cstheme="minorHAnsi"/>
            <w:szCs w:val="28"/>
            <w:lang w:val="uz-Cyrl-UZ" w:eastAsia="ru-RU"/>
            <w:rPrChange w:id="1569" w:author="Faroxiddin Dadaxanov" w:date="2024-05-22T12:23:00Z">
              <w:rPr>
                <w:rFonts w:asciiTheme="minorHAnsi" w:eastAsia="Times New Roman" w:hAnsiTheme="minorHAnsi" w:cstheme="minorHAnsi"/>
                <w:szCs w:val="28"/>
                <w:lang w:val="uz-Cyrl-UZ" w:eastAsia="ru-RU"/>
              </w:rPr>
            </w:rPrChange>
          </w:rPr>
          <w:t xml:space="preserve">ҳисобга олган ҳолда </w:t>
        </w:r>
      </w:ins>
      <w:r w:rsidRPr="00632AE5">
        <w:rPr>
          <w:rFonts w:eastAsia="Times New Roman" w:cs="Times New Roman"/>
          <w:szCs w:val="28"/>
          <w:lang w:val="uz-Cyrl-UZ" w:eastAsia="ru-RU"/>
          <w:rPrChange w:id="1570" w:author="Faroxiddin Dadaxanov" w:date="2024-05-22T12:23:00Z">
            <w:rPr>
              <w:rFonts w:eastAsia="Times New Roman" w:cs="Times New Roman"/>
              <w:szCs w:val="28"/>
              <w:lang w:val="uz-Cyrl-UZ" w:eastAsia="ru-RU"/>
            </w:rPr>
          </w:rPrChange>
        </w:rPr>
        <w:t>қўшиб</w:t>
      </w:r>
      <w:r w:rsidRPr="00632AE5">
        <w:rPr>
          <w:rFonts w:asciiTheme="minorHAnsi" w:eastAsia="Times New Roman" w:hAnsiTheme="minorHAnsi" w:cstheme="minorHAnsi"/>
          <w:szCs w:val="28"/>
          <w:lang w:val="uz-Cyrl-UZ" w:eastAsia="ru-RU"/>
          <w:rPrChange w:id="1571" w:author="Faroxiddin Dadaxanov" w:date="2024-05-22T12:23:00Z">
            <w:rPr>
              <w:rFonts w:eastAsia="Times New Roman" w:cs="Times New Roman"/>
              <w:szCs w:val="28"/>
              <w:lang w:val="uz-Cyrl-UZ" w:eastAsia="ru-RU"/>
            </w:rPr>
          </w:rPrChange>
        </w:rPr>
        <w:t>).</w:t>
      </w:r>
    </w:p>
    <w:p w14:paraId="0ED6EDD6" w14:textId="29456502" w:rsidR="002919DB" w:rsidRPr="00632AE5" w:rsidRDefault="00632D3C">
      <w:pPr>
        <w:spacing w:before="80" w:after="80"/>
        <w:ind w:firstLine="709"/>
        <w:contextualSpacing/>
        <w:jc w:val="both"/>
        <w:rPr>
          <w:rFonts w:asciiTheme="minorHAnsi" w:hAnsiTheme="minorHAnsi" w:cstheme="minorHAnsi"/>
          <w:b/>
          <w:sz w:val="24"/>
          <w:szCs w:val="24"/>
          <w:lang w:val="uz-Cyrl-UZ"/>
          <w:rPrChange w:id="1572" w:author="Faroxiddin Dadaxanov" w:date="2024-05-22T12:23:00Z">
            <w:rPr>
              <w:rFonts w:cs="Times New Roman"/>
              <w:b/>
              <w:sz w:val="24"/>
              <w:szCs w:val="24"/>
              <w:lang w:val="uz-Cyrl-UZ"/>
            </w:rPr>
          </w:rPrChange>
        </w:rPr>
        <w:pPrChange w:id="1573" w:author="Пользователь" w:date="2023-05-05T09:54:00Z">
          <w:pPr>
            <w:spacing w:before="80" w:after="0"/>
            <w:ind w:firstLine="709"/>
            <w:contextualSpacing/>
            <w:jc w:val="both"/>
          </w:pPr>
        </w:pPrChange>
      </w:pPr>
      <w:ins w:id="1574" w:author="Пользователь" w:date="2023-05-06T17:24:00Z">
        <w:r w:rsidRPr="00632AE5">
          <w:rPr>
            <w:rFonts w:asciiTheme="minorHAnsi" w:hAnsiTheme="minorHAnsi" w:cstheme="minorHAnsi"/>
            <w:szCs w:val="28"/>
            <w:lang w:val="uz-Cyrl-UZ"/>
            <w:rPrChange w:id="1575" w:author="Faroxiddin Dadaxanov" w:date="2024-05-22T12:23:00Z">
              <w:rPr>
                <w:rFonts w:asciiTheme="minorHAnsi" w:hAnsiTheme="minorHAnsi" w:cstheme="minorHAnsi"/>
                <w:szCs w:val="28"/>
                <w:lang w:val="uz-Cyrl-UZ"/>
              </w:rPr>
            </w:rPrChange>
          </w:rPr>
          <w:t xml:space="preserve">эрта ёшли болаларга мўлжалланган </w:t>
        </w:r>
      </w:ins>
      <w:ins w:id="1576" w:author="Пользователь" w:date="2023-05-06T17:25:00Z">
        <w:r w:rsidRPr="00632AE5">
          <w:rPr>
            <w:rFonts w:asciiTheme="minorHAnsi" w:hAnsiTheme="minorHAnsi" w:cstheme="minorHAnsi"/>
            <w:szCs w:val="28"/>
            <w:lang w:val="uz-Cyrl-UZ"/>
            <w:rPrChange w:id="1577" w:author="Faroxiddin Dadaxanov" w:date="2024-05-22T12:23:00Z">
              <w:rPr>
                <w:rFonts w:asciiTheme="minorHAnsi" w:hAnsiTheme="minorHAnsi" w:cstheme="minorHAnsi"/>
                <w:szCs w:val="28"/>
                <w:lang w:val="uz-Cyrl-UZ"/>
              </w:rPr>
            </w:rPrChange>
          </w:rPr>
          <w:t xml:space="preserve">болалар овқат маҳсулотларини </w:t>
        </w:r>
      </w:ins>
      <w:del w:id="1578" w:author="Пользователь" w:date="2023-05-06T17:27:00Z">
        <w:r w:rsidR="002919DB" w:rsidRPr="00632AE5" w:rsidDel="00632D3C">
          <w:rPr>
            <w:rFonts w:asciiTheme="minorHAnsi" w:hAnsiTheme="minorHAnsi" w:cstheme="minorHAnsi"/>
            <w:strike/>
            <w:szCs w:val="28"/>
            <w:lang w:val="uz-Cyrl-UZ"/>
            <w:rPrChange w:id="1579" w:author="Faroxiddin Dadaxanov" w:date="2024-05-22T12:23:00Z">
              <w:rPr>
                <w:rFonts w:cs="Times New Roman"/>
                <w:szCs w:val="28"/>
                <w:lang w:val="uz-Cyrl-UZ"/>
              </w:rPr>
            </w:rPrChange>
          </w:rPr>
          <w:delText>Маҳсулотни</w:delText>
        </w:r>
        <w:r w:rsidR="002919DB" w:rsidRPr="00632AE5" w:rsidDel="00632D3C">
          <w:rPr>
            <w:rFonts w:asciiTheme="minorHAnsi" w:hAnsiTheme="minorHAnsi" w:cstheme="minorHAnsi"/>
            <w:szCs w:val="28"/>
            <w:lang w:val="uz-Cyrl-UZ"/>
            <w:rPrChange w:id="1580" w:author="Faroxiddin Dadaxanov" w:date="2024-05-22T12:23:00Z">
              <w:rPr>
                <w:rFonts w:cs="Times New Roman"/>
                <w:szCs w:val="28"/>
                <w:lang w:val="uz-Cyrl-UZ"/>
              </w:rPr>
            </w:rPrChange>
          </w:rPr>
          <w:delText xml:space="preserve"> </w:delText>
        </w:r>
      </w:del>
      <w:r w:rsidR="002919DB" w:rsidRPr="00632AE5">
        <w:rPr>
          <w:rFonts w:asciiTheme="minorHAnsi" w:hAnsiTheme="minorHAnsi" w:cstheme="minorHAnsi"/>
          <w:szCs w:val="28"/>
          <w:lang w:val="uz-Cyrl-UZ"/>
          <w:rPrChange w:id="1581" w:author="Faroxiddin Dadaxanov" w:date="2024-05-22T12:23:00Z">
            <w:rPr>
              <w:rFonts w:cs="Times New Roman"/>
              <w:szCs w:val="28"/>
              <w:lang w:val="uz-Cyrl-UZ"/>
            </w:rPr>
          </w:rPrChange>
        </w:rPr>
        <w:t>ишлаб чиқариш жараёнини бошлашдан аввал хом сут, хом ёғсизлантирилган сут</w:t>
      </w:r>
      <w:ins w:id="1582" w:author="Пользователь" w:date="2023-05-06T17:26:00Z">
        <w:r w:rsidRPr="00632AE5">
          <w:rPr>
            <w:rFonts w:asciiTheme="minorHAnsi" w:hAnsiTheme="minorHAnsi" w:cstheme="minorHAnsi"/>
            <w:szCs w:val="28"/>
            <w:lang w:val="uz-Cyrl-UZ"/>
            <w:rPrChange w:id="1583" w:author="Faroxiddin Dadaxanov" w:date="2024-05-22T12:23:00Z">
              <w:rPr>
                <w:rFonts w:asciiTheme="minorHAnsi" w:hAnsiTheme="minorHAnsi" w:cstheme="minorHAnsi"/>
                <w:szCs w:val="28"/>
                <w:lang w:val="uz-Cyrl-UZ"/>
              </w:rPr>
            </w:rPrChange>
          </w:rPr>
          <w:t>,</w:t>
        </w:r>
      </w:ins>
      <w:del w:id="1584" w:author="Пользователь" w:date="2023-05-06T17:26:00Z">
        <w:r w:rsidR="002919DB" w:rsidRPr="00632AE5" w:rsidDel="00632D3C">
          <w:rPr>
            <w:rFonts w:asciiTheme="minorHAnsi" w:hAnsiTheme="minorHAnsi" w:cstheme="minorHAnsi"/>
            <w:szCs w:val="28"/>
            <w:lang w:val="uz-Cyrl-UZ"/>
            <w:rPrChange w:id="1585" w:author="Faroxiddin Dadaxanov" w:date="2024-05-22T12:23:00Z">
              <w:rPr>
                <w:rFonts w:cs="Times New Roman"/>
                <w:szCs w:val="28"/>
                <w:lang w:val="uz-Cyrl-UZ"/>
              </w:rPr>
            </w:rPrChange>
          </w:rPr>
          <w:delText>ни</w:delText>
        </w:r>
      </w:del>
      <w:r w:rsidR="002919DB" w:rsidRPr="00632AE5">
        <w:rPr>
          <w:rFonts w:asciiTheme="minorHAnsi" w:hAnsiTheme="minorHAnsi" w:cstheme="minorHAnsi"/>
          <w:szCs w:val="28"/>
          <w:lang w:val="uz-Cyrl-UZ"/>
          <w:rPrChange w:id="1586" w:author="Faroxiddin Dadaxanov" w:date="2024-05-22T12:23:00Z">
            <w:rPr>
              <w:rFonts w:cs="Times New Roman"/>
              <w:szCs w:val="28"/>
              <w:lang w:val="uz-Cyrl-UZ"/>
            </w:rPr>
          </w:rPrChange>
        </w:rPr>
        <w:t xml:space="preserve"> </w:t>
      </w:r>
      <w:ins w:id="1587" w:author="Пользователь" w:date="2023-05-06T17:26:00Z">
        <w:r w:rsidRPr="00632AE5">
          <w:rPr>
            <w:rFonts w:asciiTheme="minorHAnsi" w:hAnsiTheme="minorHAnsi" w:cstheme="minorHAnsi"/>
            <w:szCs w:val="28"/>
            <w:lang w:val="uz-Cyrl-UZ"/>
            <w:rPrChange w:id="1588" w:author="Faroxiddin Dadaxanov" w:date="2024-05-22T12:23:00Z">
              <w:rPr>
                <w:rFonts w:asciiTheme="minorHAnsi" w:hAnsiTheme="minorHAnsi" w:cstheme="minorHAnsi"/>
                <w:szCs w:val="28"/>
                <w:lang w:val="uz-Cyrl-UZ"/>
              </w:rPr>
            </w:rPrChange>
          </w:rPr>
          <w:t xml:space="preserve">хом қаймоқ  </w:t>
        </w:r>
      </w:ins>
      <w:del w:id="1589" w:author="Пользователь" w:date="2023-05-06T17:27:00Z">
        <w:r w:rsidR="002919DB" w:rsidRPr="00632AE5" w:rsidDel="00632D3C">
          <w:rPr>
            <w:rFonts w:asciiTheme="minorHAnsi" w:hAnsiTheme="minorHAnsi" w:cstheme="minorHAnsi"/>
            <w:szCs w:val="28"/>
            <w:lang w:val="uz-Cyrl-UZ"/>
            <w:rPrChange w:id="1590" w:author="Faroxiddin Dadaxanov" w:date="2024-05-22T12:23:00Z">
              <w:rPr>
                <w:rFonts w:cs="Times New Roman"/>
                <w:szCs w:val="28"/>
                <w:lang w:val="uz-Cyrl-UZ"/>
              </w:rPr>
            </w:rPrChange>
          </w:rPr>
          <w:delText xml:space="preserve">сақлашга йўл қўйилади </w:delText>
        </w:r>
      </w:del>
      <w:ins w:id="1591" w:author="Пользователь" w:date="2023-05-06T17:26:00Z">
        <w:r w:rsidRPr="00632AE5">
          <w:rPr>
            <w:rFonts w:asciiTheme="minorHAnsi" w:hAnsiTheme="minorHAnsi" w:cstheme="minorHAnsi"/>
            <w:szCs w:val="28"/>
            <w:lang w:val="uz-Cyrl-UZ"/>
            <w:rPrChange w:id="1592" w:author="Faroxiddin Dadaxanov" w:date="2024-05-22T12:23:00Z">
              <w:rPr>
                <w:rFonts w:asciiTheme="minorHAnsi" w:hAnsiTheme="minorHAnsi" w:cstheme="minorHAnsi"/>
                <w:szCs w:val="28"/>
                <w:lang w:val="uz-Cyrl-UZ"/>
              </w:rPr>
            </w:rPrChange>
          </w:rPr>
          <w:t xml:space="preserve">4°С ± 2°С ҳараротда 24 соатдан кўп бўлмаган вақтда </w:t>
        </w:r>
      </w:ins>
      <w:ins w:id="1593" w:author="Пользователь" w:date="2023-05-06T17:27:00Z">
        <w:r w:rsidRPr="00632AE5">
          <w:rPr>
            <w:rFonts w:asciiTheme="minorHAnsi" w:hAnsiTheme="minorHAnsi" w:cstheme="minorHAnsi"/>
            <w:szCs w:val="28"/>
            <w:lang w:val="uz-Cyrl-UZ"/>
            <w:rPrChange w:id="1594" w:author="Faroxiddin Dadaxanov" w:date="2024-05-22T12:23:00Z">
              <w:rPr>
                <w:rFonts w:asciiTheme="minorHAnsi" w:hAnsiTheme="minorHAnsi" w:cstheme="minorHAnsi"/>
                <w:szCs w:val="28"/>
                <w:lang w:val="uz-Cyrl-UZ"/>
              </w:rPr>
            </w:rPrChange>
          </w:rPr>
          <w:t xml:space="preserve">сақлашга йўл қўйилади </w:t>
        </w:r>
      </w:ins>
      <w:ins w:id="1595" w:author="Пользователь" w:date="2023-05-06T17:26:00Z">
        <w:r w:rsidRPr="00632AE5">
          <w:rPr>
            <w:rFonts w:asciiTheme="minorHAnsi" w:hAnsiTheme="minorHAnsi" w:cstheme="minorHAnsi"/>
            <w:szCs w:val="28"/>
            <w:lang w:val="uz-Cyrl-UZ"/>
            <w:rPrChange w:id="1596" w:author="Faroxiddin Dadaxanov" w:date="2024-05-22T12:23:00Z">
              <w:rPr>
                <w:rFonts w:asciiTheme="minorHAnsi" w:hAnsiTheme="minorHAnsi" w:cstheme="minorHAnsi"/>
                <w:szCs w:val="28"/>
                <w:lang w:val="uz-Cyrl-UZ"/>
              </w:rPr>
            </w:rPrChange>
          </w:rPr>
          <w:t>(</w:t>
        </w:r>
      </w:ins>
      <w:ins w:id="1597" w:author="Пользователь" w:date="2023-05-06T17:27:00Z">
        <w:r w:rsidRPr="00632AE5">
          <w:rPr>
            <w:rFonts w:asciiTheme="minorHAnsi" w:hAnsiTheme="minorHAnsi" w:cstheme="minorHAnsi"/>
            <w:szCs w:val="28"/>
            <w:lang w:val="uz-Cyrl-UZ"/>
            <w:rPrChange w:id="1598" w:author="Faroxiddin Dadaxanov" w:date="2024-05-22T12:23:00Z">
              <w:rPr>
                <w:rFonts w:asciiTheme="minorHAnsi" w:hAnsiTheme="minorHAnsi" w:cstheme="minorHAnsi"/>
                <w:szCs w:val="28"/>
                <w:highlight w:val="yellow"/>
                <w:lang w:val="uz-Cyrl-UZ"/>
              </w:rPr>
            </w:rPrChange>
          </w:rPr>
          <w:t>хом сутни сақлаш ва  даврини сепаратлаш учун ишлатиладиган қўшиб</w:t>
        </w:r>
        <w:r w:rsidRPr="00632AE5">
          <w:rPr>
            <w:rFonts w:asciiTheme="minorHAnsi" w:hAnsiTheme="minorHAnsi" w:cstheme="minorHAnsi"/>
            <w:szCs w:val="28"/>
            <w:lang w:val="uz-Cyrl-UZ"/>
            <w:rPrChange w:id="1599" w:author="Faroxiddin Dadaxanov" w:date="2024-05-22T12:23:00Z">
              <w:rPr>
                <w:rFonts w:asciiTheme="minorHAnsi" w:hAnsiTheme="minorHAnsi" w:cstheme="minorHAnsi"/>
                <w:szCs w:val="28"/>
                <w:lang w:val="uz-Cyrl-UZ"/>
              </w:rPr>
            </w:rPrChange>
          </w:rPr>
          <w:t xml:space="preserve">, </w:t>
        </w:r>
      </w:ins>
      <w:ins w:id="1600" w:author="Пользователь" w:date="2023-05-06T17:26:00Z">
        <w:r w:rsidRPr="00632AE5">
          <w:rPr>
            <w:rFonts w:asciiTheme="minorHAnsi" w:hAnsiTheme="minorHAnsi" w:cstheme="minorHAnsi"/>
            <w:szCs w:val="28"/>
            <w:lang w:val="uz-Cyrl-UZ"/>
            <w:rPrChange w:id="1601" w:author="Faroxiddin Dadaxanov" w:date="2024-05-22T12:23:00Z">
              <w:rPr>
                <w:rFonts w:asciiTheme="minorHAnsi" w:hAnsiTheme="minorHAnsi" w:cstheme="minorHAnsi"/>
                <w:szCs w:val="28"/>
                <w:lang w:val="uz-Cyrl-UZ"/>
              </w:rPr>
            </w:rPrChange>
          </w:rPr>
          <w:t xml:space="preserve">ташиш вақтини </w:t>
        </w:r>
        <w:r w:rsidRPr="00632AE5">
          <w:rPr>
            <w:rFonts w:asciiTheme="minorHAnsi" w:eastAsia="Times New Roman" w:hAnsiTheme="minorHAnsi" w:cstheme="minorHAnsi"/>
            <w:szCs w:val="28"/>
            <w:lang w:val="uz-Cyrl-UZ" w:eastAsia="ru-RU"/>
            <w:rPrChange w:id="1602" w:author="Faroxiddin Dadaxanov" w:date="2024-05-22T12:23:00Z">
              <w:rPr>
                <w:rFonts w:asciiTheme="minorHAnsi" w:eastAsia="Times New Roman" w:hAnsiTheme="minorHAnsi" w:cstheme="minorHAnsi"/>
                <w:szCs w:val="28"/>
                <w:highlight w:val="yellow"/>
                <w:lang w:val="uz-Cyrl-UZ" w:eastAsia="ru-RU"/>
              </w:rPr>
            </w:rPrChange>
          </w:rPr>
          <w:t>ҳисобга олган ҳолда</w:t>
        </w:r>
      </w:ins>
      <w:del w:id="1603" w:author="Пользователь" w:date="2023-05-06T17:27:00Z">
        <w:r w:rsidR="002919DB" w:rsidRPr="00632AE5" w:rsidDel="00632D3C">
          <w:rPr>
            <w:rFonts w:asciiTheme="minorHAnsi" w:hAnsiTheme="minorHAnsi" w:cstheme="minorHAnsi"/>
            <w:szCs w:val="28"/>
            <w:lang w:val="uz-Cyrl-UZ"/>
            <w:rPrChange w:id="1604" w:author="Faroxiddin Dadaxanov" w:date="2024-05-22T12:23:00Z">
              <w:rPr>
                <w:rFonts w:cs="Times New Roman"/>
                <w:szCs w:val="28"/>
                <w:lang w:val="uz-Cyrl-UZ"/>
              </w:rPr>
            </w:rPrChange>
          </w:rPr>
          <w:delText>(хом сутни сақлаш даврини қўшиб</w:delText>
        </w:r>
      </w:del>
      <w:del w:id="1605" w:author="Пользователь" w:date="2023-05-06T17:23:00Z">
        <w:r w:rsidR="002919DB" w:rsidRPr="00632AE5" w:rsidDel="00632D3C">
          <w:rPr>
            <w:rFonts w:asciiTheme="minorHAnsi" w:hAnsiTheme="minorHAnsi" w:cstheme="minorHAnsi"/>
            <w:szCs w:val="28"/>
            <w:lang w:val="uz-Cyrl-UZ"/>
            <w:rPrChange w:id="1606" w:author="Faroxiddin Dadaxanov" w:date="2024-05-22T12:23:00Z">
              <w:rPr>
                <w:rFonts w:cs="Times New Roman"/>
                <w:szCs w:val="28"/>
                <w:lang w:val="uz-Cyrl-UZ"/>
              </w:rPr>
            </w:rPrChange>
          </w:rPr>
          <w:delText>, сепаратлаш учун ишлатиладиган</w:delText>
        </w:r>
      </w:del>
      <w:r w:rsidR="002919DB" w:rsidRPr="00632AE5">
        <w:rPr>
          <w:rFonts w:asciiTheme="minorHAnsi" w:hAnsiTheme="minorHAnsi" w:cstheme="minorHAnsi"/>
          <w:szCs w:val="28"/>
          <w:lang w:val="uz-Cyrl-UZ"/>
          <w:rPrChange w:id="1607" w:author="Faroxiddin Dadaxanov" w:date="2024-05-22T12:23:00Z">
            <w:rPr>
              <w:rFonts w:cs="Times New Roman"/>
              <w:szCs w:val="28"/>
              <w:lang w:val="uz-Cyrl-UZ"/>
            </w:rPr>
          </w:rPrChange>
        </w:rPr>
        <w:t>)</w:t>
      </w:r>
      <w:del w:id="1608" w:author="Пользователь" w:date="2023-05-06T17:27:00Z">
        <w:r w:rsidR="002919DB" w:rsidRPr="00632AE5" w:rsidDel="00632D3C">
          <w:rPr>
            <w:rFonts w:asciiTheme="minorHAnsi" w:hAnsiTheme="minorHAnsi" w:cstheme="minorHAnsi"/>
            <w:szCs w:val="28"/>
            <w:lang w:val="uz-Cyrl-UZ"/>
            <w:rPrChange w:id="1609" w:author="Faroxiddin Dadaxanov" w:date="2024-05-22T12:23:00Z">
              <w:rPr>
                <w:rFonts w:cs="Times New Roman"/>
                <w:szCs w:val="28"/>
                <w:lang w:val="uz-Cyrl-UZ"/>
              </w:rPr>
            </w:rPrChange>
          </w:rPr>
          <w:delText xml:space="preserve">, </w:delText>
        </w:r>
      </w:del>
      <w:del w:id="1610" w:author="Пользователь" w:date="2023-05-06T17:26:00Z">
        <w:r w:rsidR="002919DB" w:rsidRPr="00632AE5" w:rsidDel="00632D3C">
          <w:rPr>
            <w:rFonts w:asciiTheme="minorHAnsi" w:hAnsiTheme="minorHAnsi" w:cstheme="minorHAnsi"/>
            <w:szCs w:val="28"/>
            <w:lang w:val="uz-Cyrl-UZ"/>
            <w:rPrChange w:id="1611" w:author="Faroxiddin Dadaxanov" w:date="2024-05-22T12:23:00Z">
              <w:rPr>
                <w:rFonts w:cs="Times New Roman"/>
                <w:szCs w:val="28"/>
                <w:lang w:val="uz-Cyrl-UZ"/>
              </w:rPr>
            </w:rPrChange>
          </w:rPr>
          <w:delText xml:space="preserve">хом қаймоқ, </w:delText>
        </w:r>
      </w:del>
      <w:del w:id="1612" w:author="Пользователь" w:date="2023-05-06T17:25:00Z">
        <w:r w:rsidR="002919DB" w:rsidRPr="00632AE5" w:rsidDel="00632D3C">
          <w:rPr>
            <w:rFonts w:asciiTheme="minorHAnsi" w:hAnsiTheme="minorHAnsi" w:cstheme="minorHAnsi"/>
            <w:szCs w:val="28"/>
            <w:lang w:val="uz-Cyrl-UZ"/>
            <w:rPrChange w:id="1613" w:author="Faroxiddin Dadaxanov" w:date="2024-05-22T12:23:00Z">
              <w:rPr>
                <w:rFonts w:cs="Times New Roman"/>
                <w:szCs w:val="28"/>
                <w:lang w:val="uz-Cyrl-UZ"/>
              </w:rPr>
            </w:rPrChange>
          </w:rPr>
          <w:delText>болалар овқат маҳсулотларини тайёрлаш учун</w:delText>
        </w:r>
      </w:del>
      <w:del w:id="1614" w:author="Пользователь" w:date="2023-05-06T17:24:00Z">
        <w:r w:rsidR="002919DB" w:rsidRPr="00632AE5" w:rsidDel="00632D3C">
          <w:rPr>
            <w:rFonts w:asciiTheme="minorHAnsi" w:hAnsiTheme="minorHAnsi" w:cstheme="minorHAnsi"/>
            <w:szCs w:val="28"/>
            <w:lang w:val="uz-Cyrl-UZ"/>
            <w:rPrChange w:id="1615" w:author="Faroxiddin Dadaxanov" w:date="2024-05-22T12:23:00Z">
              <w:rPr>
                <w:rFonts w:cs="Times New Roman"/>
                <w:szCs w:val="28"/>
                <w:lang w:val="uz-Cyrl-UZ"/>
              </w:rPr>
            </w:rPrChange>
          </w:rPr>
          <w:delText xml:space="preserve"> эрта ёшли болаларга мўлжалланган</w:delText>
        </w:r>
      </w:del>
      <w:del w:id="1616" w:author="Пользователь" w:date="2023-05-06T17:27:00Z">
        <w:r w:rsidR="002919DB" w:rsidRPr="00632AE5" w:rsidDel="00632D3C">
          <w:rPr>
            <w:rFonts w:asciiTheme="minorHAnsi" w:hAnsiTheme="minorHAnsi" w:cstheme="minorHAnsi"/>
            <w:szCs w:val="28"/>
            <w:lang w:val="uz-Cyrl-UZ"/>
            <w:rPrChange w:id="1617" w:author="Faroxiddin Dadaxanov" w:date="2024-05-22T12:23:00Z">
              <w:rPr>
                <w:rFonts w:cs="Times New Roman"/>
                <w:szCs w:val="28"/>
                <w:lang w:val="uz-Cyrl-UZ"/>
              </w:rPr>
            </w:rPrChange>
          </w:rPr>
          <w:delText>,</w:delText>
        </w:r>
        <w:r w:rsidR="00DD5A26" w:rsidRPr="00632AE5" w:rsidDel="00632D3C">
          <w:rPr>
            <w:rFonts w:asciiTheme="minorHAnsi" w:hAnsiTheme="minorHAnsi" w:cstheme="minorHAnsi"/>
            <w:szCs w:val="28"/>
            <w:lang w:val="uz-Cyrl-UZ"/>
            <w:rPrChange w:id="1618" w:author="Faroxiddin Dadaxanov" w:date="2024-05-22T12:23:00Z">
              <w:rPr>
                <w:rFonts w:cs="Times New Roman"/>
                <w:szCs w:val="28"/>
                <w:lang w:val="uz-Cyrl-UZ"/>
              </w:rPr>
            </w:rPrChange>
          </w:rPr>
          <w:br/>
        </w:r>
      </w:del>
      <w:del w:id="1619" w:author="Пользователь" w:date="2023-05-06T17:26:00Z">
        <w:r w:rsidR="002919DB" w:rsidRPr="00632AE5" w:rsidDel="00632D3C">
          <w:rPr>
            <w:rFonts w:asciiTheme="minorHAnsi" w:hAnsiTheme="minorHAnsi" w:cstheme="minorHAnsi"/>
            <w:szCs w:val="28"/>
            <w:lang w:val="uz-Cyrl-UZ"/>
            <w:rPrChange w:id="1620" w:author="Faroxiddin Dadaxanov" w:date="2024-05-22T12:23:00Z">
              <w:rPr>
                <w:rFonts w:cs="Times New Roman"/>
                <w:szCs w:val="28"/>
                <w:lang w:val="uz-Cyrl-UZ"/>
              </w:rPr>
            </w:rPrChange>
          </w:rPr>
          <w:delText xml:space="preserve">4°С ± 2°С ҳараротда 24 соатдан кўп эмас (ташиш вақтини </w:delText>
        </w:r>
      </w:del>
      <w:del w:id="1621" w:author="Пользователь" w:date="2023-05-06T17:27:00Z">
        <w:r w:rsidR="002919DB" w:rsidRPr="00632AE5" w:rsidDel="00632D3C">
          <w:rPr>
            <w:rFonts w:asciiTheme="minorHAnsi" w:hAnsiTheme="minorHAnsi" w:cstheme="minorHAnsi"/>
            <w:strike/>
            <w:szCs w:val="28"/>
            <w:lang w:val="uz-Cyrl-UZ"/>
            <w:rPrChange w:id="1622" w:author="Faroxiddin Dadaxanov" w:date="2024-05-22T12:23:00Z">
              <w:rPr>
                <w:rFonts w:cs="Times New Roman"/>
                <w:szCs w:val="28"/>
                <w:lang w:val="uz-Cyrl-UZ"/>
              </w:rPr>
            </w:rPrChange>
          </w:rPr>
          <w:delText>қўшиб</w:delText>
        </w:r>
        <w:r w:rsidR="002919DB" w:rsidRPr="00632AE5" w:rsidDel="00632D3C">
          <w:rPr>
            <w:rFonts w:asciiTheme="minorHAnsi" w:hAnsiTheme="minorHAnsi" w:cstheme="minorHAnsi"/>
            <w:szCs w:val="28"/>
            <w:lang w:val="uz-Cyrl-UZ"/>
            <w:rPrChange w:id="1623" w:author="Faroxiddin Dadaxanov" w:date="2024-05-22T12:23:00Z">
              <w:rPr>
                <w:rFonts w:cs="Times New Roman"/>
                <w:szCs w:val="28"/>
                <w:lang w:val="uz-Cyrl-UZ"/>
              </w:rPr>
            </w:rPrChange>
          </w:rPr>
          <w:delText>).</w:delText>
        </w:r>
      </w:del>
    </w:p>
    <w:p w14:paraId="20CEC2FE" w14:textId="7F7BA39B" w:rsidR="002919DB" w:rsidRPr="00632AE5" w:rsidRDefault="002919DB">
      <w:pPr>
        <w:spacing w:before="80" w:after="80"/>
        <w:ind w:firstLine="709"/>
        <w:contextualSpacing/>
        <w:jc w:val="both"/>
        <w:rPr>
          <w:rFonts w:asciiTheme="minorHAnsi" w:hAnsiTheme="minorHAnsi" w:cstheme="minorHAnsi"/>
          <w:b/>
          <w:sz w:val="24"/>
          <w:szCs w:val="24"/>
          <w:lang w:val="uz-Cyrl-UZ"/>
          <w:rPrChange w:id="1624" w:author="Faroxiddin Dadaxanov" w:date="2024-05-22T12:23:00Z">
            <w:rPr>
              <w:rFonts w:cs="Times New Roman"/>
              <w:b/>
              <w:sz w:val="24"/>
              <w:szCs w:val="24"/>
              <w:lang w:val="uz-Cyrl-UZ"/>
            </w:rPr>
          </w:rPrChange>
        </w:rPr>
        <w:pPrChange w:id="162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626" w:author="Faroxiddin Dadaxanov" w:date="2024-05-22T12:23:00Z">
            <w:rPr>
              <w:rFonts w:cs="Times New Roman"/>
              <w:szCs w:val="28"/>
              <w:lang w:val="uz-Cyrl-UZ"/>
            </w:rPr>
          </w:rPrChange>
        </w:rPr>
        <w:t>22. Хом сут, хом ёғсиз сут, хом қаймоқга дастлабки ишлов бериш, шу жумладан пастеризация қуйидаги ҳолларда ишлаб чиқарувчи томонидан амалга оширилади:</w:t>
      </w:r>
    </w:p>
    <w:p w14:paraId="65C507E9" w14:textId="4ECC0C55" w:rsidR="002919DB" w:rsidRPr="00632AE5" w:rsidRDefault="002919DB">
      <w:pPr>
        <w:spacing w:before="80" w:after="80"/>
        <w:ind w:firstLine="709"/>
        <w:contextualSpacing/>
        <w:jc w:val="both"/>
        <w:rPr>
          <w:rFonts w:asciiTheme="minorHAnsi" w:hAnsiTheme="minorHAnsi" w:cstheme="minorHAnsi"/>
          <w:b/>
          <w:sz w:val="24"/>
          <w:szCs w:val="24"/>
          <w:lang w:val="uz-Cyrl-UZ"/>
          <w:rPrChange w:id="1627" w:author="Faroxiddin Dadaxanov" w:date="2024-05-22T12:23:00Z">
            <w:rPr>
              <w:rFonts w:cs="Times New Roman"/>
              <w:b/>
              <w:sz w:val="24"/>
              <w:szCs w:val="24"/>
              <w:lang w:val="uz-Cyrl-UZ"/>
            </w:rPr>
          </w:rPrChange>
        </w:rPr>
        <w:pPrChange w:id="162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629" w:author="Faroxiddin Dadaxanov" w:date="2024-05-22T12:23:00Z">
            <w:rPr>
              <w:rFonts w:cs="Times New Roman"/>
              <w:szCs w:val="28"/>
              <w:lang w:val="uz-Cyrl-UZ"/>
            </w:rPr>
          </w:rPrChange>
        </w:rPr>
        <w:t>а) сут ва сут маҳсулотларини техник тартибга солиш объектига киритиш ма</w:t>
      </w:r>
      <w:r w:rsidR="00DD5A26" w:rsidRPr="00632AE5">
        <w:rPr>
          <w:rFonts w:asciiTheme="minorHAnsi" w:hAnsiTheme="minorHAnsi" w:cstheme="minorHAnsi"/>
          <w:szCs w:val="28"/>
          <w:lang w:val="uz-Cyrl-UZ"/>
          <w:rPrChange w:id="1630"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631" w:author="Faroxiddin Dadaxanov" w:date="2024-05-22T12:23:00Z">
            <w:rPr>
              <w:rFonts w:cs="Times New Roman"/>
              <w:szCs w:val="28"/>
              <w:lang w:val="uz-Cyrl-UZ"/>
            </w:rPr>
          </w:rPrChange>
        </w:rPr>
        <w:t>садида, уларга нисбатан ушбу техник регламент қўлланилади, сут ва сут маҳсулотларини идентификациялаш ариза берувчи, давлат назорат (назорат) органлари, божхона назорати органлари, мувофиқликни ба</w:t>
      </w:r>
      <w:r w:rsidR="00DD5A26" w:rsidRPr="00632AE5">
        <w:rPr>
          <w:rFonts w:asciiTheme="minorHAnsi" w:hAnsiTheme="minorHAnsi" w:cstheme="minorHAnsi"/>
          <w:szCs w:val="28"/>
          <w:lang w:val="uz-Cyrl-UZ"/>
          <w:rPrChange w:id="1632"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633" w:author="Faroxiddin Dadaxanov" w:date="2024-05-22T12:23:00Z">
            <w:rPr>
              <w:rFonts w:cs="Times New Roman"/>
              <w:szCs w:val="28"/>
              <w:lang w:val="uz-Cyrl-UZ"/>
            </w:rPr>
          </w:rPrChange>
        </w:rPr>
        <w:t>олаш (тасдиқлаш) органлари, шунингдек бошқа манфаатдор шахслар томонидан ном бўйича тадқиқотлар (синовлар) ўтказмасдан там</w:t>
      </w:r>
      <w:r w:rsidR="00DD5A26" w:rsidRPr="00632AE5">
        <w:rPr>
          <w:rFonts w:asciiTheme="minorHAnsi" w:hAnsiTheme="minorHAnsi" w:cstheme="minorHAnsi"/>
          <w:szCs w:val="28"/>
          <w:lang w:val="uz-Cyrl-UZ"/>
          <w:rPrChange w:id="1634" w:author="Faroxiddin Dadaxanov" w:date="2024-05-22T12:23:00Z">
            <w:rPr>
              <w:rFonts w:cs="Times New Roman"/>
              <w:szCs w:val="28"/>
              <w:lang w:val="uz-Cyrl-UZ"/>
            </w:rPr>
          </w:rPrChange>
        </w:rPr>
        <w:t>ғ</w:t>
      </w:r>
      <w:r w:rsidRPr="00632AE5">
        <w:rPr>
          <w:rFonts w:asciiTheme="minorHAnsi" w:hAnsiTheme="minorHAnsi" w:cstheme="minorHAnsi"/>
          <w:szCs w:val="28"/>
          <w:lang w:val="uz-Cyrl-UZ"/>
          <w:rPrChange w:id="1635" w:author="Faroxiddin Dadaxanov" w:date="2024-05-22T12:23:00Z">
            <w:rPr>
              <w:rFonts w:cs="Times New Roman"/>
              <w:szCs w:val="28"/>
              <w:lang w:val="uz-Cyrl-UZ"/>
            </w:rPr>
          </w:rPrChange>
        </w:rPr>
        <w:t xml:space="preserve">а таркибида ёки етказиб бериш ҳужжатларида кўрсатилган сут ва сут маҳсулотларининг номлари, </w:t>
      </w:r>
      <w:r w:rsidR="00DD5A26" w:rsidRPr="00632AE5">
        <w:rPr>
          <w:rFonts w:asciiTheme="minorHAnsi" w:hAnsiTheme="minorHAnsi" w:cstheme="minorHAnsi"/>
          <w:szCs w:val="28"/>
          <w:lang w:val="uz-Cyrl-UZ"/>
          <w:rPrChange w:id="1636"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637" w:author="Faroxiddin Dadaxanov" w:date="2024-05-22T12:23:00Z">
            <w:rPr>
              <w:rFonts w:cs="Times New Roman"/>
              <w:szCs w:val="28"/>
              <w:lang w:val="uz-Cyrl-UZ"/>
            </w:rPr>
          </w:rPrChange>
        </w:rPr>
        <w:t xml:space="preserve">ехник регламентнинг II бобида, шунингдек Ўзбекистон Республикасида сут ва сут маҳсулотларига тааллуқли бошқа техник регламентларда </w:t>
      </w:r>
      <w:r w:rsidRPr="00632AE5">
        <w:rPr>
          <w:rFonts w:asciiTheme="minorHAnsi" w:hAnsiTheme="minorHAnsi" w:cstheme="minorHAnsi"/>
          <w:b/>
          <w:bCs/>
          <w:szCs w:val="28"/>
          <w:u w:val="single"/>
          <w:lang w:val="uz-Cyrl-UZ"/>
          <w:rPrChange w:id="1638" w:author="Faroxiddin Dadaxanov" w:date="2024-05-22T12:23:00Z">
            <w:rPr>
              <w:rFonts w:cs="Times New Roman"/>
              <w:b/>
              <w:bCs/>
              <w:szCs w:val="28"/>
              <w:u w:val="single"/>
              <w:lang w:val="uz-Cyrl-UZ"/>
            </w:rPr>
          </w:rPrChange>
        </w:rPr>
        <w:t>ў</w:t>
      </w:r>
      <w:r w:rsidRPr="00632AE5">
        <w:rPr>
          <w:rFonts w:asciiTheme="minorHAnsi" w:hAnsiTheme="minorHAnsi" w:cstheme="minorHAnsi"/>
          <w:b/>
          <w:szCs w:val="28"/>
          <w:u w:val="single"/>
          <w:lang w:val="uz-Cyrl-UZ"/>
          <w:rPrChange w:id="1639" w:author="Faroxiddin Dadaxanov" w:date="2024-05-22T12:23:00Z">
            <w:rPr>
              <w:rFonts w:cs="Times New Roman"/>
              <w:b/>
              <w:szCs w:val="28"/>
              <w:u w:val="single"/>
              <w:lang w:val="uz-Cyrl-UZ"/>
            </w:rPr>
          </w:rPrChange>
        </w:rPr>
        <w:t>рнатилган сут ва сут ма</w:t>
      </w:r>
      <w:r w:rsidR="00DD5A26" w:rsidRPr="00632AE5">
        <w:rPr>
          <w:rFonts w:asciiTheme="minorHAnsi" w:hAnsiTheme="minorHAnsi" w:cstheme="minorHAnsi"/>
          <w:b/>
          <w:szCs w:val="28"/>
          <w:u w:val="single"/>
          <w:lang w:val="uz-Cyrl-UZ"/>
          <w:rPrChange w:id="1640" w:author="Faroxiddin Dadaxanov" w:date="2024-05-22T12:23:00Z">
            <w:rPr>
              <w:rFonts w:cs="Times New Roman"/>
              <w:b/>
              <w:szCs w:val="28"/>
              <w:u w:val="single"/>
              <w:lang w:val="uz-Cyrl-UZ"/>
            </w:rPr>
          </w:rPrChange>
        </w:rPr>
        <w:t>ҳ</w:t>
      </w:r>
      <w:r w:rsidRPr="00632AE5">
        <w:rPr>
          <w:rFonts w:asciiTheme="minorHAnsi" w:hAnsiTheme="minorHAnsi" w:cstheme="minorHAnsi"/>
          <w:b/>
          <w:szCs w:val="28"/>
          <w:u w:val="single"/>
          <w:lang w:val="uz-Cyrl-UZ"/>
          <w:rPrChange w:id="1641" w:author="Faroxiddin Dadaxanov" w:date="2024-05-22T12:23:00Z">
            <w:rPr>
              <w:rFonts w:cs="Times New Roman"/>
              <w:b/>
              <w:szCs w:val="28"/>
              <w:u w:val="single"/>
              <w:lang w:val="uz-Cyrl-UZ"/>
            </w:rPr>
          </w:rPrChange>
        </w:rPr>
        <w:t>сулотларининг номларига</w:t>
      </w:r>
      <w:r w:rsidRPr="00632AE5">
        <w:rPr>
          <w:rFonts w:asciiTheme="minorHAnsi" w:hAnsiTheme="minorHAnsi" w:cstheme="minorHAnsi"/>
          <w:szCs w:val="28"/>
          <w:lang w:val="uz-Cyrl-UZ"/>
          <w:rPrChange w:id="1642" w:author="Faroxiddin Dadaxanov" w:date="2024-05-22T12:23:00Z">
            <w:rPr>
              <w:rFonts w:cs="Times New Roman"/>
              <w:szCs w:val="28"/>
              <w:lang w:val="uz-Cyrl-UZ"/>
            </w:rPr>
          </w:rPrChange>
        </w:rPr>
        <w:t>, (уларнинг талаби сут ва сут ма</w:t>
      </w:r>
      <w:r w:rsidR="00DD5A26" w:rsidRPr="00632AE5">
        <w:rPr>
          <w:rFonts w:asciiTheme="minorHAnsi" w:hAnsiTheme="minorHAnsi" w:cstheme="minorHAnsi"/>
          <w:szCs w:val="28"/>
          <w:lang w:val="uz-Cyrl-UZ"/>
          <w:rPrChange w:id="1643"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644" w:author="Faroxiddin Dadaxanov" w:date="2024-05-22T12:23:00Z">
            <w:rPr>
              <w:rFonts w:cs="Times New Roman"/>
              <w:szCs w:val="28"/>
              <w:lang w:val="uz-Cyrl-UZ"/>
            </w:rPr>
          </w:rPrChange>
        </w:rPr>
        <w:t>сулотларига тар</w:t>
      </w:r>
      <w:r w:rsidR="00DD5A26" w:rsidRPr="00632AE5">
        <w:rPr>
          <w:rFonts w:asciiTheme="minorHAnsi" w:hAnsiTheme="minorHAnsi" w:cstheme="minorHAnsi"/>
          <w:szCs w:val="28"/>
          <w:lang w:val="uz-Cyrl-UZ"/>
          <w:rPrChange w:id="1645"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646" w:author="Faroxiddin Dadaxanov" w:date="2024-05-22T12:23:00Z">
            <w:rPr>
              <w:rFonts w:cs="Times New Roman"/>
              <w:szCs w:val="28"/>
              <w:lang w:val="uz-Cyrl-UZ"/>
            </w:rPr>
          </w:rPrChange>
        </w:rPr>
        <w:t xml:space="preserve">атилади) </w:t>
      </w:r>
      <w:r w:rsidRPr="00632AE5">
        <w:rPr>
          <w:rFonts w:asciiTheme="minorHAnsi" w:hAnsiTheme="minorHAnsi" w:cstheme="minorHAnsi"/>
          <w:b/>
          <w:szCs w:val="28"/>
          <w:u w:val="single"/>
          <w:lang w:val="uz-Cyrl-UZ"/>
          <w:rPrChange w:id="1647" w:author="Faroxiddin Dadaxanov" w:date="2024-05-22T12:23:00Z">
            <w:rPr>
              <w:rFonts w:cs="Times New Roman"/>
              <w:b/>
              <w:szCs w:val="28"/>
              <w:u w:val="single"/>
              <w:lang w:val="uz-Cyrl-UZ"/>
            </w:rPr>
          </w:rPrChange>
        </w:rPr>
        <w:t>мувофиқлигини ўрнатиш йўли билан амалга оширилади</w:t>
      </w:r>
      <w:r w:rsidRPr="00632AE5">
        <w:rPr>
          <w:rFonts w:asciiTheme="minorHAnsi" w:hAnsiTheme="minorHAnsi" w:cstheme="minorHAnsi"/>
          <w:b/>
          <w:szCs w:val="28"/>
          <w:lang w:val="uz-Cyrl-UZ"/>
          <w:rPrChange w:id="1648" w:author="Faroxiddin Dadaxanov" w:date="2024-05-22T12:23:00Z">
            <w:rPr>
              <w:rFonts w:cs="Times New Roman"/>
              <w:b/>
              <w:szCs w:val="28"/>
              <w:lang w:val="uz-Cyrl-UZ"/>
            </w:rPr>
          </w:rPrChange>
        </w:rPr>
        <w:t>;</w:t>
      </w:r>
    </w:p>
    <w:p w14:paraId="079B3D55" w14:textId="7F597914" w:rsidR="002919DB" w:rsidRPr="00632AE5" w:rsidRDefault="002919DB">
      <w:pPr>
        <w:spacing w:before="80" w:after="80"/>
        <w:ind w:firstLine="709"/>
        <w:contextualSpacing/>
        <w:jc w:val="both"/>
        <w:rPr>
          <w:rFonts w:asciiTheme="minorHAnsi" w:hAnsiTheme="minorHAnsi" w:cstheme="minorHAnsi"/>
          <w:b/>
          <w:sz w:val="24"/>
          <w:szCs w:val="24"/>
          <w:lang w:val="uz-Cyrl-UZ"/>
          <w:rPrChange w:id="1649" w:author="Faroxiddin Dadaxanov" w:date="2024-05-22T12:23:00Z">
            <w:rPr>
              <w:rFonts w:cs="Times New Roman"/>
              <w:b/>
              <w:sz w:val="24"/>
              <w:szCs w:val="24"/>
              <w:lang w:val="uz-Cyrl-UZ"/>
            </w:rPr>
          </w:rPrChange>
        </w:rPr>
        <w:pPrChange w:id="165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651" w:author="Faroxiddin Dadaxanov" w:date="2024-05-22T12:23:00Z">
            <w:rPr>
              <w:rFonts w:cs="Times New Roman"/>
              <w:szCs w:val="28"/>
              <w:lang w:val="uz-Cyrl-UZ"/>
            </w:rPr>
          </w:rPrChange>
        </w:rPr>
        <w:t>б) хом сут, хом ёғсиз сут, хом қаймоқни 6 соатдан кўпроқ совутмасдан сақлаш;</w:t>
      </w:r>
    </w:p>
    <w:p w14:paraId="47EF81F6" w14:textId="36D7E5D7" w:rsidR="002919DB" w:rsidRPr="00632AE5" w:rsidRDefault="002919DB">
      <w:pPr>
        <w:spacing w:before="80" w:after="80"/>
        <w:ind w:firstLine="709"/>
        <w:contextualSpacing/>
        <w:jc w:val="both"/>
        <w:rPr>
          <w:rFonts w:asciiTheme="minorHAnsi" w:hAnsiTheme="minorHAnsi" w:cstheme="minorHAnsi"/>
          <w:b/>
          <w:sz w:val="24"/>
          <w:szCs w:val="24"/>
          <w:lang w:val="uz-Cyrl-UZ"/>
          <w:rPrChange w:id="1652" w:author="Faroxiddin Dadaxanov" w:date="2024-05-22T12:23:00Z">
            <w:rPr>
              <w:rFonts w:cs="Times New Roman"/>
              <w:b/>
              <w:sz w:val="24"/>
              <w:szCs w:val="24"/>
              <w:lang w:val="uz-Cyrl-UZ"/>
            </w:rPr>
          </w:rPrChange>
        </w:rPr>
        <w:pPrChange w:id="165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654" w:author="Faroxiddin Dadaxanov" w:date="2024-05-22T12:23:00Z">
            <w:rPr>
              <w:rFonts w:cs="Times New Roman"/>
              <w:szCs w:val="28"/>
              <w:lang w:val="uz-Cyrl-UZ"/>
            </w:rPr>
          </w:rPrChange>
        </w:rPr>
        <w:lastRenderedPageBreak/>
        <w:t>в) хом сут, хом ёғсиз сут, хом қаймоқни ташиш</w:t>
      </w:r>
      <w:r w:rsidRPr="00632AE5">
        <w:rPr>
          <w:rFonts w:asciiTheme="minorHAnsi" w:hAnsiTheme="minorHAnsi" w:cstheme="minorHAnsi"/>
          <w:strike/>
          <w:szCs w:val="28"/>
          <w:lang w:val="uz-Cyrl-UZ"/>
          <w:rPrChange w:id="1655" w:author="Faroxiddin Dadaxanov" w:date="2024-05-22T12:23:00Z">
            <w:rPr>
              <w:rFonts w:cs="Times New Roman"/>
              <w:szCs w:val="28"/>
              <w:lang w:val="uz-Cyrl-UZ"/>
            </w:rPr>
          </w:rPrChange>
        </w:rPr>
        <w:t>,</w:t>
      </w:r>
      <w:r w:rsidRPr="00632AE5">
        <w:rPr>
          <w:rFonts w:asciiTheme="minorHAnsi" w:hAnsiTheme="minorHAnsi" w:cstheme="minorHAnsi"/>
          <w:szCs w:val="28"/>
          <w:lang w:val="uz-Cyrl-UZ"/>
          <w:rPrChange w:id="1656" w:author="Faroxiddin Dadaxanov" w:date="2024-05-22T12:23:00Z">
            <w:rPr>
              <w:rFonts w:cs="Times New Roman"/>
              <w:szCs w:val="28"/>
              <w:lang w:val="uz-Cyrl-UZ"/>
            </w:rPr>
          </w:rPrChange>
        </w:rPr>
        <w:t xml:space="preserve"> давомийлиги йул қўйиладиган сақлаш давридан </w:t>
      </w:r>
      <w:ins w:id="1657" w:author="Пользователь" w:date="2023-05-06T17:45:00Z">
        <w:r w:rsidR="006449DF" w:rsidRPr="00632AE5">
          <w:rPr>
            <w:rFonts w:asciiTheme="minorHAnsi" w:hAnsiTheme="minorHAnsi" w:cstheme="minorHAnsi"/>
            <w:szCs w:val="28"/>
            <w:lang w:val="uz-Cyrl-UZ"/>
            <w:rPrChange w:id="1658" w:author="Faroxiddin Dadaxanov" w:date="2024-05-22T12:23:00Z">
              <w:rPr>
                <w:rFonts w:asciiTheme="minorHAnsi" w:hAnsiTheme="minorHAnsi" w:cstheme="minorHAnsi"/>
                <w:szCs w:val="28"/>
                <w:lang w:val="uz-Cyrl-UZ"/>
              </w:rPr>
            </w:rPrChange>
          </w:rPr>
          <w:t xml:space="preserve">25 фоиздан </w:t>
        </w:r>
      </w:ins>
      <w:r w:rsidRPr="00632AE5">
        <w:rPr>
          <w:rFonts w:cs="Times New Roman"/>
          <w:szCs w:val="28"/>
          <w:lang w:val="uz-Cyrl-UZ"/>
          <w:rPrChange w:id="1659" w:author="Faroxiddin Dadaxanov" w:date="2024-05-22T12:23:00Z">
            <w:rPr>
              <w:rFonts w:cs="Times New Roman"/>
              <w:szCs w:val="28"/>
              <w:lang w:val="uz-Cyrl-UZ"/>
            </w:rPr>
          </w:rPrChange>
        </w:rPr>
        <w:t xml:space="preserve">ошган, лекин </w:t>
      </w:r>
      <w:del w:id="1660" w:author="Пользователь" w:date="2023-05-06T17:45:00Z">
        <w:r w:rsidRPr="00632AE5" w:rsidDel="006449DF">
          <w:rPr>
            <w:rFonts w:asciiTheme="minorHAnsi" w:hAnsiTheme="minorHAnsi" w:cstheme="minorHAnsi"/>
            <w:szCs w:val="28"/>
            <w:lang w:val="uz-Cyrl-UZ"/>
            <w:rPrChange w:id="1661" w:author="Faroxiddin Dadaxanov" w:date="2024-05-22T12:23:00Z">
              <w:rPr>
                <w:rFonts w:cs="Times New Roman"/>
                <w:szCs w:val="28"/>
                <w:lang w:val="uz-Cyrl-UZ"/>
              </w:rPr>
            </w:rPrChange>
          </w:rPr>
          <w:delText xml:space="preserve">25 фоиздан </w:delText>
        </w:r>
      </w:del>
      <w:r w:rsidRPr="00632AE5">
        <w:rPr>
          <w:rFonts w:asciiTheme="minorHAnsi" w:hAnsiTheme="minorHAnsi" w:cstheme="minorHAnsi"/>
          <w:szCs w:val="28"/>
          <w:lang w:val="uz-Cyrl-UZ"/>
          <w:rPrChange w:id="1662" w:author="Faroxiddin Dadaxanov" w:date="2024-05-22T12:23:00Z">
            <w:rPr>
              <w:rFonts w:cs="Times New Roman"/>
              <w:szCs w:val="28"/>
              <w:lang w:val="uz-Cyrl-UZ"/>
            </w:rPr>
          </w:rPrChange>
        </w:rPr>
        <w:t xml:space="preserve">кўп </w:t>
      </w:r>
      <w:ins w:id="1663" w:author="Пользователь" w:date="2023-05-06T17:46:00Z">
        <w:del w:id="1664" w:author="Faroxiddin Dadaxanov" w:date="2023-05-08T14:20:00Z">
          <w:r w:rsidR="006449DF" w:rsidRPr="00632AE5" w:rsidDel="00EE6DB0">
            <w:rPr>
              <w:rFonts w:asciiTheme="minorHAnsi" w:hAnsiTheme="minorHAnsi" w:cstheme="minorHAnsi"/>
              <w:szCs w:val="28"/>
              <w:lang w:val="uz-Cyrl-UZ"/>
              <w:rPrChange w:id="1665" w:author="Faroxiddin Dadaxanov" w:date="2024-05-22T12:23:00Z">
                <w:rPr>
                  <w:rFonts w:asciiTheme="minorHAnsi" w:hAnsiTheme="minorHAnsi" w:cstheme="minorHAnsi"/>
                  <w:szCs w:val="28"/>
                  <w:lang w:val="uz-Cyrl-UZ"/>
                </w:rPr>
              </w:rPrChange>
            </w:rPr>
            <w:delText xml:space="preserve">бўлмаслиги </w:delText>
          </w:r>
        </w:del>
      </w:ins>
      <w:r w:rsidRPr="00632AE5">
        <w:rPr>
          <w:rFonts w:cs="Times New Roman"/>
          <w:szCs w:val="28"/>
          <w:lang w:val="uz-Cyrl-UZ"/>
          <w:rPrChange w:id="1666" w:author="Faroxiddin Dadaxanov" w:date="2024-05-22T12:23:00Z">
            <w:rPr>
              <w:rFonts w:cs="Times New Roman"/>
              <w:szCs w:val="28"/>
              <w:lang w:val="uz-Cyrl-UZ"/>
            </w:rPr>
          </w:rPrChange>
        </w:rPr>
        <w:t>эмас</w:t>
      </w:r>
      <w:r w:rsidRPr="00632AE5">
        <w:rPr>
          <w:rFonts w:asciiTheme="minorHAnsi" w:hAnsiTheme="minorHAnsi" w:cstheme="minorHAnsi"/>
          <w:szCs w:val="28"/>
          <w:lang w:val="uz-Cyrl-UZ"/>
          <w:rPrChange w:id="1667" w:author="Faroxiddin Dadaxanov" w:date="2024-05-22T12:23:00Z">
            <w:rPr>
              <w:rFonts w:cs="Times New Roman"/>
              <w:szCs w:val="28"/>
              <w:lang w:val="uz-Cyrl-UZ"/>
            </w:rPr>
          </w:rPrChange>
        </w:rPr>
        <w:t>;</w:t>
      </w:r>
    </w:p>
    <w:p w14:paraId="31137F7B" w14:textId="1C3EFD86" w:rsidR="002919DB" w:rsidRPr="00632AE5" w:rsidRDefault="002919DB">
      <w:pPr>
        <w:spacing w:before="80" w:after="80"/>
        <w:ind w:firstLine="709"/>
        <w:contextualSpacing/>
        <w:jc w:val="both"/>
        <w:rPr>
          <w:rFonts w:asciiTheme="minorHAnsi" w:hAnsiTheme="minorHAnsi" w:cstheme="minorHAnsi"/>
          <w:b/>
          <w:sz w:val="24"/>
          <w:szCs w:val="24"/>
          <w:lang w:val="uz-Cyrl-UZ"/>
          <w:rPrChange w:id="1668" w:author="Faroxiddin Dadaxanov" w:date="2024-05-22T12:23:00Z">
            <w:rPr>
              <w:rFonts w:cs="Times New Roman"/>
              <w:b/>
              <w:sz w:val="24"/>
              <w:szCs w:val="24"/>
              <w:lang w:val="uz-Cyrl-UZ"/>
            </w:rPr>
          </w:rPrChange>
        </w:rPr>
        <w:pPrChange w:id="166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670" w:author="Faroxiddin Dadaxanov" w:date="2024-05-22T12:23:00Z">
            <w:rPr>
              <w:rFonts w:cs="Times New Roman"/>
              <w:szCs w:val="28"/>
              <w:lang w:val="uz-Cyrl-UZ"/>
            </w:rPr>
          </w:rPrChange>
        </w:rPr>
        <w:t xml:space="preserve">г) </w:t>
      </w:r>
      <w:ins w:id="1671" w:author="Пользователь" w:date="2023-05-06T17:46:00Z">
        <w:r w:rsidR="006449DF" w:rsidRPr="00632AE5">
          <w:rPr>
            <w:rFonts w:asciiTheme="minorHAnsi" w:hAnsiTheme="minorHAnsi" w:cstheme="minorHAnsi"/>
            <w:szCs w:val="28"/>
            <w:lang w:val="uz-Cyrl-UZ"/>
            <w:rPrChange w:id="1672" w:author="Faroxiddin Dadaxanov" w:date="2024-05-22T12:23:00Z">
              <w:rPr>
                <w:rFonts w:asciiTheme="minorHAnsi" w:hAnsiTheme="minorHAnsi" w:cstheme="minorHAnsi"/>
                <w:szCs w:val="28"/>
                <w:lang w:val="uz-Cyrl-UZ"/>
              </w:rPr>
            </w:rPrChange>
          </w:rPr>
          <w:t xml:space="preserve">Ўзбекистон </w:t>
        </w:r>
      </w:ins>
      <w:r w:rsidRPr="00632AE5">
        <w:rPr>
          <w:rFonts w:asciiTheme="minorHAnsi" w:hAnsiTheme="minorHAnsi" w:cstheme="minorHAnsi"/>
          <w:szCs w:val="28"/>
          <w:lang w:val="uz-Cyrl-UZ"/>
          <w:rPrChange w:id="1673" w:author="Faroxiddin Dadaxanov" w:date="2024-05-22T12:23:00Z">
            <w:rPr>
              <w:rFonts w:cs="Times New Roman"/>
              <w:szCs w:val="28"/>
              <w:lang w:val="uz-Cyrl-UZ"/>
            </w:rPr>
          </w:rPrChange>
        </w:rPr>
        <w:t>Республика ваколатли органларининг тегишли буйруғининг мавжудлиги, ветеринария назорати (назорати) доирасида</w:t>
      </w:r>
      <w:ins w:id="1674" w:author="Пользователь" w:date="2023-05-06T17:53:00Z">
        <w:r w:rsidR="006449DF" w:rsidRPr="00632AE5">
          <w:rPr>
            <w:rFonts w:asciiTheme="minorHAnsi" w:hAnsiTheme="minorHAnsi" w:cstheme="minorHAnsi"/>
            <w:szCs w:val="28"/>
            <w:lang w:val="uz-Cyrl-UZ"/>
            <w:rPrChange w:id="1675" w:author="Faroxiddin Dadaxanov" w:date="2024-05-22T12:23:00Z">
              <w:rPr>
                <w:rFonts w:asciiTheme="minorHAnsi" w:hAnsiTheme="minorHAnsi" w:cstheme="minorHAnsi"/>
                <w:szCs w:val="28"/>
                <w:lang w:val="uz-Cyrl-UZ"/>
              </w:rPr>
            </w:rPrChange>
          </w:rPr>
          <w:t xml:space="preserve"> бўлиши</w:t>
        </w:r>
      </w:ins>
      <w:r w:rsidRPr="00632AE5">
        <w:rPr>
          <w:rFonts w:asciiTheme="minorHAnsi" w:hAnsiTheme="minorHAnsi" w:cstheme="minorHAnsi"/>
          <w:szCs w:val="28"/>
          <w:lang w:val="uz-Cyrl-UZ"/>
          <w:rPrChange w:id="1676" w:author="Faroxiddin Dadaxanov" w:date="2024-05-22T12:23:00Z">
            <w:rPr>
              <w:rFonts w:cs="Times New Roman"/>
              <w:szCs w:val="28"/>
              <w:lang w:val="uz-Cyrl-UZ"/>
            </w:rPr>
          </w:rPrChange>
        </w:rPr>
        <w:t>.</w:t>
      </w:r>
    </w:p>
    <w:p w14:paraId="3BC331D4" w14:textId="393352B6" w:rsidR="002919DB" w:rsidRPr="00632AE5" w:rsidRDefault="002919DB">
      <w:pPr>
        <w:spacing w:before="80" w:after="80"/>
        <w:ind w:firstLine="709"/>
        <w:contextualSpacing/>
        <w:jc w:val="both"/>
        <w:rPr>
          <w:rFonts w:asciiTheme="minorHAnsi" w:hAnsiTheme="minorHAnsi" w:cstheme="minorHAnsi"/>
          <w:b/>
          <w:sz w:val="24"/>
          <w:szCs w:val="24"/>
          <w:lang w:val="uz-Cyrl-UZ"/>
          <w:rPrChange w:id="1677" w:author="Faroxiddin Dadaxanov" w:date="2024-05-22T12:23:00Z">
            <w:rPr>
              <w:rFonts w:cs="Times New Roman"/>
              <w:b/>
              <w:sz w:val="24"/>
              <w:szCs w:val="24"/>
              <w:lang w:val="uz-Cyrl-UZ"/>
            </w:rPr>
          </w:rPrChange>
        </w:rPr>
        <w:pPrChange w:id="167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679" w:author="Faroxiddin Dadaxanov" w:date="2024-05-22T12:23:00Z">
            <w:rPr>
              <w:rFonts w:cs="Times New Roman"/>
              <w:szCs w:val="28"/>
              <w:lang w:val="uz-Cyrl-UZ"/>
            </w:rPr>
          </w:rPrChange>
        </w:rPr>
        <w:t xml:space="preserve">23. Хом сут, хом ёғсиз сут, хом қаймоқга дастлабки иссиқлик ишлов бериш, шу жумладан пастеризация, иссиқлик ишлов бериш режимлари (ҳарорат, </w:t>
      </w:r>
      <w:r w:rsidR="00DD5A26" w:rsidRPr="00632AE5">
        <w:rPr>
          <w:rFonts w:asciiTheme="minorHAnsi" w:hAnsiTheme="minorHAnsi" w:cstheme="minorHAnsi"/>
          <w:szCs w:val="28"/>
          <w:lang w:val="uz-Cyrl-UZ"/>
          <w:rPrChange w:id="1680" w:author="Faroxiddin Dadaxanov" w:date="2024-05-22T12:23:00Z">
            <w:rPr>
              <w:rFonts w:cs="Times New Roman"/>
              <w:szCs w:val="28"/>
              <w:lang w:val="uz-Cyrl-UZ"/>
            </w:rPr>
          </w:rPrChange>
        </w:rPr>
        <w:t>ў</w:t>
      </w:r>
      <w:r w:rsidRPr="00632AE5">
        <w:rPr>
          <w:rFonts w:asciiTheme="minorHAnsi" w:hAnsiTheme="minorHAnsi" w:cstheme="minorHAnsi"/>
          <w:szCs w:val="28"/>
          <w:lang w:val="uz-Cyrl-UZ"/>
          <w:rPrChange w:id="1681" w:author="Faroxiddin Dadaxanov" w:date="2024-05-22T12:23:00Z">
            <w:rPr>
              <w:rFonts w:cs="Times New Roman"/>
              <w:szCs w:val="28"/>
              <w:lang w:val="uz-Cyrl-UZ"/>
            </w:rPr>
          </w:rPrChange>
        </w:rPr>
        <w:t>тказиш даври) хом сут, хом ёғсиз сут, хом қаймоқга товар кузатиб бориш ҳужжатларида кўрсатилади.</w:t>
      </w:r>
    </w:p>
    <w:p w14:paraId="67DADA08" w14:textId="6D5B05B2" w:rsidR="002919DB" w:rsidRPr="00632AE5" w:rsidRDefault="002919DB">
      <w:pPr>
        <w:spacing w:before="80" w:after="80"/>
        <w:ind w:firstLine="709"/>
        <w:contextualSpacing/>
        <w:jc w:val="both"/>
        <w:rPr>
          <w:rFonts w:asciiTheme="minorHAnsi" w:hAnsiTheme="minorHAnsi" w:cstheme="minorHAnsi"/>
          <w:b/>
          <w:sz w:val="24"/>
          <w:szCs w:val="24"/>
          <w:lang w:val="uz-Cyrl-UZ"/>
          <w:rPrChange w:id="1682" w:author="Faroxiddin Dadaxanov" w:date="2024-05-22T12:23:00Z">
            <w:rPr>
              <w:rFonts w:cs="Times New Roman"/>
              <w:b/>
              <w:sz w:val="24"/>
              <w:szCs w:val="24"/>
              <w:lang w:val="uz-Cyrl-UZ"/>
            </w:rPr>
          </w:rPrChange>
        </w:rPr>
        <w:pPrChange w:id="168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684" w:author="Faroxiddin Dadaxanov" w:date="2024-05-22T12:23:00Z">
            <w:rPr>
              <w:rFonts w:cs="Times New Roman"/>
              <w:szCs w:val="28"/>
              <w:lang w:val="uz-Cyrl-UZ"/>
            </w:rPr>
          </w:rPrChange>
        </w:rPr>
        <w:t>24. Қишлоқ хўжалиги ишлаб чиқарувчилари хом сут, хом ёғсиз сут, хом қаймоқ ишлаб чиқаришда озиқ-овқат маҳсулотлари билан контактда бўлувчи</w:t>
      </w:r>
      <w:r w:rsidRPr="00632AE5">
        <w:rPr>
          <w:rFonts w:asciiTheme="minorHAnsi" w:hAnsiTheme="minorHAnsi" w:cstheme="minorHAnsi"/>
          <w:strike/>
          <w:szCs w:val="28"/>
          <w:lang w:val="uz-Cyrl-UZ"/>
          <w:rPrChange w:id="1685" w:author="Faroxiddin Dadaxanov" w:date="2024-05-22T12:23:00Z">
            <w:rPr>
              <w:rFonts w:cs="Times New Roman"/>
              <w:szCs w:val="28"/>
              <w:lang w:val="uz-Cyrl-UZ"/>
            </w:rPr>
          </w:rPrChange>
        </w:rPr>
        <w:t>,</w:t>
      </w:r>
      <w:r w:rsidRPr="00632AE5">
        <w:rPr>
          <w:rFonts w:asciiTheme="minorHAnsi" w:hAnsiTheme="minorHAnsi" w:cstheme="minorHAnsi"/>
          <w:szCs w:val="28"/>
          <w:lang w:val="uz-Cyrl-UZ"/>
          <w:rPrChange w:id="1686" w:author="Faroxiddin Dadaxanov" w:date="2024-05-22T12:23:00Z">
            <w:rPr>
              <w:rFonts w:cs="Times New Roman"/>
              <w:szCs w:val="28"/>
              <w:lang w:val="uz-Cyrl-UZ"/>
            </w:rPr>
          </w:rPrChange>
        </w:rPr>
        <w:t xml:space="preserve"> материалларни хавфсизлигига та</w:t>
      </w:r>
      <w:r w:rsidR="00DD5A26" w:rsidRPr="00632AE5">
        <w:rPr>
          <w:rFonts w:asciiTheme="minorHAnsi" w:hAnsiTheme="minorHAnsi" w:cstheme="minorHAnsi"/>
          <w:szCs w:val="28"/>
          <w:lang w:val="uz-Cyrl-UZ"/>
          <w:rPrChange w:id="1687"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688" w:author="Faroxiddin Dadaxanov" w:date="2024-05-22T12:23:00Z">
            <w:rPr>
              <w:rFonts w:cs="Times New Roman"/>
              <w:szCs w:val="28"/>
              <w:lang w:val="uz-Cyrl-UZ"/>
            </w:rPr>
          </w:rPrChange>
        </w:rPr>
        <w:t>дим этиладиган, талабларга мос</w:t>
      </w:r>
      <w:r w:rsidRPr="00632AE5">
        <w:rPr>
          <w:rFonts w:asciiTheme="minorHAnsi" w:hAnsiTheme="minorHAnsi" w:cstheme="minorHAnsi"/>
          <w:strike/>
          <w:szCs w:val="28"/>
          <w:lang w:val="uz-Cyrl-UZ"/>
          <w:rPrChange w:id="1689" w:author="Faroxiddin Dadaxanov" w:date="2024-05-22T12:23:00Z">
            <w:rPr>
              <w:rFonts w:cs="Times New Roman"/>
              <w:szCs w:val="28"/>
              <w:lang w:val="uz-Cyrl-UZ"/>
            </w:rPr>
          </w:rPrChange>
        </w:rPr>
        <w:t>,</w:t>
      </w:r>
      <w:r w:rsidRPr="00632AE5">
        <w:rPr>
          <w:rFonts w:asciiTheme="minorHAnsi" w:hAnsiTheme="minorHAnsi" w:cstheme="minorHAnsi"/>
          <w:szCs w:val="28"/>
          <w:lang w:val="uz-Cyrl-UZ"/>
          <w:rPrChange w:id="1690" w:author="Faroxiddin Dadaxanov" w:date="2024-05-22T12:23:00Z">
            <w:rPr>
              <w:rFonts w:cs="Times New Roman"/>
              <w:szCs w:val="28"/>
              <w:lang w:val="uz-Cyrl-UZ"/>
            </w:rPr>
          </w:rPrChange>
        </w:rPr>
        <w:t xml:space="preserve"> ускуналар ва материаллардан фойдаланишлари шарт.</w:t>
      </w:r>
    </w:p>
    <w:p w14:paraId="430889F5" w14:textId="233F6251" w:rsidR="002919DB" w:rsidRPr="00632AE5" w:rsidRDefault="002919DB">
      <w:pPr>
        <w:spacing w:before="80" w:after="80"/>
        <w:ind w:firstLine="709"/>
        <w:contextualSpacing/>
        <w:jc w:val="both"/>
        <w:rPr>
          <w:rFonts w:asciiTheme="minorHAnsi" w:hAnsiTheme="minorHAnsi" w:cstheme="minorHAnsi"/>
          <w:b/>
          <w:sz w:val="24"/>
          <w:szCs w:val="24"/>
          <w:lang w:val="uz-Cyrl-UZ"/>
          <w:rPrChange w:id="1691" w:author="Faroxiddin Dadaxanov" w:date="2024-05-22T12:23:00Z">
            <w:rPr>
              <w:rFonts w:cs="Times New Roman"/>
              <w:b/>
              <w:sz w:val="24"/>
              <w:szCs w:val="24"/>
              <w:lang w:val="uz-Cyrl-UZ"/>
            </w:rPr>
          </w:rPrChange>
        </w:rPr>
        <w:pPrChange w:id="169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693" w:author="Faroxiddin Dadaxanov" w:date="2024-05-22T12:23:00Z">
            <w:rPr>
              <w:rFonts w:cs="Times New Roman"/>
              <w:szCs w:val="28"/>
              <w:lang w:val="uz-Cyrl-UZ"/>
            </w:rPr>
          </w:rPrChange>
        </w:rPr>
        <w:t>25. Совутилган хом сут, хом ёғсиз сут, хом қаймоқни қайта ишлаш жойига ташиш ва</w:t>
      </w:r>
      <w:r w:rsidR="00DD5A26" w:rsidRPr="00632AE5">
        <w:rPr>
          <w:rFonts w:asciiTheme="minorHAnsi" w:hAnsiTheme="minorHAnsi" w:cstheme="minorHAnsi"/>
          <w:szCs w:val="28"/>
          <w:lang w:val="uz-Cyrl-UZ"/>
          <w:rPrChange w:id="1694"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695" w:author="Faroxiddin Dadaxanov" w:date="2024-05-22T12:23:00Z">
            <w:rPr>
              <w:rFonts w:cs="Times New Roman"/>
              <w:szCs w:val="28"/>
              <w:lang w:val="uz-Cyrl-UZ"/>
            </w:rPr>
          </w:rPrChange>
        </w:rPr>
        <w:t>тида, қайта ишлашни бошлаш вақтида уларнинг ҳарорати 10 °С дан ошмаслиги керак.</w:t>
      </w:r>
    </w:p>
    <w:p w14:paraId="029AE659" w14:textId="3A16F415" w:rsidR="002919DB" w:rsidRPr="00632AE5" w:rsidRDefault="002919DB">
      <w:pPr>
        <w:spacing w:before="80" w:after="80"/>
        <w:ind w:firstLine="709"/>
        <w:contextualSpacing/>
        <w:jc w:val="both"/>
        <w:rPr>
          <w:rFonts w:asciiTheme="minorHAnsi" w:hAnsiTheme="minorHAnsi" w:cstheme="minorHAnsi"/>
          <w:szCs w:val="28"/>
          <w:lang w:val="uz-Cyrl-UZ"/>
          <w:rPrChange w:id="1696" w:author="Faroxiddin Dadaxanov" w:date="2024-05-22T12:23:00Z">
            <w:rPr>
              <w:rFonts w:cs="Times New Roman"/>
              <w:szCs w:val="28"/>
              <w:lang w:val="uz-Cyrl-UZ"/>
            </w:rPr>
          </w:rPrChange>
        </w:rPr>
        <w:pPrChange w:id="169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698" w:author="Faroxiddin Dadaxanov" w:date="2024-05-22T12:23:00Z">
            <w:rPr>
              <w:rFonts w:cs="Times New Roman"/>
              <w:szCs w:val="28"/>
              <w:lang w:val="uz-Cyrl-UZ"/>
            </w:rPr>
          </w:rPrChange>
        </w:rPr>
        <w:t xml:space="preserve">Ушбу бандда белгиланган ҳарорат учун талабларга жавоб бермайдиган хом сутни, ёғсиз сутни, хом қаймоқни уларни дарҳол қайта ишлаш шарти билан қабул қилишга йул </w:t>
      </w:r>
      <w:r w:rsidR="00DD5A26" w:rsidRPr="00632AE5">
        <w:rPr>
          <w:rFonts w:asciiTheme="minorHAnsi" w:hAnsiTheme="minorHAnsi" w:cstheme="minorHAnsi"/>
          <w:szCs w:val="28"/>
          <w:lang w:val="uz-Cyrl-UZ"/>
          <w:rPrChange w:id="1699"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700" w:author="Faroxiddin Dadaxanov" w:date="2024-05-22T12:23:00Z">
            <w:rPr>
              <w:rFonts w:cs="Times New Roman"/>
              <w:szCs w:val="28"/>
              <w:lang w:val="uz-Cyrl-UZ"/>
            </w:rPr>
          </w:rPrChange>
        </w:rPr>
        <w:t>ўйилади.</w:t>
      </w:r>
    </w:p>
    <w:p w14:paraId="7AAE6131" w14:textId="7FCAD7A8" w:rsidR="002919DB" w:rsidRPr="00632AE5" w:rsidRDefault="002919DB">
      <w:pPr>
        <w:spacing w:before="80" w:after="80"/>
        <w:ind w:firstLine="709"/>
        <w:contextualSpacing/>
        <w:jc w:val="both"/>
        <w:rPr>
          <w:rFonts w:asciiTheme="minorHAnsi" w:hAnsiTheme="minorHAnsi" w:cstheme="minorHAnsi"/>
          <w:szCs w:val="28"/>
          <w:lang w:val="uz-Cyrl-UZ"/>
          <w:rPrChange w:id="1701" w:author="Faroxiddin Dadaxanov" w:date="2024-05-22T12:23:00Z">
            <w:rPr>
              <w:rFonts w:cs="Times New Roman"/>
              <w:szCs w:val="28"/>
              <w:lang w:val="uz-Cyrl-UZ"/>
            </w:rPr>
          </w:rPrChange>
        </w:rPr>
        <w:pPrChange w:id="170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703" w:author="Faroxiddin Dadaxanov" w:date="2024-05-22T12:23:00Z">
            <w:rPr>
              <w:rFonts w:cs="Times New Roman"/>
              <w:szCs w:val="28"/>
              <w:lang w:val="uz-Cyrl-UZ"/>
            </w:rPr>
          </w:rPrChange>
        </w:rPr>
        <w:t>26. Хом сут, хом ёғсиз сут, хом қаймоқни ташиш, қопқоқлари зич ёпилувчи муҳрланган идишларда, талабларга мос, озиқ-овқат маҳсулотлари билан контактда б</w:t>
      </w:r>
      <w:r w:rsidR="00DD5A26" w:rsidRPr="00632AE5">
        <w:rPr>
          <w:rFonts w:asciiTheme="minorHAnsi" w:hAnsiTheme="minorHAnsi" w:cstheme="minorHAnsi"/>
          <w:szCs w:val="28"/>
          <w:lang w:val="uz-Cyrl-UZ"/>
          <w:rPrChange w:id="1704" w:author="Faroxiddin Dadaxanov" w:date="2024-05-22T12:23:00Z">
            <w:rPr>
              <w:rFonts w:cs="Times New Roman"/>
              <w:szCs w:val="28"/>
              <w:lang w:val="uz-Cyrl-UZ"/>
            </w:rPr>
          </w:rPrChange>
        </w:rPr>
        <w:t>ў</w:t>
      </w:r>
      <w:r w:rsidRPr="00632AE5">
        <w:rPr>
          <w:rFonts w:asciiTheme="minorHAnsi" w:hAnsiTheme="minorHAnsi" w:cstheme="minorHAnsi"/>
          <w:szCs w:val="28"/>
          <w:lang w:val="uz-Cyrl-UZ"/>
          <w:rPrChange w:id="1705" w:author="Faroxiddin Dadaxanov" w:date="2024-05-22T12:23:00Z">
            <w:rPr>
              <w:rFonts w:cs="Times New Roman"/>
              <w:szCs w:val="28"/>
              <w:lang w:val="uz-Cyrl-UZ"/>
            </w:rPr>
          </w:rPrChange>
        </w:rPr>
        <w:t xml:space="preserve">лувчи, материаллар хавфсизлиги талабларига мос равишда такдим этилади. Транспорт воситалари </w:t>
      </w:r>
      <w:r w:rsidR="00DD5A26" w:rsidRPr="00632AE5">
        <w:rPr>
          <w:rFonts w:asciiTheme="minorHAnsi" w:hAnsiTheme="minorHAnsi" w:cstheme="minorHAnsi"/>
          <w:szCs w:val="28"/>
          <w:lang w:val="uz-Cyrl-UZ"/>
          <w:rPrChange w:id="1706"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707" w:author="Faroxiddin Dadaxanov" w:date="2024-05-22T12:23:00Z">
            <w:rPr>
              <w:rFonts w:cs="Times New Roman"/>
              <w:szCs w:val="28"/>
              <w:lang w:val="uz-Cyrl-UZ"/>
            </w:rPr>
          </w:rPrChange>
        </w:rPr>
        <w:t>ехник регламентнинг</w:t>
      </w:r>
      <w:r w:rsidR="00DD5A26" w:rsidRPr="00632AE5">
        <w:rPr>
          <w:rFonts w:asciiTheme="minorHAnsi" w:hAnsiTheme="minorHAnsi" w:cstheme="minorHAnsi"/>
          <w:szCs w:val="28"/>
          <w:lang w:val="uz-Cyrl-UZ"/>
          <w:rPrChange w:id="1708" w:author="Faroxiddin Dadaxanov" w:date="2024-05-22T12:23:00Z">
            <w:rPr>
              <w:rFonts w:cs="Times New Roman"/>
              <w:szCs w:val="28"/>
              <w:lang w:val="uz-Cyrl-UZ"/>
            </w:rPr>
          </w:rPrChange>
        </w:rPr>
        <w:br/>
      </w:r>
      <w:r w:rsidRPr="00632AE5">
        <w:rPr>
          <w:rFonts w:asciiTheme="minorHAnsi" w:hAnsiTheme="minorHAnsi" w:cstheme="minorHAnsi"/>
          <w:szCs w:val="28"/>
          <w:lang w:val="uz-Cyrl-UZ"/>
          <w:rPrChange w:id="1709" w:author="Faroxiddin Dadaxanov" w:date="2024-05-22T12:23:00Z">
            <w:rPr>
              <w:rFonts w:cs="Times New Roman"/>
              <w:szCs w:val="28"/>
              <w:lang w:val="uz-Cyrl-UZ"/>
            </w:rPr>
          </w:rPrChange>
        </w:rPr>
        <w:t>20 ва 21-бандларида ўрнатилган ҳароратни ушлаб туриши керак.</w:t>
      </w:r>
    </w:p>
    <w:p w14:paraId="0ED39A7A" w14:textId="2FAD20F3" w:rsidR="002919DB" w:rsidRPr="00632AE5" w:rsidRDefault="002919DB">
      <w:pPr>
        <w:spacing w:before="80" w:after="80"/>
        <w:ind w:firstLine="709"/>
        <w:contextualSpacing/>
        <w:jc w:val="both"/>
        <w:rPr>
          <w:rFonts w:asciiTheme="minorHAnsi" w:hAnsiTheme="minorHAnsi" w:cstheme="minorHAnsi"/>
          <w:szCs w:val="28"/>
          <w:lang w:val="uz-Cyrl-UZ"/>
          <w:rPrChange w:id="1710" w:author="Faroxiddin Dadaxanov" w:date="2024-05-22T12:23:00Z">
            <w:rPr>
              <w:rFonts w:cs="Times New Roman"/>
              <w:szCs w:val="28"/>
              <w:lang w:val="uz-Cyrl-UZ"/>
            </w:rPr>
          </w:rPrChange>
        </w:rPr>
        <w:pPrChange w:id="171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712" w:author="Faroxiddin Dadaxanov" w:date="2024-05-22T12:23:00Z">
            <w:rPr>
              <w:rFonts w:cs="Times New Roman"/>
              <w:szCs w:val="28"/>
              <w:lang w:val="uz-Cyrl-UZ"/>
            </w:rPr>
          </w:rPrChange>
        </w:rPr>
        <w:t>27. Хом сут, ёғсиз сут, хом қаймоқни сақлаш, шунингдек дастлабки термик ишлов берилган, шу жумладан пастеризация, қайта ишлашдан аввал ма</w:t>
      </w:r>
      <w:r w:rsidR="00DD5A26" w:rsidRPr="00632AE5">
        <w:rPr>
          <w:rFonts w:asciiTheme="minorHAnsi" w:hAnsiTheme="minorHAnsi" w:cstheme="minorHAnsi"/>
          <w:szCs w:val="28"/>
          <w:lang w:val="uz-Cyrl-UZ"/>
          <w:rPrChange w:id="1713"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714" w:author="Faroxiddin Dadaxanov" w:date="2024-05-22T12:23:00Z">
            <w:rPr>
              <w:rFonts w:cs="Times New Roman"/>
              <w:szCs w:val="28"/>
              <w:lang w:val="uz-Cyrl-UZ"/>
            </w:rPr>
          </w:rPrChange>
        </w:rPr>
        <w:t>сулот ишлаб чи</w:t>
      </w:r>
      <w:r w:rsidR="00DD5A26" w:rsidRPr="00632AE5">
        <w:rPr>
          <w:rFonts w:asciiTheme="minorHAnsi" w:hAnsiTheme="minorHAnsi" w:cstheme="minorHAnsi"/>
          <w:szCs w:val="28"/>
          <w:lang w:val="uz-Cyrl-UZ"/>
          <w:rPrChange w:id="1715"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716" w:author="Faroxiddin Dadaxanov" w:date="2024-05-22T12:23:00Z">
            <w:rPr>
              <w:rFonts w:cs="Times New Roman"/>
              <w:szCs w:val="28"/>
              <w:lang w:val="uz-Cyrl-UZ"/>
            </w:rPr>
          </w:rPrChange>
        </w:rPr>
        <w:t>арувчи томонидан ало</w:t>
      </w:r>
      <w:r w:rsidR="00DD5A26" w:rsidRPr="00632AE5">
        <w:rPr>
          <w:rFonts w:asciiTheme="minorHAnsi" w:hAnsiTheme="minorHAnsi" w:cstheme="minorHAnsi"/>
          <w:szCs w:val="28"/>
          <w:lang w:val="uz-Cyrl-UZ"/>
          <w:rPrChange w:id="1717"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718" w:author="Faroxiddin Dadaxanov" w:date="2024-05-22T12:23:00Z">
            <w:rPr>
              <w:rFonts w:cs="Times New Roman"/>
              <w:szCs w:val="28"/>
              <w:lang w:val="uz-Cyrl-UZ"/>
            </w:rPr>
          </w:rPrChange>
        </w:rPr>
        <w:t>ида тамғаланган идишларда</w:t>
      </w:r>
      <w:r w:rsidR="00DD5A26" w:rsidRPr="00632AE5">
        <w:rPr>
          <w:rFonts w:asciiTheme="minorHAnsi" w:hAnsiTheme="minorHAnsi" w:cstheme="minorHAnsi"/>
          <w:szCs w:val="28"/>
          <w:lang w:val="uz-Cyrl-UZ"/>
          <w:rPrChange w:id="1719" w:author="Faroxiddin Dadaxanov" w:date="2024-05-22T12:23:00Z">
            <w:rPr>
              <w:rFonts w:cs="Times New Roman"/>
              <w:szCs w:val="28"/>
              <w:lang w:val="uz-Cyrl-UZ"/>
            </w:rPr>
          </w:rPrChange>
        </w:rPr>
        <w:br/>
      </w:r>
      <w:r w:rsidRPr="00632AE5">
        <w:rPr>
          <w:rFonts w:asciiTheme="minorHAnsi" w:hAnsiTheme="minorHAnsi" w:cstheme="minorHAnsi"/>
          <w:szCs w:val="28"/>
          <w:lang w:val="uz-Cyrl-UZ"/>
          <w:rPrChange w:id="1720" w:author="Faroxiddin Dadaxanov" w:date="2024-05-22T12:23:00Z">
            <w:rPr>
              <w:rFonts w:cs="Times New Roman"/>
              <w:szCs w:val="28"/>
              <w:lang w:val="uz-Cyrl-UZ"/>
            </w:rPr>
          </w:rPrChange>
        </w:rPr>
        <w:t>4 °С ± 2 °С ҳароратда амалга оширилади.</w:t>
      </w:r>
    </w:p>
    <w:p w14:paraId="66D9EF98" w14:textId="1CB32536" w:rsidR="002919DB" w:rsidRPr="00632AE5" w:rsidRDefault="002919DB">
      <w:pPr>
        <w:spacing w:before="80" w:after="80"/>
        <w:ind w:firstLine="709"/>
        <w:contextualSpacing/>
        <w:jc w:val="both"/>
        <w:rPr>
          <w:rFonts w:asciiTheme="minorHAnsi" w:hAnsiTheme="minorHAnsi" w:cstheme="minorHAnsi"/>
          <w:szCs w:val="28"/>
          <w:lang w:val="uz-Cyrl-UZ"/>
          <w:rPrChange w:id="1721" w:author="Faroxiddin Dadaxanov" w:date="2024-05-22T12:23:00Z">
            <w:rPr>
              <w:rFonts w:cs="Times New Roman"/>
              <w:szCs w:val="28"/>
              <w:lang w:val="uz-Cyrl-UZ"/>
            </w:rPr>
          </w:rPrChange>
        </w:rPr>
        <w:pPrChange w:id="172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723" w:author="Faroxiddin Dadaxanov" w:date="2024-05-22T12:23:00Z">
            <w:rPr>
              <w:rFonts w:cs="Times New Roman"/>
              <w:szCs w:val="28"/>
              <w:lang w:val="uz-Cyrl-UZ"/>
            </w:rPr>
          </w:rPrChange>
        </w:rPr>
        <w:t xml:space="preserve">28. Хом сутни, хом ёғсиз сут, хом қаймоқни сотиш жараёнлари, шунингдек дастлабки иссиқлик ишлов берилган, шу жумладан пастеризация, техник регламентнинг 10-бандида ўрнатилган, талабларга </w:t>
      </w:r>
      <w:del w:id="1724" w:author="Пользователь" w:date="2023-05-06T17:56:00Z">
        <w:r w:rsidRPr="00632AE5" w:rsidDel="00235783">
          <w:rPr>
            <w:rFonts w:asciiTheme="minorHAnsi" w:hAnsiTheme="minorHAnsi" w:cstheme="minorHAnsi"/>
            <w:szCs w:val="28"/>
            <w:lang w:val="uz-Cyrl-UZ"/>
            <w:rPrChange w:id="1725" w:author="Faroxiddin Dadaxanov" w:date="2024-05-22T12:23:00Z">
              <w:rPr>
                <w:rFonts w:cs="Times New Roman"/>
                <w:szCs w:val="28"/>
                <w:lang w:val="uz-Cyrl-UZ"/>
              </w:rPr>
            </w:rPrChange>
          </w:rPr>
          <w:delText xml:space="preserve">мувофик </w:delText>
        </w:r>
      </w:del>
      <w:ins w:id="1726" w:author="Пользователь" w:date="2023-05-06T17:56:00Z">
        <w:r w:rsidR="00235783" w:rsidRPr="00632AE5">
          <w:rPr>
            <w:rFonts w:asciiTheme="minorHAnsi" w:hAnsiTheme="minorHAnsi" w:cstheme="minorHAnsi"/>
            <w:szCs w:val="28"/>
            <w:lang w:val="uz-Cyrl-UZ"/>
            <w:rPrChange w:id="1727" w:author="Faroxiddin Dadaxanov" w:date="2024-05-22T12:23:00Z">
              <w:rPr>
                <w:rFonts w:cs="Times New Roman"/>
                <w:szCs w:val="28"/>
                <w:lang w:val="uz-Cyrl-UZ"/>
              </w:rPr>
            </w:rPrChange>
          </w:rPr>
          <w:t>мувофи</w:t>
        </w:r>
        <w:r w:rsidR="00235783" w:rsidRPr="00632AE5">
          <w:rPr>
            <w:rFonts w:asciiTheme="minorHAnsi" w:hAnsiTheme="minorHAnsi" w:cstheme="minorHAnsi"/>
            <w:szCs w:val="28"/>
            <w:lang w:val="uz-Cyrl-UZ"/>
            <w:rPrChange w:id="1728" w:author="Faroxiddin Dadaxanov" w:date="2024-05-22T12:23:00Z">
              <w:rPr>
                <w:rFonts w:asciiTheme="minorHAnsi" w:hAnsiTheme="minorHAnsi" w:cstheme="minorHAnsi"/>
                <w:szCs w:val="28"/>
                <w:lang w:val="uz-Cyrl-UZ"/>
              </w:rPr>
            </w:rPrChange>
          </w:rPr>
          <w:t>қ</w:t>
        </w:r>
        <w:r w:rsidR="00235783" w:rsidRPr="00632AE5">
          <w:rPr>
            <w:rFonts w:asciiTheme="minorHAnsi" w:hAnsiTheme="minorHAnsi" w:cstheme="minorHAnsi"/>
            <w:szCs w:val="28"/>
            <w:lang w:val="uz-Cyrl-UZ"/>
            <w:rPrChange w:id="1729" w:author="Faroxiddin Dadaxanov" w:date="2024-05-22T12:23:00Z">
              <w:rPr>
                <w:rFonts w:cs="Times New Roman"/>
                <w:szCs w:val="28"/>
                <w:lang w:val="uz-Cyrl-UZ"/>
              </w:rPr>
            </w:rPrChange>
          </w:rPr>
          <w:t xml:space="preserve"> </w:t>
        </w:r>
      </w:ins>
      <w:r w:rsidRPr="00632AE5">
        <w:rPr>
          <w:rFonts w:asciiTheme="minorHAnsi" w:hAnsiTheme="minorHAnsi" w:cstheme="minorHAnsi"/>
          <w:szCs w:val="28"/>
          <w:lang w:val="uz-Cyrl-UZ"/>
          <w:rPrChange w:id="1730" w:author="Faroxiddin Dadaxanov" w:date="2024-05-22T12:23:00Z">
            <w:rPr>
              <w:rFonts w:cs="Times New Roman"/>
              <w:szCs w:val="28"/>
              <w:lang w:val="uz-Cyrl-UZ"/>
            </w:rPr>
          </w:rPrChange>
        </w:rPr>
        <w:t>бўлиши керак.</w:t>
      </w:r>
    </w:p>
    <w:p w14:paraId="51C979AD" w14:textId="57FABFCC" w:rsidR="002919DB" w:rsidRPr="00632AE5" w:rsidRDefault="002919DB">
      <w:pPr>
        <w:spacing w:before="80" w:after="80"/>
        <w:ind w:firstLine="709"/>
        <w:contextualSpacing/>
        <w:jc w:val="both"/>
        <w:rPr>
          <w:rFonts w:asciiTheme="minorHAnsi" w:hAnsiTheme="minorHAnsi" w:cstheme="minorHAnsi"/>
          <w:szCs w:val="28"/>
          <w:lang w:val="uz-Cyrl-UZ"/>
          <w:rPrChange w:id="1731" w:author="Faroxiddin Dadaxanov" w:date="2024-05-22T12:23:00Z">
            <w:rPr>
              <w:rFonts w:cs="Times New Roman"/>
              <w:szCs w:val="28"/>
              <w:lang w:val="uz-Cyrl-UZ"/>
            </w:rPr>
          </w:rPrChange>
        </w:rPr>
        <w:pPrChange w:id="173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733" w:author="Faroxiddin Dadaxanov" w:date="2024-05-22T12:23:00Z">
            <w:rPr>
              <w:rFonts w:cs="Times New Roman"/>
              <w:szCs w:val="28"/>
              <w:lang w:val="uz-Cyrl-UZ"/>
            </w:rPr>
          </w:rPrChange>
        </w:rPr>
        <w:t xml:space="preserve">29. Хом сут, </w:t>
      </w:r>
      <w:ins w:id="1734" w:author="Пользователь" w:date="2023-05-06T17:56:00Z">
        <w:r w:rsidR="00235783" w:rsidRPr="00632AE5">
          <w:rPr>
            <w:rFonts w:asciiTheme="minorHAnsi" w:hAnsiTheme="minorHAnsi" w:cstheme="minorHAnsi"/>
            <w:szCs w:val="28"/>
            <w:lang w:val="uz-Cyrl-UZ"/>
            <w:rPrChange w:id="1735" w:author="Faroxiddin Dadaxanov" w:date="2024-05-22T12:23:00Z">
              <w:rPr>
                <w:rFonts w:asciiTheme="minorHAnsi" w:hAnsiTheme="minorHAnsi" w:cstheme="minorHAnsi"/>
                <w:szCs w:val="28"/>
                <w:lang w:val="uz-Cyrl-UZ"/>
              </w:rPr>
            </w:rPrChange>
          </w:rPr>
          <w:t xml:space="preserve">хом </w:t>
        </w:r>
      </w:ins>
      <w:r w:rsidRPr="00632AE5">
        <w:rPr>
          <w:rFonts w:asciiTheme="minorHAnsi" w:hAnsiTheme="minorHAnsi" w:cstheme="minorHAnsi"/>
          <w:szCs w:val="28"/>
          <w:lang w:val="uz-Cyrl-UZ"/>
          <w:rPrChange w:id="1736" w:author="Faroxiddin Dadaxanov" w:date="2024-05-22T12:23:00Z">
            <w:rPr>
              <w:rFonts w:cs="Times New Roman"/>
              <w:szCs w:val="28"/>
              <w:lang w:val="uz-Cyrl-UZ"/>
            </w:rPr>
          </w:rPrChange>
        </w:rPr>
        <w:t>ёғсиз сут, хом қаймоқни утилизация қилиш жараёнлари, шунингдек, дастлабки термик ишлов бери</w:t>
      </w:r>
      <w:ins w:id="1737" w:author="Пользователь" w:date="2023-05-06T17:56:00Z">
        <w:del w:id="1738" w:author="Faroxiddin Dadaxanov" w:date="2023-05-08T14:21:00Z">
          <w:r w:rsidR="00235783" w:rsidRPr="00632AE5" w:rsidDel="00EE6DB0">
            <w:rPr>
              <w:rFonts w:asciiTheme="minorHAnsi" w:hAnsiTheme="minorHAnsi" w:cstheme="minorHAnsi"/>
              <w:szCs w:val="28"/>
              <w:lang w:val="uz-Cyrl-UZ"/>
              <w:rPrChange w:id="1739" w:author="Faroxiddin Dadaxanov" w:date="2024-05-22T12:23:00Z">
                <w:rPr>
                  <w:rFonts w:asciiTheme="minorHAnsi" w:hAnsiTheme="minorHAnsi" w:cstheme="minorHAnsi"/>
                  <w:szCs w:val="28"/>
                  <w:lang w:val="uz-Cyrl-UZ"/>
                </w:rPr>
              </w:rPrChange>
            </w:rPr>
            <w:delText>ш</w:delText>
          </w:r>
        </w:del>
      </w:ins>
      <w:r w:rsidRPr="00632AE5">
        <w:rPr>
          <w:rFonts w:cs="Times New Roman"/>
          <w:szCs w:val="28"/>
          <w:lang w:val="uz-Cyrl-UZ"/>
          <w:rPrChange w:id="1740" w:author="Faroxiddin Dadaxanov" w:date="2024-05-22T12:23:00Z">
            <w:rPr>
              <w:rFonts w:cs="Times New Roman"/>
              <w:szCs w:val="28"/>
              <w:lang w:val="uz-Cyrl-UZ"/>
            </w:rPr>
          </w:rPrChange>
        </w:rPr>
        <w:t>лган, шу жумладан</w:t>
      </w:r>
      <w:r w:rsidRPr="00632AE5">
        <w:rPr>
          <w:rFonts w:asciiTheme="minorHAnsi" w:hAnsiTheme="minorHAnsi" w:cstheme="minorHAnsi"/>
          <w:szCs w:val="28"/>
          <w:lang w:val="uz-Cyrl-UZ"/>
          <w:rPrChange w:id="1741" w:author="Faroxiddin Dadaxanov" w:date="2024-05-22T12:23:00Z">
            <w:rPr>
              <w:rFonts w:cs="Times New Roman"/>
              <w:szCs w:val="28"/>
              <w:lang w:val="uz-Cyrl-UZ"/>
            </w:rPr>
          </w:rPrChange>
        </w:rPr>
        <w:t xml:space="preserve"> </w:t>
      </w:r>
      <w:ins w:id="1742" w:author="Пользователь" w:date="2023-05-06T17:57:00Z">
        <w:del w:id="1743" w:author="Faroxiddin Dadaxanov" w:date="2023-05-08T14:21:00Z">
          <w:r w:rsidR="00235783" w:rsidRPr="00632AE5" w:rsidDel="00EE6DB0">
            <w:rPr>
              <w:rFonts w:asciiTheme="minorHAnsi" w:hAnsiTheme="minorHAnsi" w:cstheme="minorHAnsi"/>
              <w:szCs w:val="28"/>
              <w:lang w:val="uz-Cyrl-UZ"/>
              <w:rPrChange w:id="1744" w:author="Faroxiddin Dadaxanov" w:date="2024-05-22T12:23:00Z">
                <w:rPr>
                  <w:rFonts w:asciiTheme="minorHAnsi" w:hAnsiTheme="minorHAnsi" w:cstheme="minorHAnsi"/>
                  <w:szCs w:val="28"/>
                  <w:lang w:val="uz-Cyrl-UZ"/>
                </w:rPr>
              </w:rPrChange>
            </w:rPr>
            <w:delText>ва</w:delText>
          </w:r>
        </w:del>
        <w:r w:rsidR="00235783" w:rsidRPr="00632AE5">
          <w:rPr>
            <w:rFonts w:asciiTheme="minorHAnsi" w:hAnsiTheme="minorHAnsi" w:cstheme="minorHAnsi"/>
            <w:szCs w:val="28"/>
            <w:lang w:val="uz-Cyrl-UZ"/>
            <w:rPrChange w:id="1745" w:author="Faroxiddin Dadaxanov" w:date="2024-05-22T12:23:00Z">
              <w:rPr>
                <w:rFonts w:asciiTheme="minorHAnsi" w:hAnsiTheme="minorHAnsi" w:cstheme="minorHAnsi"/>
                <w:szCs w:val="28"/>
                <w:lang w:val="uz-Cyrl-UZ"/>
              </w:rPr>
            </w:rPrChange>
          </w:rPr>
          <w:t xml:space="preserve"> </w:t>
        </w:r>
      </w:ins>
      <w:r w:rsidRPr="00632AE5">
        <w:rPr>
          <w:rFonts w:asciiTheme="minorHAnsi" w:hAnsiTheme="minorHAnsi" w:cstheme="minorHAnsi"/>
          <w:szCs w:val="28"/>
          <w:lang w:val="uz-Cyrl-UZ"/>
          <w:rPrChange w:id="1746" w:author="Faroxiddin Dadaxanov" w:date="2024-05-22T12:23:00Z">
            <w:rPr>
              <w:rFonts w:cs="Times New Roman"/>
              <w:szCs w:val="28"/>
              <w:lang w:val="uz-Cyrl-UZ"/>
            </w:rPr>
          </w:rPrChange>
        </w:rPr>
        <w:t>пастеризация</w:t>
      </w:r>
      <w:ins w:id="1747" w:author="Пользователь" w:date="2023-05-06T17:57:00Z">
        <w:r w:rsidR="00235783" w:rsidRPr="00632AE5">
          <w:rPr>
            <w:rFonts w:asciiTheme="minorHAnsi" w:hAnsiTheme="minorHAnsi" w:cstheme="minorHAnsi"/>
            <w:szCs w:val="28"/>
            <w:lang w:val="uz-Cyrl-UZ"/>
            <w:rPrChange w:id="1748" w:author="Faroxiddin Dadaxanov" w:date="2024-05-22T12:23:00Z">
              <w:rPr>
                <w:rFonts w:asciiTheme="minorHAnsi" w:hAnsiTheme="minorHAnsi" w:cstheme="minorHAnsi"/>
                <w:szCs w:val="28"/>
                <w:lang w:val="uz-Cyrl-UZ"/>
              </w:rPr>
            </w:rPrChange>
          </w:rPr>
          <w:t>лаш</w:t>
        </w:r>
      </w:ins>
      <w:del w:id="1749" w:author="Faroxiddin Dadaxanov" w:date="2023-05-08T14:21:00Z">
        <w:r w:rsidRPr="00632AE5" w:rsidDel="00EE6DB0">
          <w:rPr>
            <w:rFonts w:asciiTheme="minorHAnsi" w:hAnsiTheme="minorHAnsi" w:cstheme="minorHAnsi"/>
            <w:strike/>
            <w:szCs w:val="28"/>
            <w:lang w:val="uz-Cyrl-UZ"/>
            <w:rPrChange w:id="1750" w:author="Faroxiddin Dadaxanov" w:date="2024-05-22T12:23:00Z">
              <w:rPr>
                <w:rFonts w:cs="Times New Roman"/>
                <w:szCs w:val="28"/>
                <w:lang w:val="uz-Cyrl-UZ"/>
              </w:rPr>
            </w:rPrChange>
          </w:rPr>
          <w:delText>,</w:delText>
        </w:r>
        <w:r w:rsidRPr="00632AE5" w:rsidDel="00EE6DB0">
          <w:rPr>
            <w:rFonts w:asciiTheme="minorHAnsi" w:hAnsiTheme="minorHAnsi" w:cstheme="minorHAnsi"/>
            <w:szCs w:val="28"/>
            <w:lang w:val="uz-Cyrl-UZ"/>
            <w:rPrChange w:id="1751" w:author="Faroxiddin Dadaxanov" w:date="2024-05-22T12:23:00Z">
              <w:rPr>
                <w:rFonts w:cs="Times New Roman"/>
                <w:szCs w:val="28"/>
                <w:lang w:val="uz-Cyrl-UZ"/>
              </w:rPr>
            </w:rPrChange>
          </w:rPr>
          <w:delText xml:space="preserve"> </w:delText>
        </w:r>
      </w:del>
      <w:ins w:id="1752" w:author="Faroxiddin Dadaxanov" w:date="2023-05-08T14:21:00Z">
        <w:r w:rsidR="00EE6DB0" w:rsidRPr="00632AE5">
          <w:rPr>
            <w:rFonts w:asciiTheme="minorHAnsi" w:hAnsiTheme="minorHAnsi" w:cstheme="minorHAnsi"/>
            <w:szCs w:val="28"/>
            <w:lang w:val="uz-Cyrl-UZ"/>
            <w:rPrChange w:id="1753" w:author="Faroxiddin Dadaxanov" w:date="2024-05-22T12:23:00Z">
              <w:rPr>
                <w:rFonts w:asciiTheme="minorHAnsi" w:hAnsiTheme="minorHAnsi" w:cstheme="minorHAnsi"/>
                <w:szCs w:val="28"/>
                <w:lang w:val="uz-Cyrl-UZ"/>
              </w:rPr>
            </w:rPrChange>
          </w:rPr>
          <w:t xml:space="preserve"> </w:t>
        </w:r>
      </w:ins>
      <w:r w:rsidR="00DD5A26" w:rsidRPr="00632AE5">
        <w:rPr>
          <w:rFonts w:asciiTheme="minorHAnsi" w:hAnsiTheme="minorHAnsi" w:cstheme="minorHAnsi"/>
          <w:szCs w:val="28"/>
          <w:lang w:val="uz-Cyrl-UZ"/>
          <w:rPrChange w:id="1754"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755" w:author="Faroxiddin Dadaxanov" w:date="2024-05-22T12:23:00Z">
            <w:rPr>
              <w:rFonts w:cs="Times New Roman"/>
              <w:szCs w:val="28"/>
              <w:lang w:val="uz-Cyrl-UZ"/>
            </w:rPr>
          </w:rPrChange>
        </w:rPr>
        <w:t>ехник регламент талабларига мувофиқ бўлиши керак.</w:t>
      </w:r>
    </w:p>
    <w:p w14:paraId="11899AD3" w14:textId="77777777" w:rsidR="00EE6DB0" w:rsidRPr="00632AE5" w:rsidRDefault="00EE6DB0">
      <w:pPr>
        <w:spacing w:before="80" w:after="80"/>
        <w:contextualSpacing/>
        <w:jc w:val="center"/>
        <w:rPr>
          <w:ins w:id="1756" w:author="Faroxiddin Dadaxanov" w:date="2023-05-08T14:21:00Z"/>
          <w:rFonts w:asciiTheme="minorHAnsi" w:eastAsia="Times New Roman" w:hAnsiTheme="minorHAnsi" w:cstheme="minorHAnsi"/>
          <w:b/>
          <w:szCs w:val="28"/>
          <w:lang w:val="uz-Cyrl-UZ" w:eastAsia="ru-RU"/>
          <w:rPrChange w:id="1757" w:author="Faroxiddin Dadaxanov" w:date="2024-05-22T12:23:00Z">
            <w:rPr>
              <w:ins w:id="1758" w:author="Faroxiddin Dadaxanov" w:date="2023-05-08T14:21:00Z"/>
              <w:rFonts w:asciiTheme="minorHAnsi" w:eastAsia="Times New Roman" w:hAnsiTheme="minorHAnsi" w:cstheme="minorHAnsi"/>
              <w:b/>
              <w:szCs w:val="28"/>
              <w:lang w:eastAsia="ru-RU"/>
            </w:rPr>
          </w:rPrChange>
        </w:rPr>
        <w:pPrChange w:id="1759" w:author="Пользователь" w:date="2023-05-05T09:54:00Z">
          <w:pPr>
            <w:spacing w:before="80" w:after="0"/>
            <w:contextualSpacing/>
            <w:jc w:val="center"/>
          </w:pPr>
        </w:pPrChange>
      </w:pPr>
    </w:p>
    <w:p w14:paraId="394DCB6C" w14:textId="3B323E37" w:rsidR="002919DB" w:rsidRPr="00632AE5" w:rsidRDefault="002919DB">
      <w:pPr>
        <w:spacing w:before="80" w:after="80"/>
        <w:contextualSpacing/>
        <w:jc w:val="center"/>
        <w:rPr>
          <w:rFonts w:asciiTheme="minorHAnsi" w:hAnsiTheme="minorHAnsi" w:cstheme="minorHAnsi"/>
          <w:szCs w:val="28"/>
          <w:lang w:val="uz-Cyrl-UZ"/>
          <w:rPrChange w:id="1760" w:author="Faroxiddin Dadaxanov" w:date="2024-05-22T12:23:00Z">
            <w:rPr>
              <w:rFonts w:cs="Times New Roman"/>
              <w:szCs w:val="28"/>
              <w:lang w:val="uz-Cyrl-UZ"/>
            </w:rPr>
          </w:rPrChange>
        </w:rPr>
        <w:pPrChange w:id="1761" w:author="Пользователь" w:date="2023-05-05T09:54:00Z">
          <w:pPr>
            <w:spacing w:before="80" w:after="0"/>
            <w:contextualSpacing/>
            <w:jc w:val="center"/>
          </w:pPr>
        </w:pPrChange>
      </w:pPr>
      <w:r w:rsidRPr="00632AE5">
        <w:rPr>
          <w:rFonts w:asciiTheme="minorHAnsi" w:eastAsia="Times New Roman" w:hAnsiTheme="minorHAnsi" w:cstheme="minorHAnsi"/>
          <w:b/>
          <w:szCs w:val="28"/>
          <w:lang w:eastAsia="ru-RU"/>
          <w:rPrChange w:id="1762" w:author="Faroxiddin Dadaxanov" w:date="2024-05-22T12:23:00Z">
            <w:rPr>
              <w:rFonts w:eastAsia="Times New Roman" w:cs="Times New Roman"/>
              <w:b/>
              <w:szCs w:val="28"/>
              <w:lang w:eastAsia="ru-RU"/>
            </w:rPr>
          </w:rPrChange>
        </w:rPr>
        <w:t>7-боб. Сут маҳсулотлари учун хавфсизлик талаблари</w:t>
      </w:r>
    </w:p>
    <w:p w14:paraId="7881C573" w14:textId="460EE80B" w:rsidR="002919DB" w:rsidRPr="00632AE5" w:rsidRDefault="002919DB">
      <w:pPr>
        <w:spacing w:before="80" w:after="80"/>
        <w:ind w:firstLine="709"/>
        <w:contextualSpacing/>
        <w:jc w:val="both"/>
        <w:rPr>
          <w:rFonts w:asciiTheme="minorHAnsi" w:hAnsiTheme="minorHAnsi" w:cstheme="minorHAnsi"/>
          <w:szCs w:val="28"/>
          <w:lang w:val="uz-Cyrl-UZ"/>
          <w:rPrChange w:id="1763" w:author="Faroxiddin Dadaxanov" w:date="2024-05-22T12:23:00Z">
            <w:rPr>
              <w:rFonts w:cs="Times New Roman"/>
              <w:szCs w:val="28"/>
              <w:lang w:val="uz-Cyrl-UZ"/>
            </w:rPr>
          </w:rPrChange>
        </w:rPr>
        <w:pPrChange w:id="1764"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765" w:author="Faroxiddin Dadaxanov" w:date="2024-05-22T12:23:00Z">
            <w:rPr>
              <w:rFonts w:eastAsia="Times New Roman" w:cs="Times New Roman"/>
              <w:szCs w:val="28"/>
              <w:lang w:val="uz-Cyrl-UZ" w:eastAsia="ru-RU"/>
            </w:rPr>
          </w:rPrChange>
        </w:rPr>
        <w:t>30. Сут маҳсулотлари, Ўзбекистон Республикаси ҳудудида белгиланган яроқлилик муддати давомида муомалада бўлиши, фойдаланилганда хавфсиз бўлиши керак.</w:t>
      </w:r>
    </w:p>
    <w:p w14:paraId="2580B71A" w14:textId="7F621E10" w:rsidR="002919DB" w:rsidRPr="00632AE5" w:rsidRDefault="002919DB">
      <w:pPr>
        <w:spacing w:before="80" w:after="80"/>
        <w:ind w:firstLine="709"/>
        <w:contextualSpacing/>
        <w:jc w:val="both"/>
        <w:rPr>
          <w:rFonts w:asciiTheme="minorHAnsi" w:eastAsia="Times New Roman" w:hAnsiTheme="minorHAnsi" w:cstheme="minorHAnsi"/>
          <w:szCs w:val="28"/>
          <w:lang w:eastAsia="ru-RU"/>
          <w:rPrChange w:id="1766" w:author="Faroxiddin Dadaxanov" w:date="2024-05-22T12:23:00Z">
            <w:rPr>
              <w:rFonts w:eastAsia="Times New Roman" w:cs="Times New Roman"/>
              <w:szCs w:val="28"/>
              <w:lang w:eastAsia="ru-RU"/>
            </w:rPr>
          </w:rPrChange>
        </w:rPr>
        <w:pPrChange w:id="1767"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eastAsia="ru-RU"/>
          <w:rPrChange w:id="1768" w:author="Faroxiddin Dadaxanov" w:date="2024-05-22T12:23:00Z">
            <w:rPr>
              <w:rFonts w:eastAsia="Times New Roman" w:cs="Times New Roman"/>
              <w:szCs w:val="28"/>
              <w:lang w:eastAsia="ru-RU"/>
            </w:rPr>
          </w:rPrChange>
        </w:rPr>
        <w:t xml:space="preserve">Сут маҳсулотлари </w:t>
      </w:r>
      <w:r w:rsidR="00977EE6" w:rsidRPr="00632AE5">
        <w:rPr>
          <w:rFonts w:asciiTheme="minorHAnsi" w:eastAsia="Times New Roman" w:hAnsiTheme="minorHAnsi" w:cstheme="minorHAnsi"/>
          <w:szCs w:val="28"/>
          <w:lang w:val="uz-Cyrl-UZ" w:eastAsia="ru-RU"/>
          <w:rPrChange w:id="1769" w:author="Faroxiddin Dadaxanov" w:date="2024-05-22T12:23:00Z">
            <w:rPr>
              <w:rFonts w:eastAsia="Times New Roman" w:cs="Times New Roman"/>
              <w:szCs w:val="28"/>
              <w:lang w:val="uz-Cyrl-UZ" w:eastAsia="ru-RU"/>
            </w:rPr>
          </w:rPrChange>
        </w:rPr>
        <w:t>Т</w:t>
      </w:r>
      <w:r w:rsidRPr="00632AE5">
        <w:rPr>
          <w:rFonts w:asciiTheme="minorHAnsi" w:eastAsia="Times New Roman" w:hAnsiTheme="minorHAnsi" w:cstheme="minorHAnsi"/>
          <w:szCs w:val="28"/>
          <w:lang w:eastAsia="ru-RU"/>
          <w:rPrChange w:id="1770" w:author="Faroxiddin Dadaxanov" w:date="2024-05-22T12:23:00Z">
            <w:rPr>
              <w:rFonts w:eastAsia="Times New Roman" w:cs="Times New Roman"/>
              <w:szCs w:val="28"/>
              <w:lang w:eastAsia="ru-RU"/>
            </w:rPr>
          </w:rPrChange>
        </w:rPr>
        <w:t>ехник регламент талабларига жавоб бериши керак.</w:t>
      </w:r>
    </w:p>
    <w:p w14:paraId="438C99E2" w14:textId="3B449890" w:rsidR="002919DB" w:rsidRPr="00632AE5" w:rsidRDefault="002919DB">
      <w:pPr>
        <w:spacing w:before="80" w:after="80"/>
        <w:ind w:firstLine="709"/>
        <w:contextualSpacing/>
        <w:jc w:val="both"/>
        <w:rPr>
          <w:rFonts w:asciiTheme="minorHAnsi" w:eastAsia="Times New Roman" w:hAnsiTheme="minorHAnsi" w:cstheme="minorHAnsi"/>
          <w:szCs w:val="28"/>
          <w:lang w:eastAsia="ru-RU"/>
          <w:rPrChange w:id="1771" w:author="Faroxiddin Dadaxanov" w:date="2024-05-22T12:23:00Z">
            <w:rPr>
              <w:rFonts w:eastAsia="Times New Roman" w:cs="Times New Roman"/>
              <w:szCs w:val="28"/>
              <w:lang w:eastAsia="ru-RU"/>
            </w:rPr>
          </w:rPrChange>
        </w:rPr>
        <w:pPrChange w:id="1772"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rPrChange w:id="1773" w:author="Faroxiddin Dadaxanov" w:date="2024-05-22T12:23:00Z">
            <w:rPr>
              <w:rFonts w:eastAsia="Times New Roman" w:cs="Times New Roman"/>
              <w:szCs w:val="28"/>
              <w:lang w:val="uz-Cyrl-UZ"/>
            </w:rPr>
          </w:rPrChange>
        </w:rPr>
        <w:lastRenderedPageBreak/>
        <w:t xml:space="preserve">31. Сут маҳсулотларини ишлаб чиқариш хом сут, ва (ёки) хом ёғсиз сут, ва (ёки) хом қаймоқдан </w:t>
      </w:r>
      <w:r w:rsidR="00977EE6" w:rsidRPr="00632AE5">
        <w:rPr>
          <w:rFonts w:asciiTheme="minorHAnsi" w:eastAsia="Times New Roman" w:hAnsiTheme="minorHAnsi" w:cstheme="minorHAnsi"/>
          <w:szCs w:val="28"/>
          <w:lang w:val="uz-Cyrl-UZ"/>
          <w:rPrChange w:id="1774" w:author="Faroxiddin Dadaxanov" w:date="2024-05-22T12:23:00Z">
            <w:rPr>
              <w:rFonts w:eastAsia="Times New Roman" w:cs="Times New Roman"/>
              <w:szCs w:val="28"/>
              <w:lang w:val="uz-Cyrl-UZ"/>
            </w:rPr>
          </w:rPrChange>
        </w:rPr>
        <w:t>Т</w:t>
      </w:r>
      <w:r w:rsidRPr="00632AE5">
        <w:rPr>
          <w:rFonts w:asciiTheme="minorHAnsi" w:eastAsia="Times New Roman" w:hAnsiTheme="minorHAnsi" w:cstheme="minorHAnsi"/>
          <w:szCs w:val="28"/>
          <w:lang w:val="uz-Cyrl-UZ"/>
          <w:rPrChange w:id="1775" w:author="Faroxiddin Dadaxanov" w:date="2024-05-22T12:23:00Z">
            <w:rPr>
              <w:rFonts w:eastAsia="Times New Roman" w:cs="Times New Roman"/>
              <w:szCs w:val="28"/>
              <w:lang w:val="uz-Cyrl-UZ"/>
            </w:rPr>
          </w:rPrChange>
        </w:rPr>
        <w:t>ехник регламентда ўрнатилган хавфсизлик талаблари асосида</w:t>
      </w:r>
      <w:del w:id="1776" w:author="Faroxiddin Dadaxanov" w:date="2023-05-08T14:21:00Z">
        <w:r w:rsidRPr="00632AE5" w:rsidDel="00EE6DB0">
          <w:rPr>
            <w:rFonts w:asciiTheme="minorHAnsi" w:eastAsia="Times New Roman" w:hAnsiTheme="minorHAnsi" w:cstheme="minorHAnsi"/>
            <w:strike/>
            <w:szCs w:val="28"/>
            <w:lang w:val="uz-Cyrl-UZ"/>
            <w:rPrChange w:id="1777" w:author="Faroxiddin Dadaxanov" w:date="2024-05-22T12:23:00Z">
              <w:rPr>
                <w:rFonts w:eastAsia="Times New Roman" w:cs="Times New Roman"/>
                <w:szCs w:val="28"/>
                <w:lang w:val="uz-Cyrl-UZ"/>
              </w:rPr>
            </w:rPrChange>
          </w:rPr>
          <w:delText>, ва</w:delText>
        </w:r>
      </w:del>
      <w:r w:rsidRPr="00632AE5">
        <w:rPr>
          <w:rFonts w:asciiTheme="minorHAnsi" w:eastAsia="Times New Roman" w:hAnsiTheme="minorHAnsi" w:cstheme="minorHAnsi"/>
          <w:szCs w:val="28"/>
          <w:lang w:val="uz-Cyrl-UZ"/>
          <w:rPrChange w:id="1778" w:author="Faroxiddin Dadaxanov" w:date="2024-05-22T12:23:00Z">
            <w:rPr>
              <w:rFonts w:eastAsia="Times New Roman" w:cs="Times New Roman"/>
              <w:szCs w:val="28"/>
              <w:lang w:val="uz-Cyrl-UZ"/>
            </w:rPr>
          </w:rPrChange>
        </w:rPr>
        <w:t xml:space="preserve"> термик ишлов берилган ва сут маҳсулотларини, олишни таъминлайдиган, мазкур </w:t>
      </w:r>
      <w:r w:rsidR="00977EE6" w:rsidRPr="00632AE5">
        <w:rPr>
          <w:rFonts w:asciiTheme="minorHAnsi" w:eastAsia="Times New Roman" w:hAnsiTheme="minorHAnsi" w:cstheme="minorHAnsi"/>
          <w:szCs w:val="28"/>
          <w:lang w:val="uz-Cyrl-UZ"/>
          <w:rPrChange w:id="1779" w:author="Faroxiddin Dadaxanov" w:date="2024-05-22T12:23:00Z">
            <w:rPr>
              <w:rFonts w:eastAsia="Times New Roman" w:cs="Times New Roman"/>
              <w:szCs w:val="28"/>
              <w:lang w:val="uz-Cyrl-UZ"/>
            </w:rPr>
          </w:rPrChange>
        </w:rPr>
        <w:t>Т</w:t>
      </w:r>
      <w:r w:rsidRPr="00632AE5">
        <w:rPr>
          <w:rFonts w:asciiTheme="minorHAnsi" w:eastAsia="Times New Roman" w:hAnsiTheme="minorHAnsi" w:cstheme="minorHAnsi"/>
          <w:szCs w:val="28"/>
          <w:lang w:val="uz-Cyrl-UZ"/>
          <w:rPrChange w:id="1780" w:author="Faroxiddin Dadaxanov" w:date="2024-05-22T12:23:00Z">
            <w:rPr>
              <w:rFonts w:eastAsia="Times New Roman" w:cs="Times New Roman"/>
              <w:szCs w:val="28"/>
              <w:lang w:val="uz-Cyrl-UZ"/>
            </w:rPr>
          </w:rPrChange>
        </w:rPr>
        <w:t>ехник регламент талабларига мос равишда амалга оширилади.</w:t>
      </w:r>
    </w:p>
    <w:p w14:paraId="03F84A3F" w14:textId="5686C661" w:rsidR="002919DB" w:rsidRPr="00632AE5" w:rsidRDefault="002919DB">
      <w:pPr>
        <w:spacing w:before="80" w:after="80"/>
        <w:ind w:firstLine="709"/>
        <w:contextualSpacing/>
        <w:jc w:val="both"/>
        <w:rPr>
          <w:rFonts w:asciiTheme="minorHAnsi" w:hAnsiTheme="minorHAnsi" w:cstheme="minorHAnsi"/>
          <w:szCs w:val="28"/>
          <w:lang w:val="uz-Cyrl-UZ"/>
          <w:rPrChange w:id="1781" w:author="Faroxiddin Dadaxanov" w:date="2024-05-22T12:23:00Z">
            <w:rPr>
              <w:rFonts w:cs="Times New Roman"/>
              <w:szCs w:val="28"/>
              <w:lang w:val="uz-Cyrl-UZ"/>
            </w:rPr>
          </w:rPrChange>
        </w:rPr>
        <w:pPrChange w:id="178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783" w:author="Faroxiddin Dadaxanov" w:date="2024-05-22T12:23:00Z">
            <w:rPr>
              <w:rFonts w:cs="Times New Roman"/>
              <w:szCs w:val="28"/>
              <w:lang w:val="uz-Cyrl-UZ"/>
            </w:rPr>
          </w:rPrChange>
        </w:rPr>
        <w:t xml:space="preserve">Бошқа озиқ-овқат хом ашёси, сут маҳсулотларини ишлаб чиқариш учун ишлатиладиган, </w:t>
      </w:r>
      <w:r w:rsidR="00977EE6" w:rsidRPr="00632AE5">
        <w:rPr>
          <w:rFonts w:asciiTheme="minorHAnsi" w:hAnsiTheme="minorHAnsi" w:cstheme="minorHAnsi"/>
          <w:szCs w:val="28"/>
          <w:lang w:val="uz-Cyrl-UZ"/>
          <w:rPrChange w:id="1784"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785" w:author="Faroxiddin Dadaxanov" w:date="2024-05-22T12:23:00Z">
            <w:rPr>
              <w:rFonts w:cs="Times New Roman"/>
              <w:szCs w:val="28"/>
              <w:lang w:val="uz-Cyrl-UZ"/>
            </w:rPr>
          </w:rPrChange>
        </w:rPr>
        <w:t>ехник регламент талабларига мос бўлиши керак, харакати унга таъсир этади.</w:t>
      </w:r>
    </w:p>
    <w:p w14:paraId="55FD30B1" w14:textId="202625CD" w:rsidR="002919DB" w:rsidRPr="00632AE5" w:rsidRDefault="002919DB">
      <w:pPr>
        <w:spacing w:before="80" w:after="80"/>
        <w:ind w:firstLine="709"/>
        <w:contextualSpacing/>
        <w:jc w:val="both"/>
        <w:rPr>
          <w:rFonts w:asciiTheme="minorHAnsi" w:hAnsiTheme="minorHAnsi" w:cstheme="minorHAnsi"/>
          <w:szCs w:val="28"/>
          <w:lang w:val="uz-Cyrl-UZ"/>
          <w:rPrChange w:id="1786" w:author="Faroxiddin Dadaxanov" w:date="2024-05-22T12:23:00Z">
            <w:rPr>
              <w:rFonts w:cs="Times New Roman"/>
              <w:szCs w:val="28"/>
              <w:lang w:val="uz-Cyrl-UZ"/>
            </w:rPr>
          </w:rPrChange>
        </w:rPr>
        <w:pPrChange w:id="178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788" w:author="Faroxiddin Dadaxanov" w:date="2024-05-22T12:23:00Z">
            <w:rPr>
              <w:rFonts w:cs="Times New Roman"/>
              <w:szCs w:val="28"/>
              <w:lang w:val="uz-Cyrl-UZ"/>
            </w:rPr>
          </w:rPrChange>
        </w:rPr>
        <w:t>32. Ўзбекистон Республикаси ҳудудида муомалага чиқариш учун мўлжалланган, сут ма</w:t>
      </w:r>
      <w:r w:rsidR="00977EE6" w:rsidRPr="00632AE5">
        <w:rPr>
          <w:rFonts w:asciiTheme="minorHAnsi" w:hAnsiTheme="minorHAnsi" w:cstheme="minorHAnsi"/>
          <w:szCs w:val="28"/>
          <w:lang w:val="uz-Cyrl-UZ"/>
          <w:rPrChange w:id="1789" w:author="Faroxiddin Dadaxanov" w:date="2024-05-22T12:23:00Z">
            <w:rPr>
              <w:rFonts w:cs="Times New Roman"/>
              <w:szCs w:val="28"/>
              <w:lang w:val="uz-Cyrl-UZ"/>
            </w:rPr>
          </w:rPrChange>
        </w:rPr>
        <w:t>ҳ</w:t>
      </w:r>
      <w:r w:rsidRPr="00632AE5">
        <w:rPr>
          <w:rFonts w:asciiTheme="minorHAnsi" w:hAnsiTheme="minorHAnsi" w:cstheme="minorHAnsi"/>
          <w:szCs w:val="28"/>
          <w:lang w:val="uz-Cyrl-UZ"/>
          <w:rPrChange w:id="1790" w:author="Faroxiddin Dadaxanov" w:date="2024-05-22T12:23:00Z">
            <w:rPr>
              <w:rFonts w:cs="Times New Roman"/>
              <w:szCs w:val="28"/>
              <w:lang w:val="uz-Cyrl-UZ"/>
            </w:rPr>
          </w:rPrChange>
        </w:rPr>
        <w:t xml:space="preserve">улотларини таркиб даражаси, токсик элементлар, потенциал хавфли моддалар, микотоксинлар, антибиотиклар, пестицидлар, радионуклидлар, микроорганизмлар ва оксидлаб айнитувчи кўрсатгичлар қийматлари </w:t>
      </w:r>
      <w:r w:rsidR="00D96781" w:rsidRPr="00632AE5">
        <w:rPr>
          <w:rFonts w:asciiTheme="minorHAnsi" w:hAnsiTheme="minorHAnsi" w:cstheme="minorHAnsi"/>
          <w:szCs w:val="28"/>
          <w:lang w:val="uz-Cyrl-UZ"/>
          <w:rPrChange w:id="1791"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792" w:author="Faroxiddin Dadaxanov" w:date="2024-05-22T12:23:00Z">
            <w:rPr>
              <w:rFonts w:cs="Times New Roman"/>
              <w:szCs w:val="28"/>
              <w:lang w:val="uz-Cyrl-UZ"/>
            </w:rPr>
          </w:rPrChange>
        </w:rPr>
        <w:t>ехник регламентнинг 4-иловасида ўрнатилган ми</w:t>
      </w:r>
      <w:r w:rsidR="00D96781" w:rsidRPr="00632AE5">
        <w:rPr>
          <w:rFonts w:asciiTheme="minorHAnsi" w:hAnsiTheme="minorHAnsi" w:cstheme="minorHAnsi"/>
          <w:szCs w:val="28"/>
          <w:lang w:val="uz-Cyrl-UZ"/>
          <w:rPrChange w:id="1793"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794" w:author="Faroxiddin Dadaxanov" w:date="2024-05-22T12:23:00Z">
            <w:rPr>
              <w:rFonts w:cs="Times New Roman"/>
              <w:szCs w:val="28"/>
              <w:lang w:val="uz-Cyrl-UZ"/>
            </w:rPr>
          </w:rPrChange>
        </w:rPr>
        <w:t>дордан ошмаслиги керак.</w:t>
      </w:r>
    </w:p>
    <w:p w14:paraId="51D06447" w14:textId="7241D83A" w:rsidR="002919DB" w:rsidRPr="00632AE5" w:rsidRDefault="002919DB">
      <w:pPr>
        <w:spacing w:before="80" w:after="80"/>
        <w:ind w:firstLine="709"/>
        <w:contextualSpacing/>
        <w:jc w:val="both"/>
        <w:rPr>
          <w:rFonts w:asciiTheme="minorHAnsi" w:hAnsiTheme="minorHAnsi" w:cstheme="minorHAnsi"/>
          <w:szCs w:val="28"/>
          <w:lang w:val="uz-Cyrl-UZ"/>
          <w:rPrChange w:id="1795" w:author="Faroxiddin Dadaxanov" w:date="2024-05-22T12:23:00Z">
            <w:rPr>
              <w:rFonts w:cs="Times New Roman"/>
              <w:szCs w:val="28"/>
              <w:lang w:val="uz-Cyrl-UZ"/>
            </w:rPr>
          </w:rPrChange>
        </w:rPr>
        <w:pPrChange w:id="179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797" w:author="Faroxiddin Dadaxanov" w:date="2024-05-22T12:23:00Z">
            <w:rPr>
              <w:rFonts w:cs="Times New Roman"/>
              <w:szCs w:val="28"/>
              <w:lang w:val="uz-Cyrl-UZ"/>
            </w:rPr>
          </w:rPrChange>
        </w:rPr>
        <w:t xml:space="preserve">33. Сут маҳсулотлари микроорганизмларнинг таркиб даражаси </w:t>
      </w:r>
      <w:r w:rsidR="00D96781" w:rsidRPr="00632AE5">
        <w:rPr>
          <w:rFonts w:asciiTheme="minorHAnsi" w:hAnsiTheme="minorHAnsi" w:cstheme="minorHAnsi"/>
          <w:szCs w:val="28"/>
          <w:lang w:val="uz-Cyrl-UZ"/>
          <w:rPrChange w:id="1798"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799" w:author="Faroxiddin Dadaxanov" w:date="2024-05-22T12:23:00Z">
            <w:rPr>
              <w:rFonts w:cs="Times New Roman"/>
              <w:szCs w:val="28"/>
              <w:lang w:val="uz-Cyrl-UZ"/>
            </w:rPr>
          </w:rPrChange>
        </w:rPr>
        <w:t>ехник регламентнинг 8-иловасида ўрнатилган йўл қўйиладиган даражадан ошмаслиги керак.</w:t>
      </w:r>
    </w:p>
    <w:p w14:paraId="42A3DC59" w14:textId="21C2208B" w:rsidR="002919DB" w:rsidRPr="00632AE5" w:rsidRDefault="002919DB">
      <w:pPr>
        <w:spacing w:before="80" w:after="80"/>
        <w:ind w:firstLine="709"/>
        <w:contextualSpacing/>
        <w:jc w:val="both"/>
        <w:rPr>
          <w:rFonts w:asciiTheme="minorHAnsi" w:hAnsiTheme="minorHAnsi" w:cstheme="minorHAnsi"/>
          <w:szCs w:val="28"/>
          <w:lang w:val="uz-Cyrl-UZ"/>
          <w:rPrChange w:id="1800" w:author="Faroxiddin Dadaxanov" w:date="2024-05-22T12:23:00Z">
            <w:rPr>
              <w:rFonts w:cs="Times New Roman"/>
              <w:szCs w:val="28"/>
              <w:lang w:val="uz-Cyrl-UZ"/>
            </w:rPr>
          </w:rPrChange>
        </w:rPr>
        <w:pPrChange w:id="180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802" w:author="Faroxiddin Dadaxanov" w:date="2024-05-22T12:23:00Z">
            <w:rPr>
              <w:rFonts w:cs="Times New Roman"/>
              <w:szCs w:val="28"/>
              <w:lang w:val="uz-Cyrl-UZ"/>
            </w:rPr>
          </w:rPrChange>
        </w:rPr>
        <w:t>34. Пар</w:t>
      </w:r>
      <w:r w:rsidR="00D96781" w:rsidRPr="00632AE5">
        <w:rPr>
          <w:rFonts w:asciiTheme="minorHAnsi" w:hAnsiTheme="minorHAnsi" w:cstheme="minorHAnsi"/>
          <w:szCs w:val="28"/>
          <w:lang w:val="uz-Cyrl-UZ"/>
          <w:rPrChange w:id="1803" w:author="Faroxiddin Dadaxanov" w:date="2024-05-22T12:23:00Z">
            <w:rPr>
              <w:rFonts w:cs="Times New Roman"/>
              <w:szCs w:val="28"/>
              <w:lang w:val="uz-Cyrl-UZ"/>
            </w:rPr>
          </w:rPrChange>
        </w:rPr>
        <w:t>х</w:t>
      </w:r>
      <w:r w:rsidRPr="00632AE5">
        <w:rPr>
          <w:rFonts w:asciiTheme="minorHAnsi" w:hAnsiTheme="minorHAnsi" w:cstheme="minorHAnsi"/>
          <w:szCs w:val="28"/>
          <w:lang w:val="uz-Cyrl-UZ"/>
          <w:rPrChange w:id="1804" w:author="Faroxiddin Dadaxanov" w:date="2024-05-22T12:23:00Z">
            <w:rPr>
              <w:rFonts w:cs="Times New Roman"/>
              <w:szCs w:val="28"/>
              <w:lang w:val="uz-Cyrl-UZ"/>
            </w:rPr>
          </w:rPrChange>
        </w:rPr>
        <w:t>ез ози</w:t>
      </w:r>
      <w:r w:rsidR="00D96781" w:rsidRPr="00632AE5">
        <w:rPr>
          <w:rFonts w:asciiTheme="minorHAnsi" w:hAnsiTheme="minorHAnsi" w:cstheme="minorHAnsi"/>
          <w:szCs w:val="28"/>
          <w:lang w:val="uz-Cyrl-UZ"/>
          <w:rPrChange w:id="1805" w:author="Faroxiddin Dadaxanov" w:date="2024-05-22T12:23:00Z">
            <w:rPr>
              <w:rFonts w:cs="Times New Roman"/>
              <w:szCs w:val="28"/>
              <w:lang w:val="uz-Cyrl-UZ"/>
            </w:rPr>
          </w:rPrChange>
        </w:rPr>
        <w:t>қ</w:t>
      </w:r>
      <w:r w:rsidRPr="00632AE5">
        <w:rPr>
          <w:rFonts w:asciiTheme="minorHAnsi" w:hAnsiTheme="minorHAnsi" w:cstheme="minorHAnsi"/>
          <w:szCs w:val="28"/>
          <w:lang w:val="uz-Cyrl-UZ"/>
          <w:rPrChange w:id="1806" w:author="Faroxiddin Dadaxanov" w:date="2024-05-22T12:23:00Z">
            <w:rPr>
              <w:rFonts w:cs="Times New Roman"/>
              <w:szCs w:val="28"/>
              <w:lang w:val="uz-Cyrl-UZ"/>
            </w:rPr>
          </w:rPrChange>
        </w:rPr>
        <w:t>а ва нордон сут маҳсулотларини ишлаб чиқариш (сут таркибий маҳсулотларидан ташқари) озиқ-овқат қўшимчалари ва хушбуйлар қўлламасдан амалга оширилиши керак, функционал зарур компонентлар бундан мустасно.</w:t>
      </w:r>
    </w:p>
    <w:p w14:paraId="23491308" w14:textId="650FA43B" w:rsidR="002919DB" w:rsidRPr="00632AE5" w:rsidRDefault="002919DB">
      <w:pPr>
        <w:spacing w:before="80" w:after="80"/>
        <w:ind w:firstLine="709"/>
        <w:contextualSpacing/>
        <w:jc w:val="both"/>
        <w:rPr>
          <w:rFonts w:asciiTheme="minorHAnsi" w:hAnsiTheme="minorHAnsi" w:cstheme="minorHAnsi"/>
          <w:szCs w:val="28"/>
          <w:lang w:val="uz-Cyrl-UZ"/>
          <w:rPrChange w:id="1807" w:author="Faroxiddin Dadaxanov" w:date="2024-05-22T12:23:00Z">
            <w:rPr>
              <w:rFonts w:cs="Times New Roman"/>
              <w:szCs w:val="28"/>
              <w:lang w:val="uz-Cyrl-UZ"/>
            </w:rPr>
          </w:rPrChange>
        </w:rPr>
        <w:pPrChange w:id="180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809" w:author="Faroxiddin Dadaxanov" w:date="2024-05-22T12:23:00Z">
            <w:rPr>
              <w:rFonts w:cs="Times New Roman"/>
              <w:szCs w:val="28"/>
              <w:lang w:val="uz-Cyrl-UZ"/>
            </w:rPr>
          </w:rPrChange>
        </w:rPr>
        <w:t xml:space="preserve">Творог масса ва донадор творогни ишлаб чиқариш тайёр маҳсулотга термик ишлов беришсиз ва консистенция стабилизаторлари </w:t>
      </w:r>
      <w:ins w:id="1810" w:author="Пользователь" w:date="2023-05-06T18:17:00Z">
        <w:r w:rsidR="00EE7294" w:rsidRPr="00632AE5">
          <w:rPr>
            <w:rFonts w:asciiTheme="minorHAnsi" w:hAnsiTheme="minorHAnsi" w:cstheme="minorHAnsi"/>
            <w:szCs w:val="28"/>
            <w:lang w:val="uz-Cyrl-UZ"/>
            <w:rPrChange w:id="1811" w:author="Faroxiddin Dadaxanov" w:date="2024-05-22T12:23:00Z">
              <w:rPr>
                <w:rFonts w:asciiTheme="minorHAnsi" w:hAnsiTheme="minorHAnsi" w:cstheme="minorHAnsi"/>
                <w:szCs w:val="28"/>
                <w:lang w:val="uz-Cyrl-UZ"/>
              </w:rPr>
            </w:rPrChange>
          </w:rPr>
          <w:t xml:space="preserve">ҳамда </w:t>
        </w:r>
      </w:ins>
      <w:del w:id="1812" w:author="Faroxiddin Dadaxanov" w:date="2023-05-08T14:21:00Z">
        <w:r w:rsidRPr="00632AE5" w:rsidDel="00EE6DB0">
          <w:rPr>
            <w:rFonts w:asciiTheme="minorHAnsi" w:hAnsiTheme="minorHAnsi" w:cstheme="minorHAnsi"/>
            <w:strike/>
            <w:szCs w:val="28"/>
            <w:lang w:val="uz-Cyrl-UZ"/>
            <w:rPrChange w:id="1813" w:author="Faroxiddin Dadaxanov" w:date="2024-05-22T12:23:00Z">
              <w:rPr>
                <w:rFonts w:cs="Times New Roman"/>
                <w:szCs w:val="28"/>
                <w:lang w:val="uz-Cyrl-UZ"/>
              </w:rPr>
            </w:rPrChange>
          </w:rPr>
          <w:delText>ва</w:delText>
        </w:r>
      </w:del>
      <w:r w:rsidRPr="00632AE5">
        <w:rPr>
          <w:rFonts w:asciiTheme="minorHAnsi" w:hAnsiTheme="minorHAnsi" w:cstheme="minorHAnsi"/>
          <w:szCs w:val="28"/>
          <w:lang w:val="uz-Cyrl-UZ"/>
          <w:rPrChange w:id="1814" w:author="Faroxiddin Dadaxanov" w:date="2024-05-22T12:23:00Z">
            <w:rPr>
              <w:rFonts w:cs="Times New Roman"/>
              <w:szCs w:val="28"/>
              <w:lang w:val="uz-Cyrl-UZ"/>
            </w:rPr>
          </w:rPrChange>
        </w:rPr>
        <w:t xml:space="preserve"> консервантларни қўшмасдан амалга оширилиши керак.</w:t>
      </w:r>
    </w:p>
    <w:p w14:paraId="456BE56F" w14:textId="2427851D" w:rsidR="002919DB" w:rsidRPr="00632AE5" w:rsidRDefault="002919DB">
      <w:pPr>
        <w:spacing w:before="80" w:after="80"/>
        <w:ind w:firstLine="709"/>
        <w:contextualSpacing/>
        <w:jc w:val="both"/>
        <w:rPr>
          <w:rFonts w:asciiTheme="minorHAnsi" w:hAnsiTheme="minorHAnsi" w:cstheme="minorHAnsi"/>
          <w:szCs w:val="28"/>
          <w:lang w:val="uz-Cyrl-UZ"/>
          <w:rPrChange w:id="1815" w:author="Faroxiddin Dadaxanov" w:date="2024-05-22T12:23:00Z">
            <w:rPr>
              <w:rFonts w:cs="Times New Roman"/>
              <w:szCs w:val="28"/>
              <w:lang w:val="uz-Cyrl-UZ"/>
            </w:rPr>
          </w:rPrChange>
        </w:rPr>
        <w:pPrChange w:id="181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817" w:author="Faroxiddin Dadaxanov" w:date="2024-05-22T12:23:00Z">
            <w:rPr>
              <w:rFonts w:cs="Times New Roman"/>
              <w:szCs w:val="28"/>
              <w:lang w:val="uz-Cyrl-UZ"/>
            </w:rPr>
          </w:rPrChange>
        </w:rPr>
        <w:t xml:space="preserve">35. Сутни қайта ишлаш маҳсулотларини органолептик кўрсаткичларини идентификацияси </w:t>
      </w:r>
      <w:r w:rsidR="00D96781" w:rsidRPr="00632AE5">
        <w:rPr>
          <w:rFonts w:asciiTheme="minorHAnsi" w:hAnsiTheme="minorHAnsi" w:cstheme="minorHAnsi"/>
          <w:szCs w:val="28"/>
          <w:lang w:val="uz-Cyrl-UZ"/>
          <w:rPrChange w:id="1818"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819" w:author="Faroxiddin Dadaxanov" w:date="2024-05-22T12:23:00Z">
            <w:rPr>
              <w:rFonts w:cs="Times New Roman"/>
              <w:szCs w:val="28"/>
              <w:lang w:val="uz-Cyrl-UZ"/>
            </w:rPr>
          </w:rPrChange>
        </w:rPr>
        <w:t>ехник регламентнинг 3-иловасида ўрнатилган.</w:t>
      </w:r>
    </w:p>
    <w:p w14:paraId="574DB0C2" w14:textId="4521F809" w:rsidR="002919DB" w:rsidRPr="00632AE5" w:rsidRDefault="002919DB">
      <w:pPr>
        <w:spacing w:before="80" w:after="80"/>
        <w:ind w:firstLine="709"/>
        <w:contextualSpacing/>
        <w:jc w:val="both"/>
        <w:rPr>
          <w:rFonts w:asciiTheme="minorHAnsi" w:hAnsiTheme="minorHAnsi" w:cstheme="minorHAnsi"/>
          <w:szCs w:val="28"/>
          <w:lang w:val="uz-Cyrl-UZ"/>
          <w:rPrChange w:id="1820" w:author="Faroxiddin Dadaxanov" w:date="2024-05-22T12:23:00Z">
            <w:rPr>
              <w:rFonts w:cs="Times New Roman"/>
              <w:szCs w:val="28"/>
              <w:lang w:val="uz-Cyrl-UZ"/>
            </w:rPr>
          </w:rPrChange>
        </w:rPr>
        <w:pPrChange w:id="182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822" w:author="Faroxiddin Dadaxanov" w:date="2024-05-22T12:23:00Z">
            <w:rPr>
              <w:rFonts w:cs="Times New Roman"/>
              <w:szCs w:val="28"/>
              <w:lang w:val="uz-Cyrl-UZ"/>
            </w:rPr>
          </w:rPrChange>
        </w:rPr>
        <w:t xml:space="preserve">36. Сут маҳсулотларини физик-кимёвий ва микробиологик кўрсаткичлар идиентификацияси </w:t>
      </w:r>
      <w:r w:rsidR="00D96781" w:rsidRPr="00632AE5">
        <w:rPr>
          <w:rFonts w:asciiTheme="minorHAnsi" w:hAnsiTheme="minorHAnsi" w:cstheme="minorHAnsi"/>
          <w:szCs w:val="28"/>
          <w:lang w:val="uz-Cyrl-UZ"/>
          <w:rPrChange w:id="1823" w:author="Faroxiddin Dadaxanov" w:date="2024-05-22T12:23:00Z">
            <w:rPr>
              <w:rFonts w:cs="Times New Roman"/>
              <w:szCs w:val="28"/>
              <w:lang w:val="uz-Cyrl-UZ"/>
            </w:rPr>
          </w:rPrChange>
        </w:rPr>
        <w:t>Т</w:t>
      </w:r>
      <w:r w:rsidRPr="00632AE5">
        <w:rPr>
          <w:rFonts w:asciiTheme="minorHAnsi" w:hAnsiTheme="minorHAnsi" w:cstheme="minorHAnsi"/>
          <w:szCs w:val="28"/>
          <w:lang w:val="uz-Cyrl-UZ"/>
          <w:rPrChange w:id="1824" w:author="Faroxiddin Dadaxanov" w:date="2024-05-22T12:23:00Z">
            <w:rPr>
              <w:rFonts w:cs="Times New Roman"/>
              <w:szCs w:val="28"/>
              <w:lang w:val="uz-Cyrl-UZ"/>
            </w:rPr>
          </w:rPrChange>
        </w:rPr>
        <w:t>ехник регламентнинг 1-иловасида ўрнатилган.</w:t>
      </w:r>
    </w:p>
    <w:p w14:paraId="433548DC" w14:textId="77777777" w:rsidR="00D96781" w:rsidRPr="00632AE5" w:rsidRDefault="00D96781">
      <w:pPr>
        <w:spacing w:before="80" w:after="80"/>
        <w:contextualSpacing/>
        <w:jc w:val="center"/>
        <w:rPr>
          <w:rFonts w:asciiTheme="minorHAnsi" w:eastAsia="Times New Roman" w:hAnsiTheme="minorHAnsi" w:cstheme="minorHAnsi"/>
          <w:b/>
          <w:bCs/>
          <w:szCs w:val="28"/>
          <w:lang w:val="uz-Cyrl-UZ" w:eastAsia="ru-RU"/>
          <w:rPrChange w:id="1825" w:author="Faroxiddin Dadaxanov" w:date="2024-05-22T12:23:00Z">
            <w:rPr>
              <w:rFonts w:eastAsia="Times New Roman" w:cs="Times New Roman"/>
              <w:b/>
              <w:bCs/>
              <w:szCs w:val="28"/>
              <w:lang w:val="uz-Cyrl-UZ" w:eastAsia="ru-RU"/>
            </w:rPr>
          </w:rPrChange>
        </w:rPr>
        <w:pPrChange w:id="1826" w:author="Пользователь" w:date="2023-05-05T09:54:00Z">
          <w:pPr>
            <w:spacing w:before="80" w:after="0"/>
            <w:contextualSpacing/>
            <w:jc w:val="center"/>
          </w:pPr>
        </w:pPrChange>
      </w:pPr>
    </w:p>
    <w:p w14:paraId="5A82EFB9" w14:textId="6B17F43A" w:rsidR="002919DB" w:rsidRPr="00632AE5" w:rsidRDefault="002919DB">
      <w:pPr>
        <w:spacing w:before="80" w:after="80"/>
        <w:contextualSpacing/>
        <w:jc w:val="center"/>
        <w:rPr>
          <w:rFonts w:asciiTheme="minorHAnsi" w:hAnsiTheme="minorHAnsi" w:cstheme="minorHAnsi"/>
          <w:b/>
          <w:sz w:val="24"/>
          <w:szCs w:val="24"/>
          <w:lang w:val="uz-Cyrl-UZ"/>
          <w:rPrChange w:id="1827" w:author="Faroxiddin Dadaxanov" w:date="2024-05-22T12:23:00Z">
            <w:rPr>
              <w:rFonts w:cs="Times New Roman"/>
              <w:b/>
              <w:sz w:val="24"/>
              <w:szCs w:val="24"/>
              <w:highlight w:val="yellow"/>
              <w:lang w:val="uz-Cyrl-UZ"/>
            </w:rPr>
          </w:rPrChange>
        </w:rPr>
        <w:pPrChange w:id="1828" w:author="Пользователь" w:date="2023-05-05T09:54:00Z">
          <w:pPr>
            <w:spacing w:before="80" w:after="0"/>
            <w:contextualSpacing/>
            <w:jc w:val="center"/>
          </w:pPr>
        </w:pPrChange>
      </w:pPr>
      <w:r w:rsidRPr="00632AE5">
        <w:rPr>
          <w:rFonts w:asciiTheme="minorHAnsi" w:eastAsia="Times New Roman" w:hAnsiTheme="minorHAnsi" w:cstheme="minorHAnsi"/>
          <w:b/>
          <w:bCs/>
          <w:szCs w:val="28"/>
          <w:lang w:val="uz-Cyrl-UZ" w:eastAsia="ru-RU"/>
          <w:rPrChange w:id="1829" w:author="Faroxiddin Dadaxanov" w:date="2024-05-22T12:23:00Z">
            <w:rPr>
              <w:rFonts w:eastAsia="Times New Roman" w:cs="Times New Roman"/>
              <w:b/>
              <w:bCs/>
              <w:szCs w:val="28"/>
              <w:highlight w:val="yellow"/>
              <w:lang w:val="uz-Cyrl-UZ" w:eastAsia="ru-RU"/>
            </w:rPr>
          </w:rPrChange>
        </w:rPr>
        <w:t>8-боб. Сутни қайта ишлаш маҳсулотларини ишлаб чиқариш учун зарур бўлган функционал компонентларга хавфсизлик талаблари</w:t>
      </w:r>
    </w:p>
    <w:p w14:paraId="7A6A9623" w14:textId="04ECEE7F" w:rsidR="002919DB" w:rsidRPr="00632AE5" w:rsidRDefault="002919DB">
      <w:pPr>
        <w:spacing w:before="80" w:after="80"/>
        <w:ind w:firstLine="709"/>
        <w:contextualSpacing/>
        <w:jc w:val="both"/>
        <w:rPr>
          <w:rFonts w:asciiTheme="minorHAnsi" w:eastAsia="Times New Roman" w:hAnsiTheme="minorHAnsi" w:cstheme="minorHAnsi"/>
          <w:szCs w:val="28"/>
          <w:lang w:val="uz-Cyrl-UZ" w:eastAsia="ru-RU"/>
          <w:rPrChange w:id="1830" w:author="Faroxiddin Dadaxanov" w:date="2024-05-22T12:23:00Z">
            <w:rPr>
              <w:rFonts w:eastAsia="Times New Roman" w:cs="Times New Roman"/>
              <w:szCs w:val="28"/>
              <w:lang w:val="uz-Cyrl-UZ" w:eastAsia="ru-RU"/>
            </w:rPr>
          </w:rPrChange>
        </w:rPr>
        <w:pPrChange w:id="1831"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832" w:author="Faroxiddin Dadaxanov" w:date="2024-05-22T12:23:00Z">
            <w:rPr>
              <w:rFonts w:eastAsia="Times New Roman" w:cs="Times New Roman"/>
              <w:szCs w:val="28"/>
              <w:highlight w:val="yellow"/>
              <w:lang w:val="uz-Cyrl-UZ" w:eastAsia="ru-RU"/>
            </w:rPr>
          </w:rPrChange>
        </w:rPr>
        <w:t xml:space="preserve">37. </w:t>
      </w:r>
      <w:ins w:id="1833" w:author="Пользователь" w:date="2023-05-06T18:21:00Z">
        <w:r w:rsidR="00EE7294" w:rsidRPr="00632AE5">
          <w:rPr>
            <w:rFonts w:asciiTheme="minorHAnsi" w:eastAsia="Times New Roman" w:hAnsiTheme="minorHAnsi" w:cstheme="minorHAnsi"/>
            <w:szCs w:val="28"/>
            <w:lang w:val="uz-Cyrl-UZ" w:eastAsia="ru-RU"/>
            <w:rPrChange w:id="1834" w:author="Faroxiddin Dadaxanov" w:date="2024-05-22T12:23:00Z">
              <w:rPr>
                <w:rFonts w:asciiTheme="minorHAnsi" w:eastAsia="Times New Roman" w:hAnsiTheme="minorHAnsi" w:cstheme="minorHAnsi"/>
                <w:szCs w:val="28"/>
                <w:lang w:val="uz-Cyrl-UZ" w:eastAsia="ru-RU"/>
              </w:rPr>
            </w:rPrChange>
          </w:rPr>
          <w:t xml:space="preserve">Ушбу техник регламент талабларига мувофиқ </w:t>
        </w:r>
      </w:ins>
      <w:del w:id="1835" w:author="Пользователь" w:date="2023-05-06T18:21:00Z">
        <w:r w:rsidRPr="00632AE5" w:rsidDel="00EE7294">
          <w:rPr>
            <w:rFonts w:asciiTheme="minorHAnsi" w:eastAsia="Times New Roman" w:hAnsiTheme="minorHAnsi" w:cstheme="minorHAnsi"/>
            <w:szCs w:val="28"/>
            <w:lang w:val="uz-Cyrl-UZ" w:eastAsia="ru-RU"/>
            <w:rPrChange w:id="1836" w:author="Faroxiddin Dadaxanov" w:date="2024-05-22T12:23:00Z">
              <w:rPr>
                <w:rFonts w:eastAsia="Times New Roman" w:cs="Times New Roman"/>
                <w:szCs w:val="28"/>
                <w:highlight w:val="yellow"/>
                <w:lang w:val="uz-Cyrl-UZ" w:eastAsia="ru-RU"/>
              </w:rPr>
            </w:rPrChange>
          </w:rPr>
          <w:delText>Микроорганизмлар</w:delText>
        </w:r>
      </w:del>
      <w:ins w:id="1837" w:author="Пользователь" w:date="2023-05-06T18:21:00Z">
        <w:r w:rsidR="00EE7294" w:rsidRPr="00632AE5">
          <w:rPr>
            <w:rFonts w:asciiTheme="minorHAnsi" w:eastAsia="Times New Roman" w:hAnsiTheme="minorHAnsi" w:cstheme="minorHAnsi"/>
            <w:szCs w:val="28"/>
            <w:lang w:val="uz-Cyrl-UZ" w:eastAsia="ru-RU"/>
            <w:rPrChange w:id="1838" w:author="Faroxiddin Dadaxanov" w:date="2024-05-22T12:23:00Z">
              <w:rPr>
                <w:rFonts w:asciiTheme="minorHAnsi" w:eastAsia="Times New Roman" w:hAnsiTheme="minorHAnsi" w:cstheme="minorHAnsi"/>
                <w:szCs w:val="28"/>
                <w:highlight w:val="yellow"/>
                <w:lang w:val="uz-Cyrl-UZ" w:eastAsia="ru-RU"/>
              </w:rPr>
            </w:rPrChange>
          </w:rPr>
          <w:t>м</w:t>
        </w:r>
        <w:r w:rsidR="00EE7294" w:rsidRPr="00632AE5">
          <w:rPr>
            <w:rFonts w:asciiTheme="minorHAnsi" w:eastAsia="Times New Roman" w:hAnsiTheme="minorHAnsi" w:cstheme="minorHAnsi"/>
            <w:szCs w:val="28"/>
            <w:lang w:val="uz-Cyrl-UZ" w:eastAsia="ru-RU"/>
            <w:rPrChange w:id="1839" w:author="Faroxiddin Dadaxanov" w:date="2024-05-22T12:23:00Z">
              <w:rPr>
                <w:rFonts w:eastAsia="Times New Roman" w:cs="Times New Roman"/>
                <w:szCs w:val="28"/>
                <w:highlight w:val="yellow"/>
                <w:lang w:val="uz-Cyrl-UZ" w:eastAsia="ru-RU"/>
              </w:rPr>
            </w:rPrChange>
          </w:rPr>
          <w:t>икроорганизмлар</w:t>
        </w:r>
      </w:ins>
      <w:r w:rsidRPr="00632AE5">
        <w:rPr>
          <w:rFonts w:asciiTheme="minorHAnsi" w:eastAsia="Times New Roman" w:hAnsiTheme="minorHAnsi" w:cstheme="minorHAnsi"/>
          <w:szCs w:val="28"/>
          <w:lang w:val="uz-Cyrl-UZ" w:eastAsia="ru-RU"/>
          <w:rPrChange w:id="1840" w:author="Faroxiddin Dadaxanov" w:date="2024-05-22T12:23:00Z">
            <w:rPr>
              <w:rFonts w:eastAsia="Times New Roman" w:cs="Times New Roman"/>
              <w:szCs w:val="28"/>
              <w:highlight w:val="yellow"/>
              <w:lang w:val="uz-Cyrl-UZ" w:eastAsia="ru-RU"/>
            </w:rPr>
          </w:rPrChange>
        </w:rPr>
        <w:t>, шу жумладан пробиотик, монокультуралар ёки томизғи таркибида сутни қайта ишлаш ма</w:t>
      </w:r>
      <w:r w:rsidR="00D96781" w:rsidRPr="00632AE5">
        <w:rPr>
          <w:rFonts w:asciiTheme="minorHAnsi" w:eastAsia="Times New Roman" w:hAnsiTheme="minorHAnsi" w:cstheme="minorHAnsi"/>
          <w:szCs w:val="28"/>
          <w:lang w:val="uz-Cyrl-UZ" w:eastAsia="ru-RU"/>
          <w:rPrChange w:id="1841" w:author="Faroxiddin Dadaxanov" w:date="2024-05-22T12:23:00Z">
            <w:rPr>
              <w:rFonts w:eastAsia="Times New Roman" w:cs="Times New Roman"/>
              <w:szCs w:val="28"/>
              <w:highlight w:val="yellow"/>
              <w:lang w:val="uz-Cyrl-UZ" w:eastAsia="ru-RU"/>
            </w:rPr>
          </w:rPrChange>
        </w:rPr>
        <w:t>ҳ</w:t>
      </w:r>
      <w:r w:rsidRPr="00632AE5">
        <w:rPr>
          <w:rFonts w:asciiTheme="minorHAnsi" w:eastAsia="Times New Roman" w:hAnsiTheme="minorHAnsi" w:cstheme="minorHAnsi"/>
          <w:szCs w:val="28"/>
          <w:lang w:val="uz-Cyrl-UZ" w:eastAsia="ru-RU"/>
          <w:rPrChange w:id="1842" w:author="Faroxiddin Dadaxanov" w:date="2024-05-22T12:23:00Z">
            <w:rPr>
              <w:rFonts w:eastAsia="Times New Roman" w:cs="Times New Roman"/>
              <w:szCs w:val="28"/>
              <w:highlight w:val="yellow"/>
              <w:lang w:val="uz-Cyrl-UZ" w:eastAsia="ru-RU"/>
            </w:rPr>
          </w:rPrChange>
        </w:rPr>
        <w:t>сулотларини</w:t>
      </w:r>
      <w:r w:rsidRPr="00632AE5">
        <w:rPr>
          <w:rFonts w:asciiTheme="minorHAnsi" w:eastAsia="Times New Roman" w:hAnsiTheme="minorHAnsi" w:cstheme="minorHAnsi"/>
          <w:szCs w:val="28"/>
          <w:lang w:val="uz-Cyrl-UZ" w:eastAsia="ru-RU"/>
          <w:rPrChange w:id="1843" w:author="Faroxiddin Dadaxanov" w:date="2024-05-22T12:23:00Z">
            <w:rPr>
              <w:rFonts w:eastAsia="Times New Roman" w:cs="Times New Roman"/>
              <w:szCs w:val="28"/>
              <w:lang w:val="uz-Cyrl-UZ" w:eastAsia="ru-RU"/>
            </w:rPr>
          </w:rPrChange>
        </w:rPr>
        <w:t xml:space="preserve"> ишлаб чиқаришда ишлатиладиган, идентификацияланган, патоген </w:t>
      </w:r>
      <w:del w:id="1844" w:author="Faroxiddin Dadaxanov" w:date="2023-05-08T14:22:00Z">
        <w:r w:rsidRPr="00632AE5" w:rsidDel="00EE6DB0">
          <w:rPr>
            <w:rFonts w:asciiTheme="minorHAnsi" w:eastAsia="Times New Roman" w:hAnsiTheme="minorHAnsi" w:cstheme="minorHAnsi"/>
            <w:strike/>
            <w:szCs w:val="28"/>
            <w:lang w:val="uz-Cyrl-UZ" w:eastAsia="ru-RU"/>
            <w:rPrChange w:id="1845" w:author="Faroxiddin Dadaxanov" w:date="2024-05-22T12:23:00Z">
              <w:rPr>
                <w:rFonts w:eastAsia="Times New Roman" w:cs="Times New Roman"/>
                <w:szCs w:val="28"/>
                <w:lang w:val="uz-Cyrl-UZ" w:eastAsia="ru-RU"/>
              </w:rPr>
            </w:rPrChange>
          </w:rPr>
          <w:delText>эмас,</w:delText>
        </w:r>
        <w:r w:rsidRPr="00632AE5" w:rsidDel="00EE6DB0">
          <w:rPr>
            <w:rFonts w:asciiTheme="minorHAnsi" w:eastAsia="Times New Roman" w:hAnsiTheme="minorHAnsi" w:cstheme="minorHAnsi"/>
            <w:szCs w:val="28"/>
            <w:lang w:val="uz-Cyrl-UZ" w:eastAsia="ru-RU"/>
            <w:rPrChange w:id="1846" w:author="Faroxiddin Dadaxanov" w:date="2024-05-22T12:23:00Z">
              <w:rPr>
                <w:rFonts w:eastAsia="Times New Roman" w:cs="Times New Roman"/>
                <w:szCs w:val="28"/>
                <w:lang w:val="uz-Cyrl-UZ" w:eastAsia="ru-RU"/>
              </w:rPr>
            </w:rPrChange>
          </w:rPr>
          <w:delText xml:space="preserve"> </w:delText>
        </w:r>
      </w:del>
      <w:ins w:id="1847" w:author="Пользователь" w:date="2023-05-06T18:18:00Z">
        <w:r w:rsidR="00EE7294" w:rsidRPr="00632AE5">
          <w:rPr>
            <w:rFonts w:asciiTheme="minorHAnsi" w:eastAsia="Times New Roman" w:hAnsiTheme="minorHAnsi" w:cstheme="minorHAnsi"/>
            <w:szCs w:val="28"/>
            <w:lang w:val="uz-Cyrl-UZ" w:eastAsia="ru-RU"/>
            <w:rPrChange w:id="1848" w:author="Faroxiddin Dadaxanov" w:date="2024-05-22T12:23:00Z">
              <w:rPr>
                <w:rFonts w:asciiTheme="minorHAnsi" w:eastAsia="Times New Roman" w:hAnsiTheme="minorHAnsi" w:cstheme="minorHAnsi"/>
                <w:szCs w:val="28"/>
                <w:lang w:val="uz-Cyrl-UZ" w:eastAsia="ru-RU"/>
              </w:rPr>
            </w:rPrChange>
          </w:rPr>
          <w:t xml:space="preserve">ва </w:t>
        </w:r>
      </w:ins>
      <w:r w:rsidRPr="00632AE5">
        <w:rPr>
          <w:rFonts w:asciiTheme="minorHAnsi" w:eastAsia="Times New Roman" w:hAnsiTheme="minorHAnsi" w:cstheme="minorHAnsi"/>
          <w:szCs w:val="28"/>
          <w:lang w:val="uz-Cyrl-UZ" w:eastAsia="ru-RU"/>
          <w:rPrChange w:id="1849" w:author="Faroxiddin Dadaxanov" w:date="2024-05-22T12:23:00Z">
            <w:rPr>
              <w:rFonts w:eastAsia="Times New Roman" w:cs="Times New Roman"/>
              <w:szCs w:val="28"/>
              <w:lang w:val="uz-Cyrl-UZ" w:eastAsia="ru-RU"/>
            </w:rPr>
          </w:rPrChange>
        </w:rPr>
        <w:t xml:space="preserve">токсик эмас </w:t>
      </w:r>
      <w:ins w:id="1850" w:author="Пользователь" w:date="2023-05-06T18:18:00Z">
        <w:r w:rsidR="00EE7294" w:rsidRPr="00632AE5">
          <w:rPr>
            <w:rFonts w:asciiTheme="minorHAnsi" w:eastAsia="Times New Roman" w:hAnsiTheme="minorHAnsi" w:cstheme="minorHAnsi"/>
            <w:szCs w:val="28"/>
            <w:lang w:val="uz-Cyrl-UZ" w:eastAsia="ru-RU"/>
            <w:rPrChange w:id="1851" w:author="Faroxiddin Dadaxanov" w:date="2024-05-22T12:23:00Z">
              <w:rPr>
                <w:rFonts w:asciiTheme="minorHAnsi" w:eastAsia="Times New Roman" w:hAnsiTheme="minorHAnsi" w:cstheme="minorHAnsi"/>
                <w:szCs w:val="28"/>
                <w:lang w:val="uz-Cyrl-UZ" w:eastAsia="ru-RU"/>
              </w:rPr>
            </w:rPrChange>
          </w:rPr>
          <w:t xml:space="preserve">ҳамда </w:t>
        </w:r>
      </w:ins>
      <w:del w:id="1852" w:author="Faroxiddin Dadaxanov" w:date="2023-05-08T14:22:00Z">
        <w:r w:rsidRPr="00632AE5" w:rsidDel="00EE6DB0">
          <w:rPr>
            <w:rFonts w:asciiTheme="minorHAnsi" w:eastAsia="Times New Roman" w:hAnsiTheme="minorHAnsi" w:cstheme="minorHAnsi"/>
            <w:strike/>
            <w:szCs w:val="28"/>
            <w:lang w:val="uz-Cyrl-UZ" w:eastAsia="ru-RU"/>
            <w:rPrChange w:id="1853" w:author="Faroxiddin Dadaxanov" w:date="2024-05-22T12:23:00Z">
              <w:rPr>
                <w:rFonts w:eastAsia="Times New Roman" w:cs="Times New Roman"/>
                <w:szCs w:val="28"/>
                <w:lang w:val="uz-Cyrl-UZ" w:eastAsia="ru-RU"/>
              </w:rPr>
            </w:rPrChange>
          </w:rPr>
          <w:delText>ва</w:delText>
        </w:r>
        <w:r w:rsidRPr="00632AE5" w:rsidDel="00EE6DB0">
          <w:rPr>
            <w:rFonts w:asciiTheme="minorHAnsi" w:eastAsia="Times New Roman" w:hAnsiTheme="minorHAnsi" w:cstheme="minorHAnsi"/>
            <w:szCs w:val="28"/>
            <w:lang w:val="uz-Cyrl-UZ" w:eastAsia="ru-RU"/>
            <w:rPrChange w:id="1854" w:author="Faroxiddin Dadaxanov" w:date="2024-05-22T12:23:00Z">
              <w:rPr>
                <w:rFonts w:eastAsia="Times New Roman" w:cs="Times New Roman"/>
                <w:szCs w:val="28"/>
                <w:lang w:val="uz-Cyrl-UZ" w:eastAsia="ru-RU"/>
              </w:rPr>
            </w:rPrChange>
          </w:rPr>
          <w:delText xml:space="preserve"> </w:delText>
        </w:r>
      </w:del>
      <w:r w:rsidRPr="00632AE5">
        <w:rPr>
          <w:rFonts w:asciiTheme="minorHAnsi" w:eastAsia="Times New Roman" w:hAnsiTheme="minorHAnsi" w:cstheme="minorHAnsi"/>
          <w:szCs w:val="28"/>
          <w:lang w:val="uz-Cyrl-UZ" w:eastAsia="ru-RU"/>
          <w:rPrChange w:id="1855" w:author="Faroxiddin Dadaxanov" w:date="2024-05-22T12:23:00Z">
            <w:rPr>
              <w:rFonts w:eastAsia="Times New Roman" w:cs="Times New Roman"/>
              <w:szCs w:val="28"/>
              <w:lang w:val="uz-Cyrl-UZ" w:eastAsia="ru-RU"/>
            </w:rPr>
          </w:rPrChange>
        </w:rPr>
        <w:t xml:space="preserve">кўрсатилган </w:t>
      </w:r>
      <w:del w:id="1856" w:author="Пользователь" w:date="2023-05-06T18:19:00Z">
        <w:r w:rsidRPr="00632AE5" w:rsidDel="00EE7294">
          <w:rPr>
            <w:rFonts w:asciiTheme="minorHAnsi" w:eastAsia="Times New Roman" w:hAnsiTheme="minorHAnsi" w:cstheme="minorHAnsi"/>
            <w:szCs w:val="28"/>
            <w:lang w:val="uz-Cyrl-UZ" w:eastAsia="ru-RU"/>
            <w:rPrChange w:id="1857" w:author="Faroxiddin Dadaxanov" w:date="2024-05-22T12:23:00Z">
              <w:rPr>
                <w:rFonts w:eastAsia="Times New Roman" w:cs="Times New Roman"/>
                <w:szCs w:val="28"/>
                <w:lang w:val="uz-Cyrl-UZ" w:eastAsia="ru-RU"/>
              </w:rPr>
            </w:rPrChange>
          </w:rPr>
          <w:delText xml:space="preserve">махсулотни </w:delText>
        </w:r>
      </w:del>
      <w:ins w:id="1858" w:author="Пользователь" w:date="2023-05-06T18:19:00Z">
        <w:r w:rsidR="00EE7294" w:rsidRPr="00632AE5">
          <w:rPr>
            <w:rFonts w:asciiTheme="minorHAnsi" w:eastAsia="Times New Roman" w:hAnsiTheme="minorHAnsi" w:cstheme="minorHAnsi"/>
            <w:szCs w:val="28"/>
            <w:lang w:val="uz-Cyrl-UZ" w:eastAsia="ru-RU"/>
            <w:rPrChange w:id="1859" w:author="Faroxiddin Dadaxanov" w:date="2024-05-22T12:23:00Z">
              <w:rPr>
                <w:rFonts w:eastAsia="Times New Roman" w:cs="Times New Roman"/>
                <w:szCs w:val="28"/>
                <w:lang w:val="uz-Cyrl-UZ" w:eastAsia="ru-RU"/>
              </w:rPr>
            </w:rPrChange>
          </w:rPr>
          <w:t>ма</w:t>
        </w:r>
        <w:r w:rsidR="00EE7294" w:rsidRPr="00632AE5">
          <w:rPr>
            <w:rFonts w:asciiTheme="minorHAnsi" w:eastAsia="Times New Roman" w:hAnsiTheme="minorHAnsi" w:cstheme="minorHAnsi"/>
            <w:szCs w:val="28"/>
            <w:lang w:val="uz-Cyrl-UZ" w:eastAsia="ru-RU"/>
            <w:rPrChange w:id="1860" w:author="Faroxiddin Dadaxanov" w:date="2024-05-22T12:23:00Z">
              <w:rPr>
                <w:rFonts w:asciiTheme="minorHAnsi" w:eastAsia="Times New Roman" w:hAnsiTheme="minorHAnsi" w:cstheme="minorHAnsi"/>
                <w:szCs w:val="28"/>
                <w:lang w:val="uz-Cyrl-UZ" w:eastAsia="ru-RU"/>
              </w:rPr>
            </w:rPrChange>
          </w:rPr>
          <w:t>ҳ</w:t>
        </w:r>
        <w:r w:rsidR="00EE7294" w:rsidRPr="00632AE5">
          <w:rPr>
            <w:rFonts w:asciiTheme="minorHAnsi" w:eastAsia="Times New Roman" w:hAnsiTheme="minorHAnsi" w:cstheme="minorHAnsi"/>
            <w:szCs w:val="28"/>
            <w:lang w:val="uz-Cyrl-UZ" w:eastAsia="ru-RU"/>
            <w:rPrChange w:id="1861" w:author="Faroxiddin Dadaxanov" w:date="2024-05-22T12:23:00Z">
              <w:rPr>
                <w:rFonts w:eastAsia="Times New Roman" w:cs="Times New Roman"/>
                <w:szCs w:val="28"/>
                <w:lang w:val="uz-Cyrl-UZ" w:eastAsia="ru-RU"/>
              </w:rPr>
            </w:rPrChange>
          </w:rPr>
          <w:t xml:space="preserve">сулотни </w:t>
        </w:r>
      </w:ins>
      <w:r w:rsidRPr="00632AE5">
        <w:rPr>
          <w:rFonts w:asciiTheme="minorHAnsi" w:eastAsia="Times New Roman" w:hAnsiTheme="minorHAnsi" w:cstheme="minorHAnsi"/>
          <w:szCs w:val="28"/>
          <w:lang w:val="uz-Cyrl-UZ" w:eastAsia="ru-RU"/>
          <w:rPrChange w:id="1862" w:author="Faroxiddin Dadaxanov" w:date="2024-05-22T12:23:00Z">
            <w:rPr>
              <w:rFonts w:eastAsia="Times New Roman" w:cs="Times New Roman"/>
              <w:szCs w:val="28"/>
              <w:lang w:val="uz-Cyrl-UZ" w:eastAsia="ru-RU"/>
            </w:rPr>
          </w:rPrChange>
        </w:rPr>
        <w:t>ишлаб чиқаришга зарур</w:t>
      </w:r>
      <w:r w:rsidRPr="00632AE5">
        <w:rPr>
          <w:rFonts w:asciiTheme="minorHAnsi" w:eastAsia="Times New Roman" w:hAnsiTheme="minorHAnsi" w:cstheme="minorHAnsi"/>
          <w:strike/>
          <w:szCs w:val="28"/>
          <w:lang w:val="uz-Cyrl-UZ" w:eastAsia="ru-RU"/>
          <w:rPrChange w:id="1863" w:author="Faroxiddin Dadaxanov" w:date="2024-05-22T12:23:00Z">
            <w:rPr>
              <w:rFonts w:eastAsia="Times New Roman" w:cs="Times New Roman"/>
              <w:szCs w:val="28"/>
              <w:lang w:val="uz-Cyrl-UZ" w:eastAsia="ru-RU"/>
            </w:rPr>
          </w:rPrChange>
        </w:rPr>
        <w:t>,</w:t>
      </w:r>
      <w:r w:rsidRPr="00632AE5">
        <w:rPr>
          <w:rFonts w:asciiTheme="minorHAnsi" w:eastAsia="Times New Roman" w:hAnsiTheme="minorHAnsi" w:cstheme="minorHAnsi"/>
          <w:szCs w:val="28"/>
          <w:lang w:val="uz-Cyrl-UZ" w:eastAsia="ru-RU"/>
          <w:rPrChange w:id="1864" w:author="Faroxiddin Dadaxanov" w:date="2024-05-22T12:23:00Z">
            <w:rPr>
              <w:rFonts w:eastAsia="Times New Roman" w:cs="Times New Roman"/>
              <w:szCs w:val="28"/>
              <w:lang w:val="uz-Cyrl-UZ" w:eastAsia="ru-RU"/>
            </w:rPr>
          </w:rPrChange>
        </w:rPr>
        <w:t xml:space="preserve"> хусусиятларга эга бўлиши керак</w:t>
      </w:r>
      <w:del w:id="1865" w:author="Пользователь" w:date="2023-05-06T18:21:00Z">
        <w:r w:rsidRPr="00632AE5" w:rsidDel="00EE7294">
          <w:rPr>
            <w:rFonts w:asciiTheme="minorHAnsi" w:eastAsia="Times New Roman" w:hAnsiTheme="minorHAnsi" w:cstheme="minorHAnsi"/>
            <w:szCs w:val="28"/>
            <w:lang w:val="uz-Cyrl-UZ" w:eastAsia="ru-RU"/>
            <w:rPrChange w:id="1866" w:author="Faroxiddin Dadaxanov" w:date="2024-05-22T12:23:00Z">
              <w:rPr>
                <w:rFonts w:eastAsia="Times New Roman" w:cs="Times New Roman"/>
                <w:szCs w:val="28"/>
                <w:lang w:val="uz-Cyrl-UZ" w:eastAsia="ru-RU"/>
              </w:rPr>
            </w:rPrChange>
          </w:rPr>
          <w:delText xml:space="preserve">, ушбу техник регламент талабларига мувофик </w:delText>
        </w:r>
      </w:del>
      <w:r w:rsidRPr="00632AE5">
        <w:rPr>
          <w:rFonts w:asciiTheme="minorHAnsi" w:eastAsia="Times New Roman" w:hAnsiTheme="minorHAnsi" w:cstheme="minorHAnsi"/>
          <w:szCs w:val="28"/>
          <w:lang w:val="uz-Cyrl-UZ" w:eastAsia="ru-RU"/>
          <w:rPrChange w:id="1867" w:author="Faroxiddin Dadaxanov" w:date="2024-05-22T12:23:00Z">
            <w:rPr>
              <w:rFonts w:eastAsia="Times New Roman" w:cs="Times New Roman"/>
              <w:szCs w:val="28"/>
              <w:lang w:val="uz-Cyrl-UZ" w:eastAsia="ru-RU"/>
            </w:rPr>
          </w:rPrChange>
        </w:rPr>
        <w:t>.</w:t>
      </w:r>
    </w:p>
    <w:p w14:paraId="534EFF6C" w14:textId="3FC406ED" w:rsidR="002919DB" w:rsidRPr="00632AE5" w:rsidRDefault="002919DB">
      <w:pPr>
        <w:spacing w:before="80" w:after="80"/>
        <w:ind w:firstLine="709"/>
        <w:contextualSpacing/>
        <w:jc w:val="both"/>
        <w:rPr>
          <w:rFonts w:asciiTheme="minorHAnsi" w:eastAsia="Times New Roman" w:hAnsiTheme="minorHAnsi" w:cstheme="minorHAnsi"/>
          <w:szCs w:val="28"/>
          <w:lang w:val="uz-Cyrl-UZ" w:eastAsia="ru-RU"/>
          <w:rPrChange w:id="1868" w:author="Faroxiddin Dadaxanov" w:date="2024-05-22T12:23:00Z">
            <w:rPr>
              <w:rFonts w:eastAsia="Times New Roman" w:cs="Times New Roman"/>
              <w:szCs w:val="28"/>
              <w:lang w:val="uz-Cyrl-UZ" w:eastAsia="ru-RU"/>
            </w:rPr>
          </w:rPrChange>
        </w:rPr>
        <w:pPrChange w:id="186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870" w:author="Faroxiddin Dadaxanov" w:date="2024-05-22T12:23:00Z">
            <w:rPr>
              <w:rFonts w:cs="Times New Roman"/>
              <w:szCs w:val="28"/>
              <w:lang w:val="uz-Cyrl-UZ"/>
            </w:rPr>
          </w:rPrChange>
        </w:rPr>
        <w:t xml:space="preserve">38. </w:t>
      </w:r>
      <w:commentRangeStart w:id="1871"/>
      <w:r w:rsidRPr="00632AE5">
        <w:rPr>
          <w:rFonts w:asciiTheme="minorHAnsi" w:hAnsiTheme="minorHAnsi" w:cstheme="minorHAnsi"/>
          <w:szCs w:val="28"/>
          <w:lang w:val="uz-Cyrl-UZ"/>
          <w:rPrChange w:id="1872" w:author="Faroxiddin Dadaxanov" w:date="2024-05-22T12:23:00Z">
            <w:rPr>
              <w:rFonts w:cs="Times New Roman"/>
              <w:szCs w:val="28"/>
              <w:lang w:val="uz-Cyrl-UZ"/>
            </w:rPr>
          </w:rPrChange>
        </w:rPr>
        <w:t xml:space="preserve">Фермент препаратлари сутни қайта ишлаш маҳсулотларини ишлаб чиқариш учун фаолликга ва хосиятга эга, муайян технологик жараён учун зарур, ва талабларга мувофиқ, ушбу техник регламентда ўрнатилган, уларни амал қилиши сутни қайта ишлаш </w:t>
      </w:r>
      <w:del w:id="1873" w:author="Пользователь" w:date="2023-05-06T18:23:00Z">
        <w:r w:rsidRPr="00632AE5" w:rsidDel="00EE7294">
          <w:rPr>
            <w:rFonts w:asciiTheme="minorHAnsi" w:hAnsiTheme="minorHAnsi" w:cstheme="minorHAnsi"/>
            <w:szCs w:val="28"/>
            <w:lang w:val="uz-Cyrl-UZ"/>
            <w:rPrChange w:id="1874" w:author="Faroxiddin Dadaxanov" w:date="2024-05-22T12:23:00Z">
              <w:rPr>
                <w:rFonts w:cs="Times New Roman"/>
                <w:szCs w:val="28"/>
                <w:lang w:val="uz-Cyrl-UZ"/>
              </w:rPr>
            </w:rPrChange>
          </w:rPr>
          <w:delText xml:space="preserve">махсулотларини </w:delText>
        </w:r>
      </w:del>
      <w:ins w:id="1875" w:author="Пользователь" w:date="2023-05-06T18:23:00Z">
        <w:r w:rsidR="00EE7294" w:rsidRPr="00632AE5">
          <w:rPr>
            <w:rFonts w:asciiTheme="minorHAnsi" w:hAnsiTheme="minorHAnsi" w:cstheme="minorHAnsi"/>
            <w:szCs w:val="28"/>
            <w:lang w:val="uz-Cyrl-UZ"/>
            <w:rPrChange w:id="1876" w:author="Faroxiddin Dadaxanov" w:date="2024-05-22T12:23:00Z">
              <w:rPr>
                <w:rFonts w:cs="Times New Roman"/>
                <w:szCs w:val="28"/>
                <w:lang w:val="uz-Cyrl-UZ"/>
              </w:rPr>
            </w:rPrChange>
          </w:rPr>
          <w:t>ма</w:t>
        </w:r>
        <w:r w:rsidR="00EE7294" w:rsidRPr="00632AE5">
          <w:rPr>
            <w:rFonts w:asciiTheme="minorHAnsi" w:hAnsiTheme="minorHAnsi" w:cstheme="minorHAnsi"/>
            <w:szCs w:val="28"/>
            <w:lang w:val="uz-Cyrl-UZ"/>
            <w:rPrChange w:id="1877" w:author="Faroxiddin Dadaxanov" w:date="2024-05-22T12:23:00Z">
              <w:rPr>
                <w:rFonts w:asciiTheme="minorHAnsi" w:hAnsiTheme="minorHAnsi" w:cstheme="minorHAnsi"/>
                <w:szCs w:val="28"/>
                <w:lang w:val="uz-Cyrl-UZ"/>
              </w:rPr>
            </w:rPrChange>
          </w:rPr>
          <w:t>ҳ</w:t>
        </w:r>
        <w:r w:rsidR="00EE7294" w:rsidRPr="00632AE5">
          <w:rPr>
            <w:rFonts w:asciiTheme="minorHAnsi" w:hAnsiTheme="minorHAnsi" w:cstheme="minorHAnsi"/>
            <w:szCs w:val="28"/>
            <w:lang w:val="uz-Cyrl-UZ"/>
            <w:rPrChange w:id="1878" w:author="Faroxiddin Dadaxanov" w:date="2024-05-22T12:23:00Z">
              <w:rPr>
                <w:rFonts w:cs="Times New Roman"/>
                <w:szCs w:val="28"/>
                <w:lang w:val="uz-Cyrl-UZ"/>
              </w:rPr>
            </w:rPrChange>
          </w:rPr>
          <w:t xml:space="preserve">сулотларини </w:t>
        </w:r>
      </w:ins>
      <w:r w:rsidRPr="00632AE5">
        <w:rPr>
          <w:rFonts w:asciiTheme="minorHAnsi" w:hAnsiTheme="minorHAnsi" w:cstheme="minorHAnsi"/>
          <w:szCs w:val="28"/>
          <w:lang w:val="uz-Cyrl-UZ"/>
          <w:rPrChange w:id="1879" w:author="Faroxiddin Dadaxanov" w:date="2024-05-22T12:23:00Z">
            <w:rPr>
              <w:rFonts w:cs="Times New Roman"/>
              <w:szCs w:val="28"/>
              <w:lang w:val="uz-Cyrl-UZ"/>
            </w:rPr>
          </w:rPrChange>
        </w:rPr>
        <w:t>ишлаб чиқариш учун фермент препаратларига тарқатилади.</w:t>
      </w:r>
      <w:commentRangeEnd w:id="1871"/>
      <w:r w:rsidR="005A3311" w:rsidRPr="00632AE5">
        <w:rPr>
          <w:rStyle w:val="ae"/>
          <w:rPrChange w:id="1880" w:author="Faroxiddin Dadaxanov" w:date="2024-05-22T12:23:00Z">
            <w:rPr>
              <w:rStyle w:val="ae"/>
            </w:rPr>
          </w:rPrChange>
        </w:rPr>
        <w:commentReference w:id="1871"/>
      </w:r>
    </w:p>
    <w:p w14:paraId="18A9B943" w14:textId="25A55BAA" w:rsidR="002919DB" w:rsidRPr="00632AE5" w:rsidRDefault="002919DB">
      <w:pPr>
        <w:spacing w:before="80" w:after="80"/>
        <w:ind w:firstLine="709"/>
        <w:contextualSpacing/>
        <w:jc w:val="both"/>
        <w:rPr>
          <w:rFonts w:asciiTheme="minorHAnsi" w:eastAsia="Times New Roman" w:hAnsiTheme="minorHAnsi" w:cstheme="minorHAnsi"/>
          <w:szCs w:val="28"/>
          <w:lang w:val="uz-Cyrl-UZ" w:eastAsia="ru-RU"/>
          <w:rPrChange w:id="1881" w:author="Faroxiddin Dadaxanov" w:date="2024-05-22T12:23:00Z">
            <w:rPr>
              <w:rFonts w:eastAsia="Times New Roman" w:cs="Times New Roman"/>
              <w:szCs w:val="28"/>
              <w:lang w:val="uz-Cyrl-UZ" w:eastAsia="ru-RU"/>
            </w:rPr>
          </w:rPrChange>
        </w:rPr>
        <w:pPrChange w:id="188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883" w:author="Faroxiddin Dadaxanov" w:date="2024-05-22T12:23:00Z">
            <w:rPr>
              <w:rFonts w:cs="Times New Roman"/>
              <w:szCs w:val="28"/>
              <w:lang w:val="uz-Cyrl-UZ"/>
            </w:rPr>
          </w:rPrChange>
        </w:rPr>
        <w:lastRenderedPageBreak/>
        <w:t xml:space="preserve">39. </w:t>
      </w:r>
      <w:del w:id="1884" w:author="Пользователь" w:date="2023-05-06T18:27:00Z">
        <w:r w:rsidRPr="00632AE5" w:rsidDel="00EE7294">
          <w:rPr>
            <w:rFonts w:asciiTheme="minorHAnsi" w:hAnsiTheme="minorHAnsi" w:cstheme="minorHAnsi"/>
            <w:szCs w:val="28"/>
            <w:lang w:val="uz-Cyrl-UZ"/>
            <w:rPrChange w:id="1885" w:author="Faroxiddin Dadaxanov" w:date="2024-05-22T12:23:00Z">
              <w:rPr>
                <w:rFonts w:cs="Times New Roman"/>
                <w:szCs w:val="28"/>
                <w:lang w:val="uz-Cyrl-UZ"/>
              </w:rPr>
            </w:rPrChange>
          </w:rPr>
          <w:delText xml:space="preserve">Сутни </w:delText>
        </w:r>
      </w:del>
      <w:r w:rsidRPr="00632AE5">
        <w:rPr>
          <w:rFonts w:asciiTheme="minorHAnsi" w:hAnsiTheme="minorHAnsi" w:cstheme="minorHAnsi"/>
          <w:szCs w:val="28"/>
          <w:lang w:val="uz-Cyrl-UZ"/>
          <w:rPrChange w:id="1886" w:author="Faroxiddin Dadaxanov" w:date="2024-05-22T12:23:00Z">
            <w:rPr>
              <w:rFonts w:cs="Times New Roman"/>
              <w:szCs w:val="28"/>
              <w:lang w:val="uz-Cyrl-UZ"/>
            </w:rPr>
          </w:rPrChange>
        </w:rPr>
        <w:t>қайта ишла</w:t>
      </w:r>
      <w:ins w:id="1887" w:author="Пользователь" w:date="2023-05-06T18:27:00Z">
        <w:r w:rsidR="00EE7294" w:rsidRPr="00632AE5">
          <w:rPr>
            <w:rFonts w:asciiTheme="minorHAnsi" w:hAnsiTheme="minorHAnsi" w:cstheme="minorHAnsi"/>
            <w:szCs w:val="28"/>
            <w:lang w:val="uz-Cyrl-UZ"/>
            <w:rPrChange w:id="1888" w:author="Faroxiddin Dadaxanov" w:date="2024-05-22T12:23:00Z">
              <w:rPr>
                <w:rFonts w:asciiTheme="minorHAnsi" w:hAnsiTheme="minorHAnsi" w:cstheme="minorHAnsi"/>
                <w:szCs w:val="28"/>
                <w:lang w:val="uz-Cyrl-UZ"/>
              </w:rPr>
            </w:rPrChange>
          </w:rPr>
          <w:t>нган</w:t>
        </w:r>
      </w:ins>
      <w:del w:id="1889" w:author="Пользователь" w:date="2023-05-06T18:27:00Z">
        <w:r w:rsidRPr="00632AE5" w:rsidDel="00EE7294">
          <w:rPr>
            <w:rFonts w:asciiTheme="minorHAnsi" w:hAnsiTheme="minorHAnsi" w:cstheme="minorHAnsi"/>
            <w:szCs w:val="28"/>
            <w:lang w:val="uz-Cyrl-UZ"/>
            <w:rPrChange w:id="1890" w:author="Faroxiddin Dadaxanov" w:date="2024-05-22T12:23:00Z">
              <w:rPr>
                <w:rFonts w:cs="Times New Roman"/>
                <w:szCs w:val="28"/>
                <w:lang w:val="uz-Cyrl-UZ"/>
              </w:rPr>
            </w:rPrChange>
          </w:rPr>
          <w:delText>ш</w:delText>
        </w:r>
      </w:del>
      <w:r w:rsidRPr="00632AE5">
        <w:rPr>
          <w:rFonts w:asciiTheme="minorHAnsi" w:hAnsiTheme="minorHAnsi" w:cstheme="minorHAnsi"/>
          <w:szCs w:val="28"/>
          <w:lang w:val="uz-Cyrl-UZ"/>
          <w:rPrChange w:id="1891" w:author="Faroxiddin Dadaxanov" w:date="2024-05-22T12:23:00Z">
            <w:rPr>
              <w:rFonts w:cs="Times New Roman"/>
              <w:szCs w:val="28"/>
              <w:lang w:val="uz-Cyrl-UZ"/>
            </w:rPr>
          </w:rPrChange>
        </w:rPr>
        <w:t xml:space="preserve"> </w:t>
      </w:r>
      <w:ins w:id="1892" w:author="Пользователь" w:date="2023-05-06T18:27:00Z">
        <w:r w:rsidR="00EE7294" w:rsidRPr="00632AE5">
          <w:rPr>
            <w:rFonts w:asciiTheme="minorHAnsi" w:hAnsiTheme="minorHAnsi" w:cstheme="minorHAnsi"/>
            <w:szCs w:val="28"/>
            <w:lang w:val="uz-Cyrl-UZ"/>
            <w:rPrChange w:id="1893" w:author="Faroxiddin Dadaxanov" w:date="2024-05-22T12:23:00Z">
              <w:rPr>
                <w:rFonts w:asciiTheme="minorHAnsi" w:hAnsiTheme="minorHAnsi" w:cstheme="minorHAnsi"/>
                <w:szCs w:val="28"/>
                <w:lang w:val="uz-Cyrl-UZ"/>
              </w:rPr>
            </w:rPrChange>
          </w:rPr>
          <w:t xml:space="preserve">сутни </w:t>
        </w:r>
      </w:ins>
      <w:r w:rsidRPr="00632AE5">
        <w:rPr>
          <w:rFonts w:asciiTheme="minorHAnsi" w:hAnsiTheme="minorHAnsi" w:cstheme="minorHAnsi"/>
          <w:szCs w:val="28"/>
          <w:lang w:val="uz-Cyrl-UZ"/>
          <w:rPrChange w:id="1894" w:author="Faroxiddin Dadaxanov" w:date="2024-05-22T12:23:00Z">
            <w:rPr>
              <w:rFonts w:cs="Times New Roman"/>
              <w:szCs w:val="28"/>
              <w:lang w:val="uz-Cyrl-UZ"/>
            </w:rPr>
          </w:rPrChange>
        </w:rPr>
        <w:t xml:space="preserve">маҳсулотларини ишлаб чиқариш учун ачитқи хавфсизлигининг микробиологик даражаси, фермент препаратлари сутни қайта ишлаш маҳсулотларини ишлаб чиқариш учун, </w:t>
      </w:r>
      <w:del w:id="1895" w:author="Пользователь" w:date="2023-05-06T20:11:00Z">
        <w:r w:rsidRPr="00632AE5" w:rsidDel="007F7534">
          <w:rPr>
            <w:rFonts w:asciiTheme="minorHAnsi" w:hAnsiTheme="minorHAnsi" w:cstheme="minorHAnsi"/>
            <w:szCs w:val="28"/>
            <w:lang w:val="uz-Cyrl-UZ"/>
            <w:rPrChange w:id="1896" w:author="Faroxiddin Dadaxanov" w:date="2024-05-22T12:23:00Z">
              <w:rPr>
                <w:rFonts w:cs="Times New Roman"/>
                <w:szCs w:val="28"/>
                <w:lang w:val="uz-Cyrl-UZ"/>
              </w:rPr>
            </w:rPrChange>
          </w:rPr>
          <w:delText xml:space="preserve">озиқавий </w:delText>
        </w:r>
      </w:del>
      <w:del w:id="1897" w:author="Пользователь" w:date="2023-05-06T18:30:00Z">
        <w:r w:rsidRPr="00632AE5" w:rsidDel="005A3311">
          <w:rPr>
            <w:rFonts w:asciiTheme="minorHAnsi" w:hAnsiTheme="minorHAnsi" w:cstheme="minorHAnsi"/>
            <w:szCs w:val="28"/>
            <w:lang w:val="uz-Cyrl-UZ"/>
            <w:rPrChange w:id="1898" w:author="Faroxiddin Dadaxanov" w:date="2024-05-22T12:23:00Z">
              <w:rPr>
                <w:rFonts w:cs="Times New Roman"/>
                <w:szCs w:val="28"/>
                <w:lang w:val="uz-Cyrl-UZ"/>
              </w:rPr>
            </w:rPrChange>
          </w:rPr>
          <w:delText xml:space="preserve">мухит </w:delText>
        </w:r>
      </w:del>
      <w:r w:rsidRPr="00632AE5">
        <w:rPr>
          <w:rFonts w:asciiTheme="minorHAnsi" w:hAnsiTheme="minorHAnsi" w:cstheme="minorHAnsi"/>
          <w:szCs w:val="28"/>
          <w:lang w:val="uz-Cyrl-UZ"/>
          <w:rPrChange w:id="1899" w:author="Faroxiddin Dadaxanov" w:date="2024-05-22T12:23:00Z">
            <w:rPr>
              <w:rFonts w:cs="Times New Roman"/>
              <w:szCs w:val="28"/>
              <w:lang w:val="uz-Cyrl-UZ"/>
            </w:rPr>
          </w:rPrChange>
        </w:rPr>
        <w:t xml:space="preserve">томизғи ва пробиотик микроорганизмларни </w:t>
      </w:r>
      <w:commentRangeStart w:id="1900"/>
      <w:ins w:id="1901" w:author="Пользователь" w:date="2023-05-06T20:11:00Z">
        <w:r w:rsidR="007F7534" w:rsidRPr="00632AE5">
          <w:rPr>
            <w:rFonts w:asciiTheme="minorHAnsi" w:hAnsiTheme="minorHAnsi" w:cstheme="minorHAnsi"/>
            <w:szCs w:val="28"/>
            <w:lang w:val="uz-Cyrl-UZ"/>
            <w:rPrChange w:id="1902" w:author="Faroxiddin Dadaxanov" w:date="2024-05-22T12:23:00Z">
              <w:rPr>
                <w:rFonts w:asciiTheme="minorHAnsi" w:hAnsiTheme="minorHAnsi" w:cstheme="minorHAnsi"/>
                <w:szCs w:val="28"/>
                <w:lang w:val="uz-Cyrl-UZ"/>
              </w:rPr>
            </w:rPrChange>
          </w:rPr>
          <w:t>озиқавий му</w:t>
        </w:r>
        <w:r w:rsidR="007F7534" w:rsidRPr="00632AE5">
          <w:rPr>
            <w:rFonts w:asciiTheme="minorHAnsi" w:hAnsiTheme="minorHAnsi" w:cstheme="minorHAnsi"/>
            <w:szCs w:val="28"/>
            <w:lang w:val="uz-Cyrl-UZ"/>
            <w:rPrChange w:id="1903" w:author="Faroxiddin Dadaxanov" w:date="2024-05-22T12:23:00Z">
              <w:rPr>
                <w:rFonts w:asciiTheme="minorHAnsi" w:hAnsiTheme="minorHAnsi" w:cstheme="minorHAnsi"/>
                <w:szCs w:val="28"/>
                <w:highlight w:val="yellow"/>
                <w:lang w:val="uz-Cyrl-UZ"/>
              </w:rPr>
            </w:rPrChange>
          </w:rPr>
          <w:t xml:space="preserve">ҳитда </w:t>
        </w:r>
      </w:ins>
      <w:commentRangeEnd w:id="1900"/>
      <w:ins w:id="1904" w:author="Пользователь" w:date="2023-05-06T20:12:00Z">
        <w:r w:rsidR="007F7534" w:rsidRPr="00632AE5">
          <w:rPr>
            <w:rStyle w:val="ae"/>
            <w:rPrChange w:id="1905" w:author="Faroxiddin Dadaxanov" w:date="2024-05-22T12:23:00Z">
              <w:rPr>
                <w:rStyle w:val="ae"/>
              </w:rPr>
            </w:rPrChange>
          </w:rPr>
          <w:commentReference w:id="1900"/>
        </w:r>
      </w:ins>
      <w:r w:rsidRPr="00632AE5">
        <w:rPr>
          <w:rFonts w:asciiTheme="minorHAnsi" w:hAnsiTheme="minorHAnsi" w:cstheme="minorHAnsi"/>
          <w:szCs w:val="28"/>
          <w:lang w:val="uz-Cyrl-UZ"/>
          <w:rPrChange w:id="1906" w:author="Faroxiddin Dadaxanov" w:date="2024-05-22T12:23:00Z">
            <w:rPr>
              <w:rFonts w:cs="Times New Roman"/>
              <w:szCs w:val="28"/>
              <w:lang w:val="uz-Cyrl-UZ"/>
            </w:rPr>
          </w:rPrChange>
        </w:rPr>
        <w:t>етиштириш учун йўл қўйилган даражаси техник регламентнинг 8-иловасида ўрнатилган даражадан ошмаслиги керак.</w:t>
      </w:r>
    </w:p>
    <w:p w14:paraId="42350FD0" w14:textId="14034E89" w:rsidR="002919DB" w:rsidRPr="00632AE5" w:rsidRDefault="002919DB">
      <w:pPr>
        <w:spacing w:before="80" w:after="80"/>
        <w:ind w:firstLine="709"/>
        <w:contextualSpacing/>
        <w:jc w:val="both"/>
        <w:rPr>
          <w:rFonts w:asciiTheme="minorHAnsi" w:eastAsia="Times New Roman" w:hAnsiTheme="minorHAnsi" w:cstheme="minorHAnsi"/>
          <w:szCs w:val="28"/>
          <w:lang w:val="uz-Cyrl-UZ" w:eastAsia="ru-RU"/>
          <w:rPrChange w:id="1907" w:author="Faroxiddin Dadaxanov" w:date="2024-05-22T12:23:00Z">
            <w:rPr>
              <w:rFonts w:eastAsia="Times New Roman" w:cs="Times New Roman"/>
              <w:szCs w:val="28"/>
              <w:lang w:val="uz-Cyrl-UZ" w:eastAsia="ru-RU"/>
            </w:rPr>
          </w:rPrChange>
        </w:rPr>
        <w:pPrChange w:id="190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909" w:author="Faroxiddin Dadaxanov" w:date="2024-05-22T12:23:00Z">
            <w:rPr>
              <w:rFonts w:cs="Times New Roman"/>
              <w:szCs w:val="28"/>
              <w:lang w:val="uz-Cyrl-UZ"/>
            </w:rPr>
          </w:rPrChange>
        </w:rPr>
        <w:t>40. Сутни қайта ишлаш маҳсулотларини ишлаб чиқариш учун томизгиларни хавфсизлигини бошқа кўрсатгичлари, пробиотик микроорганизмлар, пребиотиклар, фермент препаратлар сутни қайта ишлаш махсулотларини ишлаб чиқариш учун ва озиқа мухит томизғиларни тайёрлаш учун сут махсулотларни қайта ишлаш махсулотлари ишлаб чиқариш учун техник регламент талабларига мувофиқ бўлиши лозим, шунингдек ушбу техник регламентнинг 3-иловасида ўрнатилган талабларга мос бўлиши керак.</w:t>
      </w:r>
    </w:p>
    <w:p w14:paraId="08AC7B8D" w14:textId="0FCC2164" w:rsidR="002919DB" w:rsidRPr="00632AE5" w:rsidRDefault="002919DB">
      <w:pPr>
        <w:spacing w:before="80" w:after="80"/>
        <w:ind w:firstLine="709"/>
        <w:contextualSpacing/>
        <w:jc w:val="both"/>
        <w:rPr>
          <w:rFonts w:asciiTheme="minorHAnsi" w:eastAsia="Times New Roman" w:hAnsiTheme="minorHAnsi" w:cstheme="minorHAnsi"/>
          <w:szCs w:val="28"/>
          <w:lang w:val="uz-Cyrl-UZ" w:eastAsia="ru-RU"/>
          <w:rPrChange w:id="1910" w:author="Faroxiddin Dadaxanov" w:date="2024-05-22T12:23:00Z">
            <w:rPr>
              <w:rFonts w:eastAsia="Times New Roman" w:cs="Times New Roman"/>
              <w:szCs w:val="28"/>
              <w:lang w:val="uz-Cyrl-UZ" w:eastAsia="ru-RU"/>
            </w:rPr>
          </w:rPrChange>
        </w:rPr>
        <w:pPrChange w:id="191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912" w:author="Faroxiddin Dadaxanov" w:date="2024-05-22T12:23:00Z">
            <w:rPr>
              <w:rFonts w:cs="Times New Roman"/>
              <w:szCs w:val="28"/>
              <w:lang w:val="uz-Cyrl-UZ"/>
            </w:rPr>
          </w:rPrChange>
        </w:rPr>
        <w:t>41. Томизғи ишлаб чиқарувчи сутни қайта ишлаш маҳсулотларини ишлаб чиқариш учун, фермент препаратлари сутни қайта ишлаш маҳсулотларини ишлаб чиқариш учун ва бошқа функционал зарур компонентлар сутни қайта ишлаш маҳсулотларини ишлаб чиқариш учун ушбу техник регламент талабларига уларни мувофиқ бўлишини таъминлайди.</w:t>
      </w:r>
    </w:p>
    <w:p w14:paraId="5C0C93A8" w14:textId="601D9D81" w:rsidR="002919DB" w:rsidRPr="00632AE5" w:rsidRDefault="002919DB">
      <w:pPr>
        <w:spacing w:before="80" w:after="80"/>
        <w:ind w:firstLine="709"/>
        <w:contextualSpacing/>
        <w:jc w:val="both"/>
        <w:rPr>
          <w:rFonts w:asciiTheme="minorHAnsi" w:eastAsia="Times New Roman" w:hAnsiTheme="minorHAnsi" w:cstheme="minorHAnsi"/>
          <w:szCs w:val="28"/>
          <w:lang w:val="uz-Cyrl-UZ" w:eastAsia="ru-RU"/>
          <w:rPrChange w:id="1913" w:author="Faroxiddin Dadaxanov" w:date="2024-05-22T12:23:00Z">
            <w:rPr>
              <w:rFonts w:eastAsia="Times New Roman" w:cs="Times New Roman"/>
              <w:szCs w:val="28"/>
              <w:lang w:val="uz-Cyrl-UZ" w:eastAsia="ru-RU"/>
            </w:rPr>
          </w:rPrChange>
        </w:rPr>
        <w:pPrChange w:id="191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915" w:author="Faroxiddin Dadaxanov" w:date="2024-05-22T12:23:00Z">
            <w:rPr>
              <w:rFonts w:cs="Times New Roman"/>
              <w:szCs w:val="28"/>
              <w:lang w:val="uz-Cyrl-UZ"/>
            </w:rPr>
          </w:rPrChange>
        </w:rPr>
        <w:t>Сут маҳсулотларини ишлаб чиқарувчи ишлаб чиқариш томизғиси ва уни ишлаб чиқариш жараёнлари хавфсизлигини, шунингдек уни ҳужжат талабларига  мувофиқлигини таъминлаши керак (ишлаб чиқарувчини стандарти ёки техник ҳужжати, унга мувофик сутни қайта ишлаш маҳсулоти ишлаб чиқарилади).</w:t>
      </w:r>
    </w:p>
    <w:p w14:paraId="69898027" w14:textId="48BF1763" w:rsidR="002919DB" w:rsidRPr="00632AE5" w:rsidRDefault="002919DB">
      <w:pPr>
        <w:spacing w:before="80" w:after="80"/>
        <w:ind w:firstLine="709"/>
        <w:contextualSpacing/>
        <w:jc w:val="both"/>
        <w:rPr>
          <w:rFonts w:asciiTheme="minorHAnsi" w:eastAsia="Times New Roman" w:hAnsiTheme="minorHAnsi" w:cstheme="minorHAnsi"/>
          <w:szCs w:val="28"/>
          <w:lang w:val="uz-Cyrl-UZ" w:eastAsia="ru-RU"/>
          <w:rPrChange w:id="1916" w:author="Faroxiddin Dadaxanov" w:date="2024-05-22T12:23:00Z">
            <w:rPr>
              <w:rFonts w:eastAsia="Times New Roman" w:cs="Times New Roman"/>
              <w:szCs w:val="28"/>
              <w:lang w:val="uz-Cyrl-UZ" w:eastAsia="ru-RU"/>
            </w:rPr>
          </w:rPrChange>
        </w:rPr>
        <w:pPrChange w:id="191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918" w:author="Faroxiddin Dadaxanov" w:date="2024-05-22T12:23:00Z">
            <w:rPr>
              <w:rFonts w:cs="Times New Roman"/>
              <w:szCs w:val="28"/>
              <w:lang w:val="uz-Cyrl-UZ"/>
            </w:rPr>
          </w:rPrChange>
        </w:rPr>
        <w:t>Ачитқи сутни қайта ишлаш маҳсулотларини ишлаб чиқариш учун бузилмаган қадоқни очгандан сўнг дарҳол ишлатилиши керак. Сутни қайта ишлаш маҳсулотларини ишлаб чиқариш учун ачитқиларнинг очилган ва шикастланган қадоқларини сақлаш ва ишлатишга йўл қўйилмайди.</w:t>
      </w:r>
    </w:p>
    <w:p w14:paraId="5B063620" w14:textId="55AD5A07" w:rsidR="002919DB" w:rsidRPr="00632AE5" w:rsidRDefault="002919DB">
      <w:pPr>
        <w:spacing w:before="80" w:after="80"/>
        <w:ind w:firstLine="709"/>
        <w:contextualSpacing/>
        <w:jc w:val="both"/>
        <w:rPr>
          <w:rFonts w:asciiTheme="minorHAnsi" w:eastAsia="Times New Roman" w:hAnsiTheme="minorHAnsi" w:cstheme="minorHAnsi"/>
          <w:szCs w:val="28"/>
          <w:lang w:val="uz-Cyrl-UZ" w:eastAsia="ru-RU"/>
          <w:rPrChange w:id="1919" w:author="Faroxiddin Dadaxanov" w:date="2024-05-22T12:23:00Z">
            <w:rPr>
              <w:rFonts w:eastAsia="Times New Roman" w:cs="Times New Roman"/>
              <w:szCs w:val="28"/>
              <w:lang w:val="uz-Cyrl-UZ" w:eastAsia="ru-RU"/>
            </w:rPr>
          </w:rPrChange>
        </w:rPr>
        <w:pPrChange w:id="192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921" w:author="Faroxiddin Dadaxanov" w:date="2024-05-22T12:23:00Z">
            <w:rPr>
              <w:rFonts w:cs="Times New Roman"/>
              <w:szCs w:val="28"/>
              <w:lang w:val="uz-Cyrl-UZ"/>
            </w:rPr>
          </w:rPrChange>
        </w:rPr>
        <w:t>42. Болалар овқатлари учун сут асосдаги озиқ-овқат маҳсулотларини ишлаб чиқаришда генетик модификацияланган организмлар ишлатиб олинган сутни ивитувчи фермент препаратлари сутни қайта ишлаш махсулотлари ишлаб чиқариш учун ва томизғи сутни қайта ишлаш махсулотлари ишлаб чиқаришга ишлатишга йўл қўйилмайди.</w:t>
      </w:r>
    </w:p>
    <w:p w14:paraId="1857614A" w14:textId="3C6D7EC4" w:rsidR="002919DB" w:rsidRPr="00632AE5" w:rsidRDefault="002919DB">
      <w:pPr>
        <w:spacing w:before="80" w:after="80"/>
        <w:ind w:firstLine="709"/>
        <w:contextualSpacing/>
        <w:jc w:val="both"/>
        <w:rPr>
          <w:rFonts w:asciiTheme="minorHAnsi" w:eastAsia="Times New Roman" w:hAnsiTheme="minorHAnsi" w:cstheme="minorHAnsi"/>
          <w:szCs w:val="28"/>
          <w:lang w:val="uz-Cyrl-UZ" w:eastAsia="ru-RU"/>
          <w:rPrChange w:id="1922" w:author="Faroxiddin Dadaxanov" w:date="2024-05-22T12:23:00Z">
            <w:rPr>
              <w:rFonts w:eastAsia="Times New Roman" w:cs="Times New Roman"/>
              <w:szCs w:val="28"/>
              <w:lang w:val="uz-Cyrl-UZ" w:eastAsia="ru-RU"/>
            </w:rPr>
          </w:rPrChange>
        </w:rPr>
        <w:pPrChange w:id="1923"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1924" w:author="Faroxiddin Dadaxanov" w:date="2024-05-22T12:23:00Z">
            <w:rPr>
              <w:rFonts w:eastAsia="Times New Roman" w:cs="Times New Roman"/>
              <w:b/>
              <w:szCs w:val="28"/>
              <w:lang w:val="uz-Cyrl-UZ" w:eastAsia="ru-RU"/>
            </w:rPr>
          </w:rPrChange>
        </w:rPr>
        <w:t>9-боб. Сут ва сут маҳсулотларини ишлаб чиқариш, сақлаш, ташиш, сотиш ва утилизация жараёнида сут ва сут маҳсулотлари хавфсизлигини таъминлаш учун талаблар</w:t>
      </w:r>
    </w:p>
    <w:p w14:paraId="6B3C0A6E" w14:textId="7AB24814" w:rsidR="002919DB" w:rsidRPr="00632AE5" w:rsidRDefault="002919DB">
      <w:pPr>
        <w:spacing w:before="80" w:after="80"/>
        <w:ind w:firstLine="709"/>
        <w:contextualSpacing/>
        <w:jc w:val="both"/>
        <w:rPr>
          <w:rFonts w:asciiTheme="minorHAnsi" w:hAnsiTheme="minorHAnsi" w:cstheme="minorHAnsi"/>
          <w:szCs w:val="28"/>
          <w:lang w:val="uz-Cyrl-UZ"/>
          <w:rPrChange w:id="1925" w:author="Faroxiddin Dadaxanov" w:date="2024-05-22T12:23:00Z">
            <w:rPr>
              <w:rFonts w:cs="Times New Roman"/>
              <w:szCs w:val="28"/>
              <w:lang w:val="uz-Cyrl-UZ"/>
            </w:rPr>
          </w:rPrChange>
        </w:rPr>
        <w:pPrChange w:id="1926"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27" w:author="Faroxiddin Dadaxanov" w:date="2024-05-22T12:23:00Z">
            <w:rPr>
              <w:rFonts w:eastAsia="Times New Roman" w:cs="Times New Roman"/>
              <w:szCs w:val="28"/>
              <w:lang w:val="uz-Cyrl-UZ" w:eastAsia="ru-RU"/>
            </w:rPr>
          </w:rPrChange>
        </w:rPr>
        <w:t xml:space="preserve">43. Технологик жараёнлар, сут ва сут маҳсулотларини ишлаб чиқаришда қўлланиладиган, </w:t>
      </w:r>
      <w:r w:rsidRPr="00632AE5">
        <w:rPr>
          <w:rFonts w:asciiTheme="minorHAnsi" w:hAnsiTheme="minorHAnsi" w:cstheme="minorHAnsi"/>
          <w:szCs w:val="28"/>
          <w:lang w:val="uz-Cyrl-UZ"/>
          <w:rPrChange w:id="1928" w:author="Faroxiddin Dadaxanov" w:date="2024-05-22T12:23:00Z">
            <w:rPr>
              <w:rFonts w:cs="Times New Roman"/>
              <w:szCs w:val="28"/>
              <w:lang w:val="uz-Cyrl-UZ"/>
            </w:rPr>
          </w:rPrChange>
        </w:rPr>
        <w:t>ушбу техник регламент талабларига мос, харакати унга тарқатилади, махсулот ишлаб чиқаришни таъминлаши керак.</w:t>
      </w:r>
    </w:p>
    <w:p w14:paraId="24840FCB" w14:textId="562D6B40" w:rsidR="002919DB" w:rsidRPr="00632AE5" w:rsidRDefault="002919DB">
      <w:pPr>
        <w:spacing w:before="80" w:after="80"/>
        <w:ind w:firstLine="709"/>
        <w:contextualSpacing/>
        <w:jc w:val="both"/>
        <w:rPr>
          <w:rFonts w:asciiTheme="minorHAnsi" w:hAnsiTheme="minorHAnsi" w:cstheme="minorHAnsi"/>
          <w:szCs w:val="28"/>
          <w:lang w:val="uz-Cyrl-UZ"/>
          <w:rPrChange w:id="1929" w:author="Faroxiddin Dadaxanov" w:date="2024-05-22T12:23:00Z">
            <w:rPr>
              <w:rFonts w:cs="Times New Roman"/>
              <w:szCs w:val="28"/>
              <w:lang w:val="uz-Cyrl-UZ"/>
            </w:rPr>
          </w:rPrChange>
        </w:rPr>
        <w:pPrChange w:id="1930"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31" w:author="Faroxiddin Dadaxanov" w:date="2024-05-22T12:23:00Z">
            <w:rPr>
              <w:rFonts w:eastAsia="Times New Roman" w:cs="Times New Roman"/>
              <w:szCs w:val="28"/>
              <w:lang w:val="uz-Cyrl-UZ" w:eastAsia="ru-RU"/>
            </w:rPr>
          </w:rPrChange>
        </w:rPr>
        <w:t>44. Материаллар, ишлаб чиқариш жараёнида сут ва сут маҳсулотларига</w:t>
      </w:r>
      <w:r w:rsidRPr="00632AE5">
        <w:rPr>
          <w:rFonts w:asciiTheme="minorHAnsi" w:hAnsiTheme="minorHAnsi" w:cstheme="minorHAnsi"/>
          <w:szCs w:val="28"/>
          <w:lang w:val="uz-Cyrl-UZ"/>
          <w:rPrChange w:id="1932"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1933" w:author="Faroxiddin Dadaxanov" w:date="2024-05-22T12:23:00Z">
            <w:rPr>
              <w:rFonts w:eastAsia="Times New Roman" w:cs="Times New Roman"/>
              <w:szCs w:val="28"/>
              <w:lang w:val="uz-Cyrl-UZ" w:eastAsia="ru-RU"/>
            </w:rPr>
          </w:rPrChange>
        </w:rPr>
        <w:t>тегиб турадиган, озиқ-овқат маҳсулотларига тегиб турадиган, материалларнинг хавфсизлигига тақдим этиладиган талабларига мос бўлиши керак.</w:t>
      </w:r>
    </w:p>
    <w:p w14:paraId="795EA134" w14:textId="3FF473EC" w:rsidR="002919DB" w:rsidRPr="00632AE5" w:rsidRDefault="002919DB">
      <w:pPr>
        <w:spacing w:before="80" w:after="80"/>
        <w:ind w:firstLine="709"/>
        <w:contextualSpacing/>
        <w:jc w:val="both"/>
        <w:rPr>
          <w:rFonts w:asciiTheme="minorHAnsi" w:hAnsiTheme="minorHAnsi" w:cstheme="minorHAnsi"/>
          <w:szCs w:val="28"/>
          <w:lang w:val="uz-Cyrl-UZ"/>
          <w:rPrChange w:id="1934" w:author="Faroxiddin Dadaxanov" w:date="2024-05-22T12:23:00Z">
            <w:rPr>
              <w:rFonts w:cs="Times New Roman"/>
              <w:szCs w:val="28"/>
              <w:lang w:val="uz-Cyrl-UZ"/>
            </w:rPr>
          </w:rPrChange>
        </w:rPr>
        <w:pPrChange w:id="1935"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36" w:author="Faroxiddin Dadaxanov" w:date="2024-05-22T12:23:00Z">
            <w:rPr>
              <w:rFonts w:eastAsia="Times New Roman" w:cs="Times New Roman"/>
              <w:szCs w:val="28"/>
              <w:lang w:val="uz-Cyrl-UZ" w:eastAsia="ru-RU"/>
            </w:rPr>
          </w:rPrChange>
        </w:rPr>
        <w:lastRenderedPageBreak/>
        <w:t>Сут ва сут ишлаб чиқариш жараёнининг барча босқичларида уларни кузатувчанлиги таъминланиши керак.</w:t>
      </w:r>
    </w:p>
    <w:p w14:paraId="3E5B4C84" w14:textId="4E4F9F12" w:rsidR="002919DB" w:rsidRPr="00632AE5" w:rsidRDefault="002919DB">
      <w:pPr>
        <w:spacing w:before="80" w:after="80"/>
        <w:ind w:firstLine="709"/>
        <w:contextualSpacing/>
        <w:jc w:val="both"/>
        <w:rPr>
          <w:rFonts w:asciiTheme="minorHAnsi" w:hAnsiTheme="minorHAnsi" w:cstheme="minorHAnsi"/>
          <w:szCs w:val="28"/>
          <w:lang w:val="uz-Cyrl-UZ"/>
          <w:rPrChange w:id="1937" w:author="Faroxiddin Dadaxanov" w:date="2024-05-22T12:23:00Z">
            <w:rPr>
              <w:rFonts w:cs="Times New Roman"/>
              <w:szCs w:val="28"/>
              <w:lang w:val="uz-Cyrl-UZ"/>
            </w:rPr>
          </w:rPrChange>
        </w:rPr>
        <w:pPrChange w:id="1938"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39" w:author="Faroxiddin Dadaxanov" w:date="2024-05-22T12:23:00Z">
            <w:rPr>
              <w:rFonts w:eastAsia="Times New Roman" w:cs="Times New Roman"/>
              <w:szCs w:val="28"/>
              <w:lang w:val="uz-Cyrl-UZ" w:eastAsia="ru-RU"/>
            </w:rPr>
          </w:rPrChange>
        </w:rPr>
        <w:t>45. Ишлаб чиқариш объектлари, уларда,</w:t>
      </w:r>
      <w:r w:rsidRPr="00632AE5">
        <w:rPr>
          <w:rFonts w:asciiTheme="minorHAnsi" w:hAnsiTheme="minorHAnsi" w:cstheme="minorHAnsi"/>
          <w:szCs w:val="28"/>
          <w:lang w:val="uz-Cyrl-UZ"/>
          <w:rPrChange w:id="1940"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1941" w:author="Faroxiddin Dadaxanov" w:date="2024-05-22T12:23:00Z">
            <w:rPr>
              <w:rFonts w:eastAsia="Times New Roman" w:cs="Times New Roman"/>
              <w:szCs w:val="28"/>
              <w:lang w:val="uz-Cyrl-UZ" w:eastAsia="ru-RU"/>
            </w:rPr>
          </w:rPrChange>
        </w:rPr>
        <w:t>хом сут, хом ёғсиз сут, хом қаймоқ ва (ёки) уларни қайта ишлаш (ишлов бериш) сут маҳсулотларини ишлаб чиқаришда, ущбу техник регламент талабига мувофик</w:t>
      </w:r>
      <w:r w:rsidRPr="00632AE5">
        <w:rPr>
          <w:rFonts w:asciiTheme="minorHAnsi" w:hAnsiTheme="minorHAnsi" w:cstheme="minorHAnsi"/>
          <w:szCs w:val="28"/>
          <w:lang w:val="uz-Cyrl-UZ"/>
          <w:rPrChange w:id="1942" w:author="Faroxiddin Dadaxanov" w:date="2024-05-22T12:23:00Z">
            <w:rPr>
              <w:rFonts w:cs="Times New Roman"/>
              <w:szCs w:val="28"/>
              <w:lang w:val="uz-Cyrl-UZ"/>
            </w:rPr>
          </w:rPrChange>
        </w:rPr>
        <w:t xml:space="preserve"> </w:t>
      </w:r>
      <w:r w:rsidRPr="00632AE5">
        <w:rPr>
          <w:rFonts w:asciiTheme="minorHAnsi" w:eastAsia="Times New Roman" w:hAnsiTheme="minorHAnsi" w:cstheme="minorHAnsi"/>
          <w:szCs w:val="28"/>
          <w:lang w:val="uz-Cyrl-UZ" w:eastAsia="ru-RU"/>
          <w:rPrChange w:id="1943" w:author="Faroxiddin Dadaxanov" w:date="2024-05-22T12:23:00Z">
            <w:rPr>
              <w:rFonts w:eastAsia="Times New Roman" w:cs="Times New Roman"/>
              <w:szCs w:val="28"/>
              <w:lang w:val="uz-Cyrl-UZ" w:eastAsia="ru-RU"/>
            </w:rPr>
          </w:rPrChange>
        </w:rPr>
        <w:t>давлат рўйхатидан ўтказилиши керак.</w:t>
      </w:r>
    </w:p>
    <w:p w14:paraId="10FDCD26" w14:textId="77777777" w:rsidR="002919DB" w:rsidRPr="00632AE5" w:rsidRDefault="002919DB">
      <w:pPr>
        <w:spacing w:before="80" w:after="80"/>
        <w:ind w:firstLine="709"/>
        <w:contextualSpacing/>
        <w:jc w:val="both"/>
        <w:rPr>
          <w:rFonts w:asciiTheme="minorHAnsi" w:hAnsiTheme="minorHAnsi" w:cstheme="minorHAnsi"/>
          <w:szCs w:val="28"/>
          <w:lang w:val="uz-Cyrl-UZ"/>
          <w:rPrChange w:id="1944" w:author="Faroxiddin Dadaxanov" w:date="2024-05-22T12:23:00Z">
            <w:rPr>
              <w:rFonts w:cs="Times New Roman"/>
              <w:szCs w:val="28"/>
              <w:lang w:val="uz-Cyrl-UZ"/>
            </w:rPr>
          </w:rPrChange>
        </w:rPr>
        <w:pPrChange w:id="194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946" w:author="Faroxiddin Dadaxanov" w:date="2024-05-22T12:23:00Z">
            <w:rPr>
              <w:rFonts w:cs="Times New Roman"/>
              <w:szCs w:val="28"/>
              <w:lang w:val="uz-Cyrl-UZ"/>
            </w:rPr>
          </w:rPrChange>
        </w:rPr>
        <w:t>Ишлаб чиқариш бинолари, ускуналар, инвентарлар, идишлар, транспорт воситаларин ювиш ва дезинфексиялаш сут ва сут маҳсулотлари хавфсизлигини таъминлаши керак, уларнинг ифлосланиш эҳтимолини олдини олиш.</w:t>
      </w:r>
    </w:p>
    <w:p w14:paraId="4F932AE9" w14:textId="73B3D849" w:rsidR="002919DB" w:rsidRPr="00632AE5" w:rsidRDefault="002919DB">
      <w:pPr>
        <w:spacing w:before="80" w:after="80"/>
        <w:ind w:firstLine="709"/>
        <w:contextualSpacing/>
        <w:jc w:val="both"/>
        <w:rPr>
          <w:rFonts w:asciiTheme="minorHAnsi" w:hAnsiTheme="minorHAnsi" w:cstheme="minorHAnsi"/>
          <w:szCs w:val="28"/>
          <w:lang w:val="uz-Cyrl-UZ"/>
          <w:rPrChange w:id="1947" w:author="Faroxiddin Dadaxanov" w:date="2024-05-22T12:23:00Z">
            <w:rPr>
              <w:rFonts w:cs="Times New Roman"/>
              <w:szCs w:val="28"/>
              <w:lang w:val="uz-Cyrl-UZ"/>
            </w:rPr>
          </w:rPrChange>
        </w:rPr>
        <w:pPrChange w:id="194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1949" w:author="Faroxiddin Dadaxanov" w:date="2024-05-22T12:23:00Z">
            <w:rPr>
              <w:rFonts w:cs="Times New Roman"/>
              <w:szCs w:val="28"/>
              <w:lang w:val="uz-Cyrl-UZ"/>
            </w:rPr>
          </w:rPrChange>
        </w:rPr>
        <w:t>Ишлаб чиқарувчилар, сотувчилар ва ишлаб чиқарувчи томонидан ваколат берилган шахслар сут ва сут маҳсулотларини ишлаб чиқариш ва муомала жараёнларини шундай амалга оширишлари керакки, бунда маҳсулотлар техник регламентларда ўрнатилган талабларига мос келсин.</w:t>
      </w:r>
    </w:p>
    <w:p w14:paraId="5BE20702" w14:textId="257411A6" w:rsidR="002919DB" w:rsidRPr="00632AE5" w:rsidRDefault="00B00F2B">
      <w:pPr>
        <w:spacing w:before="80" w:after="80"/>
        <w:ind w:firstLine="709"/>
        <w:contextualSpacing/>
        <w:jc w:val="both"/>
        <w:rPr>
          <w:rFonts w:asciiTheme="minorHAnsi" w:hAnsiTheme="minorHAnsi" w:cstheme="minorHAnsi"/>
          <w:szCs w:val="28"/>
          <w:lang w:val="uz-Cyrl-UZ"/>
          <w:rPrChange w:id="1950" w:author="Faroxiddin Dadaxanov" w:date="2024-05-22T12:23:00Z">
            <w:rPr>
              <w:rFonts w:cs="Times New Roman"/>
              <w:szCs w:val="28"/>
              <w:lang w:val="uz-Cyrl-UZ"/>
            </w:rPr>
          </w:rPrChange>
        </w:rPr>
        <w:pPrChange w:id="1951"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52" w:author="Faroxiddin Dadaxanov" w:date="2024-05-22T12:23:00Z">
            <w:rPr>
              <w:rFonts w:eastAsia="Times New Roman" w:cs="Times New Roman"/>
              <w:szCs w:val="28"/>
              <w:lang w:val="uz-Cyrl-UZ" w:eastAsia="ru-RU"/>
            </w:rPr>
          </w:rPrChange>
        </w:rPr>
        <w:t>Сут саноатининг барча ходимлари ишга қабул қилингандан сўнг дастлабки тиббий кўрикдан (текширувлардан) ва келажакда даврий тиббий кўрикдан (текширувлардан) ўтишлари керак.</w:t>
      </w:r>
    </w:p>
    <w:p w14:paraId="6C572707"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53" w:author="Faroxiddin Dadaxanov" w:date="2024-05-22T12:23:00Z">
            <w:rPr>
              <w:rFonts w:eastAsia="Times New Roman" w:cs="Times New Roman"/>
              <w:szCs w:val="28"/>
              <w:lang w:val="uz-Cyrl-UZ" w:eastAsia="ru-RU"/>
            </w:rPr>
          </w:rPrChange>
        </w:rPr>
        <w:pPrChange w:id="1954"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55" w:author="Faroxiddin Dadaxanov" w:date="2024-05-22T12:23:00Z">
            <w:rPr>
              <w:rFonts w:eastAsia="Times New Roman" w:cs="Times New Roman"/>
              <w:szCs w:val="28"/>
              <w:lang w:val="uz-Cyrl-UZ" w:eastAsia="ru-RU"/>
            </w:rPr>
          </w:rPrChange>
        </w:rPr>
        <w:t>Ишлаб чиқариш жараёнларининг хавфсизлиги қуйидагилар билан таъминланади:</w:t>
      </w:r>
    </w:p>
    <w:p w14:paraId="668125AF"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56" w:author="Faroxiddin Dadaxanov" w:date="2024-05-22T12:23:00Z">
            <w:rPr>
              <w:rFonts w:eastAsia="Times New Roman" w:cs="Times New Roman"/>
              <w:szCs w:val="28"/>
              <w:lang w:val="uz-Cyrl-UZ" w:eastAsia="ru-RU"/>
            </w:rPr>
          </w:rPrChange>
        </w:rPr>
        <w:pPrChange w:id="1957"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58" w:author="Faroxiddin Dadaxanov" w:date="2024-05-22T12:23:00Z">
            <w:rPr>
              <w:rFonts w:eastAsia="Times New Roman" w:cs="Times New Roman"/>
              <w:szCs w:val="28"/>
              <w:lang w:val="uz-Cyrl-UZ" w:eastAsia="ru-RU"/>
            </w:rPr>
          </w:rPrChange>
        </w:rPr>
        <w:t>ишлаб чиқариш ускуналарига техник хизмат кўрсатиш тартибида технологик жараёнлар (иш турлари), шунингдек, техника, иш режимларидан фойдаланиб;</w:t>
      </w:r>
    </w:p>
    <w:p w14:paraId="038FAB61"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59" w:author="Faroxiddin Dadaxanov" w:date="2024-05-22T12:23:00Z">
            <w:rPr>
              <w:rFonts w:eastAsia="Times New Roman" w:cs="Times New Roman"/>
              <w:szCs w:val="28"/>
              <w:lang w:val="uz-Cyrl-UZ" w:eastAsia="ru-RU"/>
            </w:rPr>
          </w:rPrChange>
        </w:rPr>
        <w:pPrChange w:id="1960"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61" w:author="Faroxiddin Dadaxanov" w:date="2024-05-22T12:23:00Z">
            <w:rPr>
              <w:rFonts w:eastAsia="Times New Roman" w:cs="Times New Roman"/>
              <w:szCs w:val="28"/>
              <w:lang w:val="uz-Cyrl-UZ" w:eastAsia="ru-RU"/>
            </w:rPr>
          </w:rPrChange>
        </w:rPr>
        <w:t>ишчиларнинг қулайликлари учун тегишли талабларга жавоб берадиган ишлаб чиқариш бинларидан фойдаланиб;</w:t>
      </w:r>
    </w:p>
    <w:p w14:paraId="39AE64EE"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62" w:author="Faroxiddin Dadaxanov" w:date="2024-05-22T12:23:00Z">
            <w:rPr>
              <w:rFonts w:eastAsia="Times New Roman" w:cs="Times New Roman"/>
              <w:szCs w:val="28"/>
              <w:lang w:val="uz-Cyrl-UZ" w:eastAsia="ru-RU"/>
            </w:rPr>
          </w:rPrChange>
        </w:rPr>
        <w:pPrChange w:id="1963"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64" w:author="Faroxiddin Dadaxanov" w:date="2024-05-22T12:23:00Z">
            <w:rPr>
              <w:rFonts w:eastAsia="Times New Roman" w:cs="Times New Roman"/>
              <w:szCs w:val="28"/>
              <w:lang w:val="uz-Cyrl-UZ" w:eastAsia="ru-RU"/>
            </w:rPr>
          </w:rPrChange>
        </w:rPr>
        <w:t>шикастланиш ва саноат касалликлари манбаи бўлмаган ишлаб чиқариш ускуналаридан фойдаланиб;</w:t>
      </w:r>
    </w:p>
    <w:p w14:paraId="7262DD3E"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65" w:author="Faroxiddin Dadaxanov" w:date="2024-05-22T12:23:00Z">
            <w:rPr>
              <w:rFonts w:eastAsia="Times New Roman" w:cs="Times New Roman"/>
              <w:szCs w:val="28"/>
              <w:lang w:val="uz-Cyrl-UZ" w:eastAsia="ru-RU"/>
            </w:rPr>
          </w:rPrChange>
        </w:rPr>
        <w:pPrChange w:id="1966"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67" w:author="Faroxiddin Dadaxanov" w:date="2024-05-22T12:23:00Z">
            <w:rPr>
              <w:rFonts w:eastAsia="Times New Roman" w:cs="Times New Roman"/>
              <w:szCs w:val="28"/>
              <w:lang w:val="uz-Cyrl-UZ" w:eastAsia="ru-RU"/>
            </w:rPr>
          </w:rPrChange>
        </w:rPr>
        <w:t>ишончли ишлайдиган ва мунтазам текшириладиган назорат-ўлчов асбобларидан, фавқулодда вазиятлардан ҳимоя воситаларидан фойдаланиб;</w:t>
      </w:r>
    </w:p>
    <w:p w14:paraId="55CE8B1C"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68" w:author="Faroxiddin Dadaxanov" w:date="2024-05-22T12:23:00Z">
            <w:rPr>
              <w:rFonts w:eastAsia="Times New Roman" w:cs="Times New Roman"/>
              <w:szCs w:val="28"/>
              <w:lang w:val="uz-Cyrl-UZ" w:eastAsia="ru-RU"/>
            </w:rPr>
          </w:rPrChange>
        </w:rPr>
        <w:pPrChange w:id="1969"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70" w:author="Faroxiddin Dadaxanov" w:date="2024-05-22T12:23:00Z">
            <w:rPr>
              <w:rFonts w:eastAsia="Times New Roman" w:cs="Times New Roman"/>
              <w:szCs w:val="28"/>
              <w:lang w:val="uz-Cyrl-UZ" w:eastAsia="ru-RU"/>
            </w:rPr>
          </w:rPrChange>
        </w:rPr>
        <w:t>ходимларни касбий танлаб, ўқитиб, уларнинг билими ва мехнат хавфсизлик кўникмаларини текшириб;</w:t>
      </w:r>
    </w:p>
    <w:p w14:paraId="0933B3D1" w14:textId="6FBB871D" w:rsidR="002919DB" w:rsidRPr="00632AE5" w:rsidRDefault="00B00F2B">
      <w:pPr>
        <w:spacing w:before="80" w:after="80"/>
        <w:ind w:firstLine="709"/>
        <w:contextualSpacing/>
        <w:jc w:val="both"/>
        <w:rPr>
          <w:rFonts w:asciiTheme="minorHAnsi" w:hAnsiTheme="minorHAnsi" w:cstheme="minorHAnsi"/>
          <w:szCs w:val="28"/>
          <w:lang w:val="uz-Cyrl-UZ"/>
          <w:rPrChange w:id="1971" w:author="Faroxiddin Dadaxanov" w:date="2024-05-22T12:23:00Z">
            <w:rPr>
              <w:rFonts w:cs="Times New Roman"/>
              <w:szCs w:val="28"/>
              <w:lang w:val="uz-Cyrl-UZ"/>
            </w:rPr>
          </w:rPrChange>
        </w:rPr>
        <w:pPrChange w:id="1972"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73" w:author="Faroxiddin Dadaxanov" w:date="2024-05-22T12:23:00Z">
            <w:rPr>
              <w:rFonts w:eastAsia="Times New Roman" w:cs="Times New Roman"/>
              <w:szCs w:val="28"/>
              <w:lang w:val="uz-Cyrl-UZ" w:eastAsia="ru-RU"/>
            </w:rPr>
          </w:rPrChange>
        </w:rPr>
        <w:t>ишчилар учун ҳимоя воситаларидан фойдаланиб.</w:t>
      </w:r>
    </w:p>
    <w:p w14:paraId="1F861578" w14:textId="7B2015BD" w:rsidR="002919D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74" w:author="Faroxiddin Dadaxanov" w:date="2024-05-22T12:23:00Z">
            <w:rPr>
              <w:rFonts w:eastAsia="Times New Roman" w:cs="Times New Roman"/>
              <w:szCs w:val="28"/>
              <w:lang w:val="uz-Cyrl-UZ" w:eastAsia="ru-RU"/>
            </w:rPr>
          </w:rPrChange>
        </w:rPr>
        <w:pPrChange w:id="1975"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76" w:author="Faroxiddin Dadaxanov" w:date="2024-05-22T12:23:00Z">
            <w:rPr>
              <w:rFonts w:eastAsia="Times New Roman" w:cs="Times New Roman"/>
              <w:szCs w:val="28"/>
              <w:lang w:val="uz-Cyrl-UZ" w:eastAsia="ru-RU"/>
            </w:rPr>
          </w:rPrChange>
        </w:rPr>
        <w:t>Ишлаб чиқариш жараёнларининг хавфсизлиги сут ва сут маҳсулотларини ишлаб чиқаришда ишлатиладиган технологик жараёнлар (иш турлари), шунингдек, техникалар, хизмат кўрсатиш тартибида ишлаш усуллари, хом ашё ва ёрдамчи материаллар уларнинг келиб чиқишини тасдиқловчи ҳужжатларга эга бўлиши керак. Хавфсизлик кўрсаткичлари бўйича улар техник жиҳатдан тартибга солиш соҳасидаги норматив ҳужжатларда белгиланган талабларга мос келиши керак.</w:t>
      </w:r>
    </w:p>
    <w:p w14:paraId="1D03083D" w14:textId="77CC3E5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77" w:author="Faroxiddin Dadaxanov" w:date="2024-05-22T12:23:00Z">
            <w:rPr>
              <w:rFonts w:eastAsia="Times New Roman" w:cs="Times New Roman"/>
              <w:szCs w:val="28"/>
              <w:lang w:val="uz-Cyrl-UZ" w:eastAsia="ru-RU"/>
            </w:rPr>
          </w:rPrChange>
        </w:rPr>
        <w:pPrChange w:id="1978"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79" w:author="Faroxiddin Dadaxanov" w:date="2024-05-22T12:23:00Z">
            <w:rPr>
              <w:rFonts w:eastAsia="Times New Roman" w:cs="Times New Roman"/>
              <w:szCs w:val="28"/>
              <w:lang w:val="uz-Cyrl-UZ" w:eastAsia="ru-RU"/>
            </w:rPr>
          </w:rPrChange>
        </w:rPr>
        <w:t>Сут асосли болалар овқати маҳсулотлари ва уларни ишлаб чиқариш учун хом ашё ионлаштирувчи нурланиш ишловига дучор этилмаслиги керак.</w:t>
      </w:r>
    </w:p>
    <w:p w14:paraId="4320AF0A" w14:textId="37FD08E5"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80" w:author="Faroxiddin Dadaxanov" w:date="2024-05-22T12:23:00Z">
            <w:rPr>
              <w:rFonts w:eastAsia="Times New Roman" w:cs="Times New Roman"/>
              <w:szCs w:val="28"/>
              <w:lang w:val="uz-Cyrl-UZ" w:eastAsia="ru-RU"/>
            </w:rPr>
          </w:rPrChange>
        </w:rPr>
        <w:pPrChange w:id="1981"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82" w:author="Faroxiddin Dadaxanov" w:date="2024-05-22T12:23:00Z">
            <w:rPr>
              <w:rFonts w:eastAsia="Times New Roman" w:cs="Times New Roman"/>
              <w:szCs w:val="28"/>
              <w:lang w:val="uz-Cyrl-UZ" w:eastAsia="ru-RU"/>
            </w:rPr>
          </w:rPrChange>
        </w:rPr>
        <w:lastRenderedPageBreak/>
        <w:t>Фойдаланишга тайёр ачитки ва пробиётик микроорганизмлар бошқалардан терртиориал ажратилган, изоляцияланган ишлаб чиқариш биноларида, ишлаб чиқарилиши керак.</w:t>
      </w:r>
    </w:p>
    <w:p w14:paraId="157C55A7" w14:textId="1F0BB738"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83" w:author="Faroxiddin Dadaxanov" w:date="2024-05-22T12:23:00Z">
            <w:rPr>
              <w:rFonts w:eastAsia="Times New Roman" w:cs="Times New Roman"/>
              <w:szCs w:val="28"/>
              <w:lang w:val="uz-Cyrl-UZ" w:eastAsia="ru-RU"/>
            </w:rPr>
          </w:rPrChange>
        </w:rPr>
        <w:pPrChange w:id="1984"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85" w:author="Faroxiddin Dadaxanov" w:date="2024-05-22T12:23:00Z">
            <w:rPr>
              <w:rFonts w:eastAsia="Times New Roman" w:cs="Times New Roman"/>
              <w:szCs w:val="28"/>
              <w:lang w:val="uz-Cyrl-UZ" w:eastAsia="ru-RU"/>
            </w:rPr>
          </w:rPrChange>
        </w:rPr>
        <w:t>Сут маҳсулотларини ишлаб чиқариш учун ишлатиладиган фермент препаратлари маълум бир технологик жараён учун зарур бўлган фаоллик ва ўзига хосликка эга бўлиши керак.</w:t>
      </w:r>
    </w:p>
    <w:p w14:paraId="7362C79E"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86" w:author="Faroxiddin Dadaxanov" w:date="2024-05-22T12:23:00Z">
            <w:rPr>
              <w:rFonts w:eastAsia="Times New Roman" w:cs="Times New Roman"/>
              <w:szCs w:val="28"/>
              <w:lang w:val="uz-Cyrl-UZ" w:eastAsia="ru-RU"/>
            </w:rPr>
          </w:rPrChange>
        </w:rPr>
        <w:pPrChange w:id="1987"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88" w:author="Faroxiddin Dadaxanov" w:date="2024-05-22T12:23:00Z">
            <w:rPr>
              <w:rFonts w:eastAsia="Times New Roman" w:cs="Times New Roman"/>
              <w:szCs w:val="28"/>
              <w:lang w:val="uz-Cyrl-UZ" w:eastAsia="ru-RU"/>
            </w:rPr>
          </w:rPrChange>
        </w:rPr>
        <w:t xml:space="preserve">Сут ва сут маҳсулотларини ишлаб чиқариш жараёнида қуйидаги хусусиятларга эга бўлган технологик ускуналар, қувурлар, сақлаш танклари, транспорт ва инвентаризация қўлланилиши керак: </w:t>
      </w:r>
    </w:p>
    <w:p w14:paraId="49B5A54B"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89" w:author="Faroxiddin Dadaxanov" w:date="2024-05-22T12:23:00Z">
            <w:rPr>
              <w:rFonts w:eastAsia="Times New Roman" w:cs="Times New Roman"/>
              <w:szCs w:val="28"/>
              <w:lang w:val="uz-Cyrl-UZ" w:eastAsia="ru-RU"/>
            </w:rPr>
          </w:rPrChange>
        </w:rPr>
        <w:pPrChange w:id="1990"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91" w:author="Faroxiddin Dadaxanov" w:date="2024-05-22T12:23:00Z">
            <w:rPr>
              <w:rFonts w:eastAsia="Times New Roman" w:cs="Times New Roman"/>
              <w:szCs w:val="28"/>
              <w:lang w:val="uz-Cyrl-UZ" w:eastAsia="ru-RU"/>
            </w:rPr>
          </w:rPrChange>
        </w:rPr>
        <w:t>улар техник регламентларда белгиланган талабларга жавоб берадиган маҳсулот ишлаб чиқаришни таъминлайдиган дизайн ва операцион хусусиятларга эга;</w:t>
      </w:r>
    </w:p>
    <w:p w14:paraId="58930AC8"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92" w:author="Faroxiddin Dadaxanov" w:date="2024-05-22T12:23:00Z">
            <w:rPr>
              <w:rFonts w:eastAsia="Times New Roman" w:cs="Times New Roman"/>
              <w:szCs w:val="28"/>
              <w:lang w:val="uz-Cyrl-UZ" w:eastAsia="ru-RU"/>
            </w:rPr>
          </w:rPrChange>
        </w:rPr>
        <w:pPrChange w:id="1993"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94" w:author="Faroxiddin Dadaxanov" w:date="2024-05-22T12:23:00Z">
            <w:rPr>
              <w:rFonts w:eastAsia="Times New Roman" w:cs="Times New Roman"/>
              <w:szCs w:val="28"/>
              <w:lang w:val="uz-Cyrl-UZ" w:eastAsia="ru-RU"/>
            </w:rPr>
          </w:rPrChange>
        </w:rPr>
        <w:t>ишлаб чиқариш биноларида дизайн хусусиятлари ва жойга кўра, улар имкон, ювиш тозалаш ва дезинфекция қилиш;</w:t>
      </w:r>
    </w:p>
    <w:p w14:paraId="1C118103" w14:textId="77777777"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95" w:author="Faroxiddin Dadaxanov" w:date="2024-05-22T12:23:00Z">
            <w:rPr>
              <w:rFonts w:eastAsia="Times New Roman" w:cs="Times New Roman"/>
              <w:szCs w:val="28"/>
              <w:lang w:val="uz-Cyrl-UZ" w:eastAsia="ru-RU"/>
            </w:rPr>
          </w:rPrChange>
        </w:rPr>
        <w:pPrChange w:id="1996"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1997" w:author="Faroxiddin Dadaxanov" w:date="2024-05-22T12:23:00Z">
            <w:rPr>
              <w:rFonts w:eastAsia="Times New Roman" w:cs="Times New Roman"/>
              <w:szCs w:val="28"/>
              <w:lang w:val="uz-Cyrl-UZ" w:eastAsia="ru-RU"/>
            </w:rPr>
          </w:rPrChange>
        </w:rPr>
        <w:t>озиқ-овқат маҳсулотлари билан алоқада бўлган материалларга Ўзбекистон Республикаси Соғлиқни сақлаш вазирлиги томонидан қўйиладиган техник жиҳатдан тартибга солиш соҳасидаги норматив ҳужжатлар талабларига жавоб берадиган материаллардан тайёрланган;</w:t>
      </w:r>
    </w:p>
    <w:p w14:paraId="5059B5B3" w14:textId="668F0836"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1998" w:author="Faroxiddin Dadaxanov" w:date="2024-05-22T12:23:00Z">
            <w:rPr>
              <w:rFonts w:eastAsia="Times New Roman" w:cs="Times New Roman"/>
              <w:szCs w:val="28"/>
              <w:lang w:val="uz-Cyrl-UZ" w:eastAsia="ru-RU"/>
            </w:rPr>
          </w:rPrChange>
        </w:rPr>
        <w:pPrChange w:id="1999"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2000" w:author="Faroxiddin Dadaxanov" w:date="2024-05-22T12:23:00Z">
            <w:rPr>
              <w:rFonts w:eastAsia="Times New Roman" w:cs="Times New Roman"/>
              <w:szCs w:val="28"/>
              <w:lang w:val="uz-Cyrl-UZ" w:eastAsia="ru-RU"/>
            </w:rPr>
          </w:rPrChange>
        </w:rPr>
        <w:t>сут ва сут маҳсулотлари билан алоқада технологик ускуналар ва инвентаризация ишчи юзалар силлиқ ва адсорбцияламайдиган материаллардан тайёрланган бўлиши керак.</w:t>
      </w:r>
    </w:p>
    <w:p w14:paraId="39B4391C" w14:textId="5319B7F4"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2001" w:author="Faroxiddin Dadaxanov" w:date="2024-05-22T12:23:00Z">
            <w:rPr>
              <w:rFonts w:eastAsia="Times New Roman" w:cs="Times New Roman"/>
              <w:szCs w:val="28"/>
              <w:lang w:val="uz-Cyrl-UZ" w:eastAsia="ru-RU"/>
            </w:rPr>
          </w:rPrChange>
        </w:rPr>
        <w:pPrChange w:id="200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03" w:author="Faroxiddin Dadaxanov" w:date="2024-05-22T12:23:00Z">
            <w:rPr>
              <w:rFonts w:cs="Times New Roman"/>
              <w:szCs w:val="28"/>
              <w:lang w:val="uz-Cyrl-UZ"/>
            </w:rPr>
          </w:rPrChange>
        </w:rPr>
        <w:t>46. Ишлаб чиқариш объектларини ташкил этиш, уларда сут ва сут маҳсулотларини ишлаб чиқариш жараёни амалга оширилади, технологик ускуналар ва инвентарлар, сут ва сут маҳсулотларини ишлаб чиқаришда ишлатилади, сут ва сут маҳсулотларини ишлаб чиқаришда чиқиндиларини сақлаш ва йўқ қилиш шароитлари, шунингдек сув, сут ва сут махсулотларини ишлаб чиқаришда ишлатилади, ушбу техник регламенти талабларига мувофиқ бўлиши керак.</w:t>
      </w:r>
    </w:p>
    <w:p w14:paraId="75A164FD" w14:textId="4BE70215" w:rsidR="00B00F2B" w:rsidRPr="00632AE5" w:rsidRDefault="00B00F2B">
      <w:pPr>
        <w:spacing w:before="80" w:after="80"/>
        <w:ind w:firstLine="709"/>
        <w:contextualSpacing/>
        <w:jc w:val="both"/>
        <w:rPr>
          <w:rFonts w:asciiTheme="minorHAnsi" w:hAnsiTheme="minorHAnsi" w:cstheme="minorHAnsi"/>
          <w:szCs w:val="28"/>
          <w:lang w:val="uz-Cyrl-UZ"/>
          <w:rPrChange w:id="2004" w:author="Faroxiddin Dadaxanov" w:date="2024-05-22T12:23:00Z">
            <w:rPr>
              <w:rFonts w:cs="Times New Roman"/>
              <w:szCs w:val="28"/>
              <w:lang w:val="uz-Cyrl-UZ"/>
            </w:rPr>
          </w:rPrChange>
        </w:rPr>
        <w:pPrChange w:id="200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06" w:author="Faroxiddin Dadaxanov" w:date="2024-05-22T12:23:00Z">
            <w:rPr>
              <w:rFonts w:cs="Times New Roman"/>
              <w:szCs w:val="28"/>
              <w:lang w:val="uz-Cyrl-UZ"/>
            </w:rPr>
          </w:rPrChange>
        </w:rPr>
        <w:t xml:space="preserve">47. Озиқ-овқат маҳсулотлари, сут асосида эрта ёш болалар овқатлари учун ишлаб чиқариш, мослаштирилган ёки қисман мослаштирилган дастлабки ёки кейинги сут аралашмалари (шу жумладан қуруқ), қуруқ нордон сут аралашмалари, сут ичимликлари (шу жумладан қуруқ), эрта ёш болаларни овқатланиши учун, сутли бўтқа, истеъмол учун тайёр, ва қуруқ сутли бўтқа (уй шароитида ичимлик суви билан тайр холатгача қайта тикланади) эрта ёш болаларни овқатланиши учун ихтисослашган устахоналар, ёки ихтисослашган технологик линияларда амалга оширилади.  </w:t>
      </w:r>
    </w:p>
    <w:p w14:paraId="77C9BEF2"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07" w:author="Faroxiddin Dadaxanov" w:date="2024-05-22T12:23:00Z">
            <w:rPr>
              <w:rFonts w:cs="Times New Roman"/>
              <w:szCs w:val="28"/>
              <w:lang w:val="uz-Cyrl-UZ"/>
            </w:rPr>
          </w:rPrChange>
        </w:rPr>
        <w:pPrChange w:id="200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09" w:author="Faroxiddin Dadaxanov" w:date="2024-05-22T12:23:00Z">
            <w:rPr>
              <w:rFonts w:cs="Times New Roman"/>
              <w:szCs w:val="28"/>
              <w:lang w:val="uz-Cyrl-UZ"/>
            </w:rPr>
          </w:rPrChange>
        </w:rPr>
        <w:t xml:space="preserve">а) Хорижий сут ва сут маҳсулотларини ишлаб чиқарувчилар, сотувчилар ва шахслар уларни сақлаш, ташиш ва сотиш жараёнларини сут ва сут маҳсулотлари ушбу техник регламент талаблари ва Ўзбекистон Республикасининг бошқа техник регламентлари талабларига мувофиқ амалга оширишлари зарур. </w:t>
      </w:r>
    </w:p>
    <w:p w14:paraId="7847AFF3" w14:textId="11AF51FD" w:rsidR="00B00F2B" w:rsidRPr="00632AE5" w:rsidRDefault="00B00F2B">
      <w:pPr>
        <w:spacing w:before="80" w:after="80"/>
        <w:ind w:firstLine="709"/>
        <w:contextualSpacing/>
        <w:jc w:val="both"/>
        <w:rPr>
          <w:rFonts w:asciiTheme="minorHAnsi" w:hAnsiTheme="minorHAnsi" w:cstheme="minorHAnsi"/>
          <w:szCs w:val="28"/>
          <w:lang w:val="uz-Cyrl-UZ"/>
          <w:rPrChange w:id="2010" w:author="Faroxiddin Dadaxanov" w:date="2024-05-22T12:23:00Z">
            <w:rPr>
              <w:rFonts w:cs="Times New Roman"/>
              <w:szCs w:val="28"/>
              <w:lang w:val="uz-Cyrl-UZ"/>
            </w:rPr>
          </w:rPrChange>
        </w:rPr>
        <w:pPrChange w:id="201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12" w:author="Faroxiddin Dadaxanov" w:date="2024-05-22T12:23:00Z">
            <w:rPr>
              <w:rFonts w:cs="Times New Roman"/>
              <w:szCs w:val="28"/>
              <w:lang w:val="uz-Cyrl-UZ"/>
            </w:rPr>
          </w:rPrChange>
        </w:rPr>
        <w:lastRenderedPageBreak/>
        <w:t>б) Сут ва сут маҳсулотларини сақлаш, ташиш, сотиш ва йўқ қилиш жараёнлари Ўзбекистон Республикасининг "Озиқ-овқат сифати ва хавфсизлиги тўғрисида"ги қонуни талабларига мувофиқ бўлиши керак.</w:t>
      </w:r>
    </w:p>
    <w:p w14:paraId="0F638429"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13" w:author="Faroxiddin Dadaxanov" w:date="2024-05-22T12:23:00Z">
            <w:rPr>
              <w:rFonts w:cs="Times New Roman"/>
              <w:szCs w:val="28"/>
              <w:lang w:val="uz-Cyrl-UZ"/>
            </w:rPr>
          </w:rPrChange>
        </w:rPr>
        <w:pPrChange w:id="201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15" w:author="Faroxiddin Dadaxanov" w:date="2024-05-22T12:23:00Z">
            <w:rPr>
              <w:rFonts w:cs="Times New Roman"/>
              <w:szCs w:val="28"/>
              <w:lang w:val="uz-Cyrl-UZ"/>
            </w:rPr>
          </w:rPrChange>
        </w:rPr>
        <w:t>в) Хом сут ва унинг маҳсулотларини ташиш учун тез бузиладиган юкларни ташиш қоидаларига риоя қилиш ва уларнинг хавфсизлигини таъминлайдиган махсус транспорт воситалари (совутгичли органлар, совутгичли юк машиналари ёки изоляцияланган органлар) ишлатилиши керак.</w:t>
      </w:r>
    </w:p>
    <w:p w14:paraId="77D1C0E7"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16" w:author="Faroxiddin Dadaxanov" w:date="2024-05-22T12:23:00Z">
            <w:rPr>
              <w:rFonts w:cs="Times New Roman"/>
              <w:szCs w:val="28"/>
              <w:lang w:val="uz-Cyrl-UZ"/>
            </w:rPr>
          </w:rPrChange>
        </w:rPr>
        <w:pPrChange w:id="201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18" w:author="Faroxiddin Dadaxanov" w:date="2024-05-22T12:23:00Z">
            <w:rPr>
              <w:rFonts w:cs="Times New Roman"/>
              <w:szCs w:val="28"/>
              <w:lang w:val="uz-Cyrl-UZ"/>
            </w:rPr>
          </w:rPrChange>
        </w:rPr>
        <w:t>г) Хом сут, сут ва сут маҳсулотларини ташиш транспортнинг белгиланган шартларини ҳисобга олган ҳолда ишлаб чиқарувчи томонидан ишлаб чиқарилган технологик ҳужжатларда белгиланган сақлаш шароитлари ва ташиш усулларига мувофиқ амалга оширилиши керак.</w:t>
      </w:r>
    </w:p>
    <w:p w14:paraId="44E25DF8"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19" w:author="Faroxiddin Dadaxanov" w:date="2024-05-22T12:23:00Z">
            <w:rPr>
              <w:rFonts w:cs="Times New Roman"/>
              <w:szCs w:val="28"/>
              <w:lang w:val="uz-Cyrl-UZ"/>
            </w:rPr>
          </w:rPrChange>
        </w:rPr>
        <w:pPrChange w:id="202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21" w:author="Faroxiddin Dadaxanov" w:date="2024-05-22T12:23:00Z">
            <w:rPr>
              <w:rFonts w:cs="Times New Roman"/>
              <w:szCs w:val="28"/>
              <w:lang w:val="uz-Cyrl-UZ"/>
            </w:rPr>
          </w:rPrChange>
        </w:rPr>
        <w:t>д) Хом сутни ташиш учун ишлатиладиган транспорт воситаларининг дизайни ифлосланишдан ҳимоя қилиш, шунингдек уларни тозалаш ва ювиш имкониятини таъминлаши керак.</w:t>
      </w:r>
    </w:p>
    <w:p w14:paraId="3B3BDD45"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22" w:author="Faroxiddin Dadaxanov" w:date="2024-05-22T12:23:00Z">
            <w:rPr>
              <w:rFonts w:cs="Times New Roman"/>
              <w:szCs w:val="28"/>
              <w:lang w:val="uz-Cyrl-UZ"/>
            </w:rPr>
          </w:rPrChange>
        </w:rPr>
        <w:pPrChange w:id="202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24" w:author="Faroxiddin Dadaxanov" w:date="2024-05-22T12:23:00Z">
            <w:rPr>
              <w:rFonts w:cs="Times New Roman"/>
              <w:szCs w:val="28"/>
              <w:lang w:val="uz-Cyrl-UZ"/>
            </w:rPr>
          </w:rPrChange>
        </w:rPr>
        <w:t>е) Сут ва сут маҳсулотларини барқарор (бегона) ҳидга эга бўлган ва унинг қадоқлаш юзасини ифлослантирувчи юклар билан биргаликда ташишга йўл қўйилмайди.</w:t>
      </w:r>
    </w:p>
    <w:p w14:paraId="02A4624F"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25" w:author="Faroxiddin Dadaxanov" w:date="2024-05-22T12:23:00Z">
            <w:rPr>
              <w:rFonts w:cs="Times New Roman"/>
              <w:szCs w:val="28"/>
              <w:lang w:val="uz-Cyrl-UZ"/>
            </w:rPr>
          </w:rPrChange>
        </w:rPr>
        <w:pPrChange w:id="202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27" w:author="Faroxiddin Dadaxanov" w:date="2024-05-22T12:23:00Z">
            <w:rPr>
              <w:rFonts w:cs="Times New Roman"/>
              <w:szCs w:val="28"/>
              <w:lang w:val="uz-Cyrl-UZ"/>
            </w:rPr>
          </w:rPrChange>
        </w:rPr>
        <w:t>ж) Ташиш ва сақлаш вақтида сут ва сут маҳсулотлари уларнинг келиб чиқиши, хавфсизлиги, сақлаш шароитлари тасдиқловчи ҳужжатлар билан бирга бўлиши керак.</w:t>
      </w:r>
    </w:p>
    <w:p w14:paraId="775C13B0"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28" w:author="Faroxiddin Dadaxanov" w:date="2024-05-22T12:23:00Z">
            <w:rPr>
              <w:rFonts w:cs="Times New Roman"/>
              <w:szCs w:val="28"/>
              <w:lang w:val="uz-Cyrl-UZ"/>
            </w:rPr>
          </w:rPrChange>
        </w:rPr>
        <w:pPrChange w:id="202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30" w:author="Faroxiddin Dadaxanov" w:date="2024-05-22T12:23:00Z">
            <w:rPr>
              <w:rFonts w:cs="Times New Roman"/>
              <w:szCs w:val="28"/>
              <w:lang w:val="uz-Cyrl-UZ"/>
            </w:rPr>
          </w:rPrChange>
        </w:rPr>
        <w:t xml:space="preserve">з) Сут ва сут маҳсулотларини сақлашга мўлжалланган хонада ноозиқ-овқат материалларини биргаликда сақлаш, кучли ҳидли озиқ-овқат маҳсулотлари, материаллар ва чиқиндиларни жойлаштириш тақиқланади </w:t>
      </w:r>
    </w:p>
    <w:p w14:paraId="7135F2B0" w14:textId="226C407A" w:rsidR="00B00F2B" w:rsidRPr="00632AE5" w:rsidRDefault="00B00F2B">
      <w:pPr>
        <w:spacing w:before="80" w:after="80"/>
        <w:ind w:firstLine="709"/>
        <w:contextualSpacing/>
        <w:jc w:val="both"/>
        <w:rPr>
          <w:rFonts w:asciiTheme="minorHAnsi" w:hAnsiTheme="minorHAnsi" w:cstheme="minorHAnsi"/>
          <w:szCs w:val="28"/>
          <w:lang w:val="uz-Cyrl-UZ"/>
          <w:rPrChange w:id="2031" w:author="Faroxiddin Dadaxanov" w:date="2024-05-22T12:23:00Z">
            <w:rPr>
              <w:rFonts w:cs="Times New Roman"/>
              <w:szCs w:val="28"/>
              <w:lang w:val="uz-Cyrl-UZ"/>
            </w:rPr>
          </w:rPrChange>
        </w:rPr>
        <w:pPrChange w:id="203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33" w:author="Faroxiddin Dadaxanov" w:date="2024-05-22T12:23:00Z">
            <w:rPr>
              <w:rFonts w:cs="Times New Roman"/>
              <w:szCs w:val="28"/>
              <w:lang w:val="uz-Cyrl-UZ"/>
            </w:rPr>
          </w:rPrChange>
        </w:rPr>
        <w:t>и) Сут ва сут маҳсулотларини сотиш пайтида ишлаб чиқарувчи томонидан белгиланган сақлаш шартларига риоя қилиш керак.</w:t>
      </w:r>
    </w:p>
    <w:p w14:paraId="1A656349"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34" w:author="Faroxiddin Dadaxanov" w:date="2024-05-22T12:23:00Z">
            <w:rPr>
              <w:rFonts w:cs="Times New Roman"/>
              <w:szCs w:val="28"/>
              <w:lang w:val="uz-Cyrl-UZ"/>
            </w:rPr>
          </w:rPrChange>
        </w:rPr>
        <w:pPrChange w:id="203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36" w:author="Faroxiddin Dadaxanov" w:date="2024-05-22T12:23:00Z">
            <w:rPr>
              <w:rFonts w:cs="Times New Roman"/>
              <w:szCs w:val="28"/>
              <w:lang w:val="uz-Cyrl-UZ"/>
            </w:rPr>
          </w:rPrChange>
        </w:rPr>
        <w:t>к) Техник Регламент талабларига жавоб бермайдиган хом сут, сут ва сут маҳсулотлари "Озиқ - овқат маҳсулотларининг сифати ва хавфсизлиги тўғрисида"ги Ўзбекистон Республикаси Қонунида белгиланган озиқ-овқат маҳсулотларининг сифати ва хавфсизлигини таъминлаш соҳасида давлат бошқарувини амалга оширувчи давлат назорати органларининг (бундан кейин-давлат назорати органлари) қарори билан қайта ишлаш ёки тасарруфдан чиқарилади.</w:t>
      </w:r>
    </w:p>
    <w:p w14:paraId="3E9EA530"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37" w:author="Faroxiddin Dadaxanov" w:date="2024-05-22T12:23:00Z">
            <w:rPr>
              <w:rFonts w:cs="Times New Roman"/>
              <w:szCs w:val="28"/>
              <w:lang w:val="uz-Cyrl-UZ"/>
            </w:rPr>
          </w:rPrChange>
        </w:rPr>
        <w:pPrChange w:id="203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39" w:author="Faroxiddin Dadaxanov" w:date="2024-05-22T12:23:00Z">
            <w:rPr>
              <w:rFonts w:cs="Times New Roman"/>
              <w:szCs w:val="28"/>
              <w:lang w:val="uz-Cyrl-UZ"/>
            </w:rPr>
          </w:rPrChange>
        </w:rPr>
        <w:t>л) Сут ва сут маҳсулотларини сақлаш уни йўқ қилиш тўғрисида қарор қабул қилишдан олдин унинг миқдори ва сут маҳсулотларига киришни истисно этадиган шартларга мувофиқлигини кўрсатиб, алоҳида-алоҳида амалга оширилиши керак.</w:t>
      </w:r>
    </w:p>
    <w:p w14:paraId="6733E8B8"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40" w:author="Faroxiddin Dadaxanov" w:date="2024-05-22T12:23:00Z">
            <w:rPr>
              <w:rFonts w:cs="Times New Roman"/>
              <w:szCs w:val="28"/>
              <w:lang w:val="uz-Cyrl-UZ"/>
            </w:rPr>
          </w:rPrChange>
        </w:rPr>
        <w:pPrChange w:id="204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42" w:author="Faroxiddin Dadaxanov" w:date="2024-05-22T12:23:00Z">
            <w:rPr>
              <w:rFonts w:cs="Times New Roman"/>
              <w:szCs w:val="28"/>
              <w:lang w:val="uz-Cyrl-UZ"/>
            </w:rPr>
          </w:rPrChange>
        </w:rPr>
        <w:t>м) Сут ва сут маҳсулотларини йўқ қилиш усуллари ва шартлари мулкдор ва тегишли давлат назорати органлари билан келишилган.</w:t>
      </w:r>
    </w:p>
    <w:p w14:paraId="4D73C338" w14:textId="32627A6E" w:rsidR="00B00F2B" w:rsidRPr="00632AE5" w:rsidRDefault="00B00F2B">
      <w:pPr>
        <w:spacing w:before="80" w:after="80"/>
        <w:ind w:firstLine="709"/>
        <w:contextualSpacing/>
        <w:jc w:val="both"/>
        <w:rPr>
          <w:rFonts w:asciiTheme="minorHAnsi" w:hAnsiTheme="minorHAnsi" w:cstheme="minorHAnsi"/>
          <w:szCs w:val="28"/>
          <w:lang w:val="uz-Cyrl-UZ"/>
          <w:rPrChange w:id="2043" w:author="Faroxiddin Dadaxanov" w:date="2024-05-22T12:23:00Z">
            <w:rPr>
              <w:rFonts w:cs="Times New Roman"/>
              <w:szCs w:val="28"/>
              <w:lang w:val="uz-Cyrl-UZ"/>
            </w:rPr>
          </w:rPrChange>
        </w:rPr>
        <w:pPrChange w:id="204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45" w:author="Faroxiddin Dadaxanov" w:date="2024-05-22T12:23:00Z">
            <w:rPr>
              <w:rFonts w:cs="Times New Roman"/>
              <w:szCs w:val="28"/>
              <w:lang w:val="uz-Cyrl-UZ"/>
            </w:rPr>
          </w:rPrChange>
        </w:rPr>
        <w:t xml:space="preserve">н) Хом сут, сут ва сут маҳсулотларини қайта ишлаш ёки йўқ қилиш унинг </w:t>
      </w:r>
      <w:del w:id="2046" w:author="Пользователь" w:date="2023-05-05T10:20:00Z">
        <w:r w:rsidRPr="00632AE5" w:rsidDel="009155D5">
          <w:rPr>
            <w:rFonts w:asciiTheme="minorHAnsi" w:hAnsiTheme="minorHAnsi" w:cstheme="minorHAnsi"/>
            <w:szCs w:val="28"/>
            <w:lang w:val="uz-Cyrl-UZ"/>
            <w:rPrChange w:id="2047" w:author="Faroxiddin Dadaxanov" w:date="2024-05-22T12:23:00Z">
              <w:rPr>
                <w:rFonts w:cs="Times New Roman"/>
                <w:szCs w:val="28"/>
                <w:lang w:val="uz-Cyrl-UZ"/>
              </w:rPr>
            </w:rPrChange>
          </w:rPr>
          <w:delText xml:space="preserve">егаси </w:delText>
        </w:r>
      </w:del>
      <w:ins w:id="2048" w:author="Пользователь" w:date="2023-05-05T10:20:00Z">
        <w:r w:rsidR="009155D5" w:rsidRPr="00632AE5">
          <w:rPr>
            <w:rFonts w:asciiTheme="minorHAnsi" w:hAnsiTheme="minorHAnsi" w:cstheme="minorHAnsi"/>
            <w:szCs w:val="28"/>
            <w:lang w:val="uz-Cyrl-UZ"/>
            <w:rPrChange w:id="2049" w:author="Faroxiddin Dadaxanov" w:date="2024-05-22T12:23:00Z">
              <w:rPr>
                <w:rFonts w:asciiTheme="minorHAnsi" w:hAnsiTheme="minorHAnsi" w:cstheme="minorHAnsi"/>
                <w:szCs w:val="28"/>
                <w:lang w:val="uz-Cyrl-UZ"/>
              </w:rPr>
            </w:rPrChange>
          </w:rPr>
          <w:t>э</w:t>
        </w:r>
        <w:r w:rsidR="009155D5" w:rsidRPr="00632AE5">
          <w:rPr>
            <w:rFonts w:asciiTheme="minorHAnsi" w:hAnsiTheme="minorHAnsi" w:cstheme="minorHAnsi"/>
            <w:szCs w:val="28"/>
            <w:lang w:val="uz-Cyrl-UZ"/>
            <w:rPrChange w:id="2050" w:author="Faroxiddin Dadaxanov" w:date="2024-05-22T12:23:00Z">
              <w:rPr>
                <w:rFonts w:cs="Times New Roman"/>
                <w:szCs w:val="28"/>
                <w:lang w:val="uz-Cyrl-UZ"/>
              </w:rPr>
            </w:rPrChange>
          </w:rPr>
          <w:t xml:space="preserve">гаси </w:t>
        </w:r>
      </w:ins>
      <w:r w:rsidRPr="00632AE5">
        <w:rPr>
          <w:rFonts w:asciiTheme="minorHAnsi" w:hAnsiTheme="minorHAnsi" w:cstheme="minorHAnsi"/>
          <w:szCs w:val="28"/>
          <w:lang w:val="uz-Cyrl-UZ"/>
          <w:rPrChange w:id="2051" w:author="Faroxiddin Dadaxanov" w:date="2024-05-22T12:23:00Z">
            <w:rPr>
              <w:rFonts w:cs="Times New Roman"/>
              <w:szCs w:val="28"/>
              <w:lang w:val="uz-Cyrl-UZ"/>
            </w:rPr>
          </w:rPrChange>
        </w:rPr>
        <w:t xml:space="preserve">ёки </w:t>
      </w:r>
      <w:del w:id="2052" w:author="Пользователь" w:date="2023-05-05T10:20:00Z">
        <w:r w:rsidRPr="00632AE5" w:rsidDel="009155D5">
          <w:rPr>
            <w:rFonts w:asciiTheme="minorHAnsi" w:hAnsiTheme="minorHAnsi" w:cstheme="minorHAnsi"/>
            <w:szCs w:val="28"/>
            <w:lang w:val="uz-Cyrl-UZ"/>
            <w:rPrChange w:id="2053" w:author="Faroxiddin Dadaxanov" w:date="2024-05-22T12:23:00Z">
              <w:rPr>
                <w:rFonts w:cs="Times New Roman"/>
                <w:szCs w:val="28"/>
                <w:lang w:val="uz-Cyrl-UZ"/>
              </w:rPr>
            </w:rPrChange>
          </w:rPr>
          <w:delText xml:space="preserve">егаси </w:delText>
        </w:r>
      </w:del>
      <w:ins w:id="2054" w:author="Пользователь" w:date="2023-05-05T10:20:00Z">
        <w:r w:rsidR="009155D5" w:rsidRPr="00632AE5">
          <w:rPr>
            <w:rFonts w:asciiTheme="minorHAnsi" w:hAnsiTheme="minorHAnsi" w:cstheme="minorHAnsi"/>
            <w:szCs w:val="28"/>
            <w:lang w:val="uz-Cyrl-UZ"/>
            <w:rPrChange w:id="2055" w:author="Faroxiddin Dadaxanov" w:date="2024-05-22T12:23:00Z">
              <w:rPr>
                <w:rFonts w:asciiTheme="minorHAnsi" w:hAnsiTheme="minorHAnsi" w:cstheme="minorHAnsi"/>
                <w:szCs w:val="28"/>
                <w:lang w:val="uz-Cyrl-UZ"/>
              </w:rPr>
            </w:rPrChange>
          </w:rPr>
          <w:t>э</w:t>
        </w:r>
        <w:r w:rsidR="009155D5" w:rsidRPr="00632AE5">
          <w:rPr>
            <w:rFonts w:asciiTheme="minorHAnsi" w:hAnsiTheme="minorHAnsi" w:cstheme="minorHAnsi"/>
            <w:szCs w:val="28"/>
            <w:lang w:val="uz-Cyrl-UZ"/>
            <w:rPrChange w:id="2056" w:author="Faroxiddin Dadaxanov" w:date="2024-05-22T12:23:00Z">
              <w:rPr>
                <w:rFonts w:cs="Times New Roman"/>
                <w:szCs w:val="28"/>
                <w:lang w:val="uz-Cyrl-UZ"/>
              </w:rPr>
            </w:rPrChange>
          </w:rPr>
          <w:t xml:space="preserve">гаси </w:t>
        </w:r>
      </w:ins>
      <w:r w:rsidRPr="00632AE5">
        <w:rPr>
          <w:rFonts w:asciiTheme="minorHAnsi" w:hAnsiTheme="minorHAnsi" w:cstheme="minorHAnsi"/>
          <w:szCs w:val="28"/>
          <w:lang w:val="uz-Cyrl-UZ"/>
          <w:rPrChange w:id="2057" w:author="Faroxiddin Dadaxanov" w:date="2024-05-22T12:23:00Z">
            <w:rPr>
              <w:rFonts w:cs="Times New Roman"/>
              <w:szCs w:val="28"/>
              <w:lang w:val="uz-Cyrl-UZ"/>
            </w:rPr>
          </w:rPrChange>
        </w:rPr>
        <w:t>шартнома бўйича ушбу ишларни бажаришни топширадиган ташкилотлар томонидан амалга оширилади.</w:t>
      </w:r>
    </w:p>
    <w:p w14:paraId="6D151628" w14:textId="77777777" w:rsidR="00B00F2B" w:rsidRPr="00632AE5" w:rsidRDefault="00B00F2B">
      <w:pPr>
        <w:spacing w:before="80" w:after="80"/>
        <w:ind w:firstLine="709"/>
        <w:contextualSpacing/>
        <w:jc w:val="both"/>
        <w:rPr>
          <w:rFonts w:asciiTheme="minorHAnsi" w:hAnsiTheme="minorHAnsi" w:cstheme="minorHAnsi"/>
          <w:szCs w:val="28"/>
          <w:lang w:val="uz-Cyrl-UZ"/>
          <w:rPrChange w:id="2058" w:author="Faroxiddin Dadaxanov" w:date="2024-05-22T12:23:00Z">
            <w:rPr>
              <w:rFonts w:cs="Times New Roman"/>
              <w:szCs w:val="28"/>
              <w:lang w:val="uz-Cyrl-UZ"/>
            </w:rPr>
          </w:rPrChange>
        </w:rPr>
        <w:pPrChange w:id="205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60" w:author="Faroxiddin Dadaxanov" w:date="2024-05-22T12:23:00Z">
            <w:rPr>
              <w:rFonts w:cs="Times New Roman"/>
              <w:szCs w:val="28"/>
              <w:lang w:val="uz-Cyrl-UZ"/>
            </w:rPr>
          </w:rPrChange>
        </w:rPr>
        <w:lastRenderedPageBreak/>
        <w:t>о) Сут ва сут маҳсулотларини йўқ қилиш маҳаллий давлат ҳокимияти органлари, давлат назорати органлари, давлат солиқ хизмати органлари ва жамоатчилик вакилларидан иборат комиссия иштирокида амалга оширилади, сўнгра сут ва сут маҳсулотларини йўқ қилиш фактини тасдиқловчи ҳужжат берилади.</w:t>
      </w:r>
    </w:p>
    <w:p w14:paraId="3DAC3C0E" w14:textId="149277A2" w:rsidR="00B00F2B" w:rsidRPr="00632AE5" w:rsidRDefault="00B00F2B">
      <w:pPr>
        <w:spacing w:before="80" w:after="80"/>
        <w:ind w:firstLine="709"/>
        <w:contextualSpacing/>
        <w:jc w:val="both"/>
        <w:rPr>
          <w:rFonts w:asciiTheme="minorHAnsi" w:hAnsiTheme="minorHAnsi" w:cstheme="minorHAnsi"/>
          <w:szCs w:val="28"/>
          <w:lang w:val="uz-Cyrl-UZ"/>
          <w:rPrChange w:id="2061" w:author="Faroxiddin Dadaxanov" w:date="2024-05-22T12:23:00Z">
            <w:rPr>
              <w:rFonts w:cs="Times New Roman"/>
              <w:szCs w:val="28"/>
              <w:lang w:val="uz-Cyrl-UZ"/>
            </w:rPr>
          </w:rPrChange>
        </w:rPr>
        <w:pPrChange w:id="206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63" w:author="Faroxiddin Dadaxanov" w:date="2024-05-22T12:23:00Z">
            <w:rPr>
              <w:rFonts w:cs="Times New Roman"/>
              <w:szCs w:val="28"/>
              <w:lang w:val="uz-Cyrl-UZ"/>
            </w:rPr>
          </w:rPrChange>
        </w:rPr>
        <w:t xml:space="preserve">п) Эгаси давлат назорат органларига сут ва сут маҳсулотларидан фойдаланиш фактини тасдиқловчи ҳужжатни тақдим </w:t>
      </w:r>
      <w:del w:id="2064" w:author="Пользователь" w:date="2023-05-05T10:16:00Z">
        <w:r w:rsidRPr="00632AE5" w:rsidDel="009155D5">
          <w:rPr>
            <w:rFonts w:asciiTheme="minorHAnsi" w:hAnsiTheme="minorHAnsi" w:cstheme="minorHAnsi"/>
            <w:szCs w:val="28"/>
            <w:lang w:val="uz-Cyrl-UZ"/>
            <w:rPrChange w:id="2065" w:author="Faroxiddin Dadaxanov" w:date="2024-05-22T12:23:00Z">
              <w:rPr>
                <w:rFonts w:cs="Times New Roman"/>
                <w:szCs w:val="28"/>
                <w:lang w:val="uz-Cyrl-UZ"/>
              </w:rPr>
            </w:rPrChange>
          </w:rPr>
          <w:delText>етади</w:delText>
        </w:r>
      </w:del>
      <w:ins w:id="2066" w:author="Пользователь" w:date="2023-05-05T10:16:00Z">
        <w:r w:rsidR="009155D5" w:rsidRPr="00632AE5">
          <w:rPr>
            <w:rFonts w:asciiTheme="minorHAnsi" w:hAnsiTheme="minorHAnsi" w:cstheme="minorHAnsi"/>
            <w:szCs w:val="28"/>
            <w:lang w:val="uz-Cyrl-UZ"/>
            <w:rPrChange w:id="2067" w:author="Faroxiddin Dadaxanov" w:date="2024-05-22T12:23:00Z">
              <w:rPr>
                <w:rFonts w:asciiTheme="minorHAnsi" w:hAnsiTheme="minorHAnsi" w:cstheme="minorHAnsi"/>
                <w:szCs w:val="28"/>
                <w:lang w:val="uz-Cyrl-UZ"/>
              </w:rPr>
            </w:rPrChange>
          </w:rPr>
          <w:t>э</w:t>
        </w:r>
        <w:r w:rsidR="009155D5" w:rsidRPr="00632AE5">
          <w:rPr>
            <w:rFonts w:asciiTheme="minorHAnsi" w:hAnsiTheme="minorHAnsi" w:cstheme="minorHAnsi"/>
            <w:szCs w:val="28"/>
            <w:lang w:val="uz-Cyrl-UZ"/>
            <w:rPrChange w:id="2068" w:author="Faroxiddin Dadaxanov" w:date="2024-05-22T12:23:00Z">
              <w:rPr>
                <w:rFonts w:cs="Times New Roman"/>
                <w:szCs w:val="28"/>
                <w:lang w:val="uz-Cyrl-UZ"/>
              </w:rPr>
            </w:rPrChange>
          </w:rPr>
          <w:t>тади</w:t>
        </w:r>
      </w:ins>
      <w:r w:rsidRPr="00632AE5">
        <w:rPr>
          <w:rFonts w:asciiTheme="minorHAnsi" w:hAnsiTheme="minorHAnsi" w:cstheme="minorHAnsi"/>
          <w:szCs w:val="28"/>
          <w:lang w:val="uz-Cyrl-UZ"/>
          <w:rPrChange w:id="2069" w:author="Faroxiddin Dadaxanov" w:date="2024-05-22T12:23:00Z">
            <w:rPr>
              <w:rFonts w:cs="Times New Roman"/>
              <w:szCs w:val="28"/>
              <w:lang w:val="uz-Cyrl-UZ"/>
            </w:rPr>
          </w:rPrChange>
        </w:rPr>
        <w:t>.</w:t>
      </w:r>
    </w:p>
    <w:p w14:paraId="1388B124" w14:textId="5ADECB80" w:rsidR="00B00F2B" w:rsidRPr="00632AE5" w:rsidRDefault="00B00F2B">
      <w:pPr>
        <w:spacing w:before="80" w:after="80"/>
        <w:ind w:firstLine="709"/>
        <w:contextualSpacing/>
        <w:jc w:val="both"/>
        <w:rPr>
          <w:rFonts w:asciiTheme="minorHAnsi" w:hAnsiTheme="minorHAnsi" w:cstheme="minorHAnsi"/>
          <w:szCs w:val="28"/>
          <w:lang w:val="uz-Cyrl-UZ"/>
          <w:rPrChange w:id="2070" w:author="Faroxiddin Dadaxanov" w:date="2024-05-22T12:23:00Z">
            <w:rPr>
              <w:rFonts w:cs="Times New Roman"/>
              <w:szCs w:val="28"/>
              <w:lang w:val="uz-Cyrl-UZ"/>
            </w:rPr>
          </w:rPrChange>
        </w:rPr>
        <w:pPrChange w:id="2071"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b/>
          <w:szCs w:val="28"/>
          <w:lang w:val="uz-Cyrl-UZ" w:eastAsia="ru-RU"/>
          <w:rPrChange w:id="2072" w:author="Faroxiddin Dadaxanov" w:date="2024-05-22T12:23:00Z">
            <w:rPr>
              <w:rFonts w:eastAsia="Times New Roman" w:cs="Times New Roman"/>
              <w:b/>
              <w:szCs w:val="28"/>
              <w:lang w:val="uz-Cyrl-UZ" w:eastAsia="ru-RU"/>
            </w:rPr>
          </w:rPrChange>
        </w:rPr>
        <w:t>10-боб. Бошланғич ёки кейинги сут аралашмаларига (шу жумладан қуруқ) мослаштирилган ёки қисман мослаштирилган сут асосидаги болалар озуқаси маҳсулотларига, қуруқ сут кислотали аралашмаларга, эрта ёшдаги болалар озиқланиши учун сутли ичимликларга (шу жумладан қуруқ), истеъмол қилишга тайёр сутли бўтқаларга ҳамда эрта ёшдаги болалар озиқланиши учун қуруқ сутли бўтқаларга (ичимлик суви билан уй шароитларида тайёр бўлгунича тикланадиган) хавфсизлик талаблари</w:t>
      </w:r>
    </w:p>
    <w:p w14:paraId="7E007390" w14:textId="70555AC8" w:rsidR="00B00F2B" w:rsidRPr="00632AE5" w:rsidRDefault="00B00F2B">
      <w:pPr>
        <w:spacing w:before="80" w:after="80"/>
        <w:ind w:firstLine="709"/>
        <w:contextualSpacing/>
        <w:jc w:val="both"/>
        <w:rPr>
          <w:rFonts w:asciiTheme="minorHAnsi" w:hAnsiTheme="minorHAnsi" w:cstheme="minorHAnsi"/>
          <w:szCs w:val="28"/>
          <w:lang w:val="uz-Cyrl-UZ"/>
          <w:rPrChange w:id="2073" w:author="Faroxiddin Dadaxanov" w:date="2024-05-22T12:23:00Z">
            <w:rPr>
              <w:rFonts w:cs="Times New Roman"/>
              <w:szCs w:val="28"/>
              <w:lang w:val="uz-Cyrl-UZ"/>
            </w:rPr>
          </w:rPrChange>
        </w:rPr>
        <w:pPrChange w:id="207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75" w:author="Faroxiddin Dadaxanov" w:date="2024-05-22T12:23:00Z">
            <w:rPr>
              <w:rFonts w:cs="Times New Roman"/>
              <w:szCs w:val="28"/>
              <w:lang w:val="uz-Cyrl-UZ"/>
            </w:rPr>
          </w:rPrChange>
        </w:rPr>
        <w:t>48. Болалар озука махсулотлари сут асосида, мослаштирилган ёки қисман мослаштирилган бошлангич ёки кейинги сут аралашмалари (шу жумладан қуруқ) қуруқ нордон сут аралашмалари, сут ичимликлари (шу жумладан қуруқ) эрта ёшдаги болаларни озиқланиши учун, сут буткалари, истеъмол килишга тайёр, ва сут бўтқалари қуруқ (уй шароитида ичимлик суви билан тайёр бўлгунга қадар тикланади) эрта ёшдаги болаларни озиқланиши учун ушбу техник регламентда белгиланган талабларга ва болалар саломатлиги учун хавфсиз бўлиши керак.</w:t>
      </w:r>
    </w:p>
    <w:p w14:paraId="725E5212" w14:textId="5F2C8400" w:rsidR="00B00F2B" w:rsidRPr="00632AE5" w:rsidRDefault="00B00F2B">
      <w:pPr>
        <w:spacing w:before="80" w:after="80"/>
        <w:ind w:firstLine="709"/>
        <w:contextualSpacing/>
        <w:jc w:val="both"/>
        <w:rPr>
          <w:rFonts w:asciiTheme="minorHAnsi" w:hAnsiTheme="minorHAnsi" w:cstheme="minorHAnsi"/>
          <w:szCs w:val="28"/>
          <w:lang w:val="uz-Cyrl-UZ"/>
          <w:rPrChange w:id="2076" w:author="Faroxiddin Dadaxanov" w:date="2024-05-22T12:23:00Z">
            <w:rPr>
              <w:rFonts w:cs="Times New Roman"/>
              <w:szCs w:val="28"/>
              <w:lang w:val="uz-Cyrl-UZ"/>
            </w:rPr>
          </w:rPrChange>
        </w:rPr>
        <w:pPrChange w:id="207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78" w:author="Faroxiddin Dadaxanov" w:date="2024-05-22T12:23:00Z">
            <w:rPr>
              <w:rFonts w:cs="Times New Roman"/>
              <w:szCs w:val="28"/>
              <w:lang w:val="uz-Cyrl-UZ"/>
            </w:rPr>
          </w:rPrChange>
        </w:rPr>
        <w:t>49. Рухсат этилган оксидловчи айниш ва потенциал хавфли моддалар даражаси сут асосли болалар озика махсулотида, мослаштирилган ёки қисман мослаштирилган бошлангич ёки кейинги сут аралашмалари (шу жумладан қуруқ) қуруқ нордон сут аралашмалари, сут ичимликлари (шу жумладан қуруқ) эрта ёшдаги болаларни озиқланиши учун, сут бўтқалари, истеъмол қилишга тайёр, ва сут бўтқалари қуруқ (уй шароитида ичимлик суви билан тайёр бўлгунга қадар тикланади) эрта ёшдаги болаларни озиқланиши учун ушбу техник регламентни 9 иловасида ўрнатилган.</w:t>
      </w:r>
    </w:p>
    <w:p w14:paraId="277F78FF" w14:textId="150917C1" w:rsidR="00B00F2B" w:rsidRPr="00632AE5" w:rsidRDefault="00B00F2B">
      <w:pPr>
        <w:spacing w:before="80" w:after="80"/>
        <w:ind w:firstLine="709"/>
        <w:contextualSpacing/>
        <w:jc w:val="both"/>
        <w:rPr>
          <w:rFonts w:asciiTheme="minorHAnsi" w:hAnsiTheme="minorHAnsi" w:cstheme="minorHAnsi"/>
          <w:szCs w:val="28"/>
          <w:lang w:val="uz-Cyrl-UZ"/>
          <w:rPrChange w:id="2079" w:author="Faroxiddin Dadaxanov" w:date="2024-05-22T12:23:00Z">
            <w:rPr>
              <w:rFonts w:cs="Times New Roman"/>
              <w:szCs w:val="28"/>
              <w:lang w:val="uz-Cyrl-UZ"/>
            </w:rPr>
          </w:rPrChange>
        </w:rPr>
        <w:pPrChange w:id="208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81" w:author="Faroxiddin Dadaxanov" w:date="2024-05-22T12:23:00Z">
            <w:rPr>
              <w:rFonts w:cs="Times New Roman"/>
              <w:szCs w:val="28"/>
              <w:lang w:val="uz-Cyrl-UZ"/>
            </w:rPr>
          </w:rPrChange>
        </w:rPr>
        <w:t>50. Сут асосли болалар озуқа маҳсулотларида микроорганизмларнинг рухсат этилган даражаси, мосланган ёки қисман мосланган бошланғич ёки кейинги сут аралашмалар (шу жумладан қуруқ ҳолда), қуруқ нордон сут аралашмалар, сутли ичимликлар (шу жумладан қуруқ) эрта ёшдаги болалар, истеъмолга тайёр бўлган сутли бўтқа ва сутли бўтқалар қуруқ (уй шароитида ичимлик суви билан тайёр бўлгунга қадар тикланади) ёш болаларнинг озиқланиши, шу жумладан сут ошхоналарида ишлаб чиқарилган маҳсулотлар ушбу техник регламентнинг 2-иловасида ўрнатилган.</w:t>
      </w:r>
    </w:p>
    <w:p w14:paraId="18E105E8" w14:textId="33E6082D" w:rsidR="00B00F2B" w:rsidRPr="00632AE5" w:rsidRDefault="00B00F2B">
      <w:pPr>
        <w:spacing w:before="80" w:after="80"/>
        <w:ind w:firstLine="709"/>
        <w:contextualSpacing/>
        <w:jc w:val="both"/>
        <w:rPr>
          <w:rFonts w:asciiTheme="minorHAnsi" w:hAnsiTheme="minorHAnsi" w:cstheme="minorHAnsi"/>
          <w:szCs w:val="28"/>
          <w:lang w:val="uz-Cyrl-UZ"/>
          <w:rPrChange w:id="2082" w:author="Faroxiddin Dadaxanov" w:date="2024-05-22T12:23:00Z">
            <w:rPr>
              <w:rFonts w:cs="Times New Roman"/>
              <w:szCs w:val="28"/>
              <w:lang w:val="uz-Cyrl-UZ"/>
            </w:rPr>
          </w:rPrChange>
        </w:rPr>
        <w:pPrChange w:id="208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84" w:author="Faroxiddin Dadaxanov" w:date="2024-05-22T12:23:00Z">
            <w:rPr>
              <w:rFonts w:cs="Times New Roman"/>
              <w:szCs w:val="28"/>
              <w:lang w:val="uz-Cyrl-UZ"/>
            </w:rPr>
          </w:rPrChange>
        </w:rPr>
        <w:t xml:space="preserve">Сутни қайта ишлаш маҳсулотларини ишлаб чиқаришда микроорганизмларнинг функционал жиҳатдан зарур таркибий қисмлари сони, қуруқ аралашмага қўшиладиган қуруқ нордон сут аралашмаларни </w:t>
      </w:r>
      <w:r w:rsidRPr="00632AE5">
        <w:rPr>
          <w:rFonts w:asciiTheme="minorHAnsi" w:hAnsiTheme="minorHAnsi" w:cstheme="minorHAnsi"/>
          <w:szCs w:val="28"/>
          <w:lang w:val="uz-Cyrl-UZ"/>
          <w:rPrChange w:id="2085" w:author="Faroxiddin Dadaxanov" w:date="2024-05-22T12:23:00Z">
            <w:rPr>
              <w:rFonts w:cs="Times New Roman"/>
              <w:szCs w:val="28"/>
              <w:lang w:val="uz-Cyrl-UZ"/>
            </w:rPr>
          </w:rPrChange>
        </w:rPr>
        <w:lastRenderedPageBreak/>
        <w:t>ишлаб чиқаришда эрта ёшдаги болаларни озиқлантириш учун, ушбу техник регламентдаги 2-иловасида ўрнатилган.</w:t>
      </w:r>
    </w:p>
    <w:p w14:paraId="0BAC5101" w14:textId="65B80E5C" w:rsidR="00B00F2B" w:rsidRPr="00632AE5" w:rsidRDefault="00B00F2B">
      <w:pPr>
        <w:spacing w:before="80" w:after="80"/>
        <w:ind w:firstLine="709"/>
        <w:contextualSpacing/>
        <w:jc w:val="both"/>
        <w:rPr>
          <w:rFonts w:asciiTheme="minorHAnsi" w:hAnsiTheme="minorHAnsi" w:cstheme="minorHAnsi"/>
          <w:szCs w:val="28"/>
          <w:lang w:val="uz-Cyrl-UZ"/>
          <w:rPrChange w:id="2086" w:author="Faroxiddin Dadaxanov" w:date="2024-05-22T12:23:00Z">
            <w:rPr>
              <w:rFonts w:cs="Times New Roman"/>
              <w:szCs w:val="28"/>
              <w:lang w:val="uz-Cyrl-UZ"/>
            </w:rPr>
          </w:rPrChange>
        </w:rPr>
        <w:pPrChange w:id="208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88" w:author="Faroxiddin Dadaxanov" w:date="2024-05-22T12:23:00Z">
            <w:rPr>
              <w:rFonts w:cs="Times New Roman"/>
              <w:szCs w:val="28"/>
              <w:lang w:val="uz-Cyrl-UZ"/>
            </w:rPr>
          </w:rPrChange>
        </w:rPr>
        <w:t>Сут асосидаги болалар озуқа маҳсулотларида микробиологик хавфсизлик кўрсаткичлари, мослаштирилган ёки қисман мослаштирилган бошланғич ёки ундан кейинги сут аралашмалари (шу жумладан, қуруқ), қуруқ нордон сут аралашмалари, сут ичимликлари (шу жумладан қуруқ) эрта ёшдаги болаларни озуқланиши учун, истеъмол қилишга тайёр бўлган сут бўтқаси ва эрта ёшдаги болаларни озиқлантириш учун қуруқ (уй шароитида ичимлик суви билан тайёр бўлгунга қадар тикланади) сут бўтқалари ушбу техник регламентга 2-иловага мос бўлиши керак.</w:t>
      </w:r>
    </w:p>
    <w:p w14:paraId="6CAC3DEC" w14:textId="0C7A95A8" w:rsidR="00B00F2B" w:rsidRPr="00632AE5" w:rsidRDefault="00B00F2B">
      <w:pPr>
        <w:spacing w:before="80" w:after="80"/>
        <w:ind w:firstLine="709"/>
        <w:contextualSpacing/>
        <w:jc w:val="both"/>
        <w:rPr>
          <w:rFonts w:asciiTheme="minorHAnsi" w:hAnsiTheme="minorHAnsi" w:cstheme="minorHAnsi"/>
          <w:szCs w:val="28"/>
          <w:lang w:val="uz-Cyrl-UZ"/>
          <w:rPrChange w:id="2089" w:author="Faroxiddin Dadaxanov" w:date="2024-05-22T12:23:00Z">
            <w:rPr>
              <w:rFonts w:cs="Times New Roman"/>
              <w:szCs w:val="28"/>
              <w:lang w:val="uz-Cyrl-UZ"/>
            </w:rPr>
          </w:rPrChange>
        </w:rPr>
        <w:pPrChange w:id="209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91" w:author="Faroxiddin Dadaxanov" w:date="2024-05-22T12:23:00Z">
            <w:rPr>
              <w:rFonts w:cs="Times New Roman"/>
              <w:szCs w:val="28"/>
              <w:lang w:val="uz-Cyrl-UZ"/>
            </w:rPr>
          </w:rPrChange>
        </w:rPr>
        <w:t>Йул қўйиладиган оксидланиб айниш ва сут махсулотлари таркибидаги потенциал хавфли моддаларнинг даражаси, мактабгача ва мактаб ёшидаги болаларни озиқлантириш учун сут асосли маҳсулотлар, ушбу техник регламентнинг 10 иловасида ўрнатилган.</w:t>
      </w:r>
    </w:p>
    <w:p w14:paraId="26D0672B" w14:textId="62DC0624" w:rsidR="00B00F2B" w:rsidRPr="00632AE5" w:rsidRDefault="00B00F2B">
      <w:pPr>
        <w:spacing w:before="80" w:after="80"/>
        <w:ind w:firstLine="709"/>
        <w:contextualSpacing/>
        <w:jc w:val="both"/>
        <w:rPr>
          <w:rFonts w:asciiTheme="minorHAnsi" w:hAnsiTheme="minorHAnsi" w:cstheme="minorHAnsi"/>
          <w:szCs w:val="28"/>
          <w:lang w:val="uz-Cyrl-UZ"/>
          <w:rPrChange w:id="2092" w:author="Faroxiddin Dadaxanov" w:date="2024-05-22T12:23:00Z">
            <w:rPr>
              <w:rFonts w:cs="Times New Roman"/>
              <w:szCs w:val="28"/>
              <w:lang w:val="uz-Cyrl-UZ"/>
            </w:rPr>
          </w:rPrChange>
        </w:rPr>
        <w:pPrChange w:id="209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94" w:author="Faroxiddin Dadaxanov" w:date="2024-05-22T12:23:00Z">
            <w:rPr>
              <w:rFonts w:cs="Times New Roman"/>
              <w:szCs w:val="28"/>
              <w:lang w:val="uz-Cyrl-UZ"/>
            </w:rPr>
          </w:rPrChange>
        </w:rPr>
        <w:t>52. Сут маҳсулотлар, сут асосли махсулотлар таркибида микроорганизмларни мактабгача ва мактаб ёшидаги болалар овкати учун йўл қўйиладиган даражаси ушбу техник регламентнинг 11 иловасида ўрнатилган.</w:t>
      </w:r>
    </w:p>
    <w:p w14:paraId="2412ADC5" w14:textId="7D61D310" w:rsidR="00B00F2B" w:rsidRPr="00632AE5" w:rsidRDefault="00B00F2B">
      <w:pPr>
        <w:spacing w:before="80" w:after="80"/>
        <w:ind w:firstLine="709"/>
        <w:contextualSpacing/>
        <w:jc w:val="both"/>
        <w:rPr>
          <w:rFonts w:asciiTheme="minorHAnsi" w:eastAsia="Times New Roman" w:hAnsiTheme="minorHAnsi" w:cstheme="minorHAnsi"/>
          <w:szCs w:val="28"/>
          <w:lang w:val="uz-Cyrl-UZ" w:eastAsia="ru-RU"/>
          <w:rPrChange w:id="2095" w:author="Faroxiddin Dadaxanov" w:date="2024-05-22T12:23:00Z">
            <w:rPr>
              <w:rFonts w:eastAsia="Times New Roman" w:cs="Times New Roman"/>
              <w:szCs w:val="28"/>
              <w:lang w:val="uz-Cyrl-UZ" w:eastAsia="ru-RU"/>
            </w:rPr>
          </w:rPrChange>
        </w:rPr>
        <w:pPrChange w:id="209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097" w:author="Faroxiddin Dadaxanov" w:date="2024-05-22T12:23:00Z">
            <w:rPr>
              <w:rFonts w:cs="Times New Roman"/>
              <w:szCs w:val="28"/>
              <w:lang w:val="uz-Cyrl-UZ"/>
            </w:rPr>
          </w:rPrChange>
        </w:rPr>
        <w:t>53. Сут асосидаги болалар озуқа маҳсулотларини физик-кимёвий кўрсаткичлари идентификацияси, мослаштирилган ёки қисман мослаштирилган бошланғич ёки ундан кейинги сут аралашмалари (шу жумладан, қуруқ), қуруқ нордон сут аралашмалари, сут ичимликлар (шу жумладан, қуруқ) эрта ёшдаги болаларни озиқлантириш учун, истеъмол қилишга тайёр бўлган сут буткалари ва ёш болалар овкати учун қуруқ сут буткалари (уй шароитида ичимлик сувибилан тайёр бўлгунга қадар тикланади) ушбу техник регламентнинг 12 иловасида ўрнатилган.</w:t>
      </w:r>
    </w:p>
    <w:p w14:paraId="18EEE40E" w14:textId="342E1EDD" w:rsidR="00B00F2B" w:rsidRPr="00632AE5" w:rsidRDefault="00B00F2B">
      <w:pPr>
        <w:spacing w:before="80" w:after="80"/>
        <w:ind w:firstLine="709"/>
        <w:contextualSpacing/>
        <w:jc w:val="both"/>
        <w:rPr>
          <w:rFonts w:asciiTheme="minorHAnsi" w:hAnsiTheme="minorHAnsi" w:cstheme="minorHAnsi"/>
          <w:szCs w:val="28"/>
          <w:lang w:val="uz-Cyrl-UZ"/>
          <w:rPrChange w:id="2098" w:author="Faroxiddin Dadaxanov" w:date="2024-05-22T12:23:00Z">
            <w:rPr>
              <w:rFonts w:cs="Times New Roman"/>
              <w:szCs w:val="28"/>
              <w:lang w:val="uz-Cyrl-UZ"/>
            </w:rPr>
          </w:rPrChange>
        </w:rPr>
        <w:pPrChange w:id="209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00" w:author="Faroxiddin Dadaxanov" w:date="2024-05-22T12:23:00Z">
            <w:rPr>
              <w:rFonts w:cs="Times New Roman"/>
              <w:szCs w:val="28"/>
              <w:lang w:val="uz-Cyrl-UZ"/>
            </w:rPr>
          </w:rPrChange>
        </w:rPr>
        <w:t>54. Мактабгача ва мактаб ёшидаги болалар овкати учун сут асосли болалар овкат махсулотларини физик-кимёвий кўрсаткичлари идентификацияси ушбу техник регламентнинг 13-иловасида ўрнатилган.</w:t>
      </w:r>
    </w:p>
    <w:p w14:paraId="6862E324" w14:textId="09B1C2E7" w:rsidR="00B00F2B" w:rsidRPr="00632AE5" w:rsidRDefault="00B00F2B">
      <w:pPr>
        <w:spacing w:before="80" w:after="80"/>
        <w:ind w:firstLine="709"/>
        <w:contextualSpacing/>
        <w:jc w:val="both"/>
        <w:rPr>
          <w:rFonts w:asciiTheme="minorHAnsi" w:hAnsiTheme="minorHAnsi" w:cstheme="minorHAnsi"/>
          <w:szCs w:val="28"/>
          <w:lang w:val="uz-Cyrl-UZ"/>
          <w:rPrChange w:id="2101" w:author="Faroxiddin Dadaxanov" w:date="2024-05-22T12:23:00Z">
            <w:rPr>
              <w:rFonts w:cs="Times New Roman"/>
              <w:szCs w:val="28"/>
              <w:lang w:val="uz-Cyrl-UZ"/>
            </w:rPr>
          </w:rPrChange>
        </w:rPr>
        <w:pPrChange w:id="210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03" w:author="Faroxiddin Dadaxanov" w:date="2024-05-22T12:23:00Z">
            <w:rPr>
              <w:rFonts w:cs="Times New Roman"/>
              <w:szCs w:val="28"/>
              <w:lang w:val="uz-Cyrl-UZ"/>
            </w:rPr>
          </w:rPrChange>
        </w:rPr>
        <w:t>55. Сут асосли болалар озуқа маҳсулотларини озуқавий қиммат кўрсаткичлари, мослаштирилган ёки қисман мослаштирилган бошланғич ёки ундан кейинги сут аралашмалар, (шу жумладан қуруқ), қуруқ нордон сут аралашмалар, сут ичимликлар (шу жумладан қуруқ,) эрта ёшдаги болаларни озиқлантириш учун, сутли бўтқа, истеъмол учун тайёр, ва сутли бўтқа қуруқ (уй шароитида ичимлик суви билан тайёр бўлгунга қадар тикланади) эрта ёшдаги болалар овкати, ушбу техник регламентнинг 12 ва 14 иловаларида ўрнатилган, йўл қўйилган даражаларга, ва унинг ёшини ҳисобга олган ҳолда боланинг танасининг функционал ҳолатига мувофиқ бўлиши керак.</w:t>
      </w:r>
    </w:p>
    <w:p w14:paraId="34B0DAA2" w14:textId="193E994B" w:rsidR="00B00F2B" w:rsidRPr="00632AE5" w:rsidRDefault="00B00F2B">
      <w:pPr>
        <w:spacing w:before="80" w:after="80"/>
        <w:ind w:firstLine="709"/>
        <w:contextualSpacing/>
        <w:jc w:val="both"/>
        <w:rPr>
          <w:rFonts w:asciiTheme="minorHAnsi" w:hAnsiTheme="minorHAnsi" w:cstheme="minorHAnsi"/>
          <w:szCs w:val="28"/>
          <w:lang w:val="uz-Cyrl-UZ"/>
          <w:rPrChange w:id="2104" w:author="Faroxiddin Dadaxanov" w:date="2024-05-22T12:23:00Z">
            <w:rPr>
              <w:rFonts w:cs="Times New Roman"/>
              <w:szCs w:val="28"/>
              <w:lang w:val="uz-Cyrl-UZ"/>
            </w:rPr>
          </w:rPrChange>
        </w:rPr>
        <w:pPrChange w:id="210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06" w:author="Faroxiddin Dadaxanov" w:date="2024-05-22T12:23:00Z">
            <w:rPr>
              <w:rFonts w:cs="Times New Roman"/>
              <w:szCs w:val="28"/>
              <w:lang w:val="uz-Cyrl-UZ"/>
            </w:rPr>
          </w:rPrChange>
        </w:rPr>
        <w:t xml:space="preserve">56. Мослаштирилган ёки қисман мослаштирилган ёки кейинги сут аралашмалари (аёллар сути ўрнини босувчи) ва кейинги сут аралашмаларини ишлаб чиқаришда мос келадиган аралашманинг таркибини аёл сутининг таркибига максимал даражада яқинлаштириш мақсадида уларнинг таркибига фақат L-аминокислоталар, таурин, нуклеотидлар, пробиотик </w:t>
      </w:r>
      <w:r w:rsidRPr="00632AE5">
        <w:rPr>
          <w:rFonts w:asciiTheme="minorHAnsi" w:hAnsiTheme="minorHAnsi" w:cstheme="minorHAnsi"/>
          <w:szCs w:val="28"/>
          <w:lang w:val="uz-Cyrl-UZ"/>
          <w:rPrChange w:id="2107" w:author="Faroxiddin Dadaxanov" w:date="2024-05-22T12:23:00Z">
            <w:rPr>
              <w:rFonts w:cs="Times New Roman"/>
              <w:szCs w:val="28"/>
              <w:lang w:val="uz-Cyrl-UZ"/>
            </w:rPr>
          </w:rPrChange>
        </w:rPr>
        <w:lastRenderedPageBreak/>
        <w:t>микроорганизмлар ва пребиотиклар, балиқ ёғи ва кўп тўйинмаган ёғ кислоталарининг бошқа концентратларини киритишга йўл қўйилади.</w:t>
      </w:r>
    </w:p>
    <w:p w14:paraId="7FC04AAB" w14:textId="10437F13" w:rsidR="00B00F2B" w:rsidRPr="00632AE5" w:rsidRDefault="00B00F2B">
      <w:pPr>
        <w:spacing w:before="80" w:after="80"/>
        <w:ind w:firstLine="709"/>
        <w:contextualSpacing/>
        <w:jc w:val="both"/>
        <w:rPr>
          <w:rFonts w:asciiTheme="minorHAnsi" w:hAnsiTheme="minorHAnsi" w:cstheme="minorHAnsi"/>
          <w:szCs w:val="28"/>
          <w:lang w:val="uz-Cyrl-UZ"/>
          <w:rPrChange w:id="2108" w:author="Faroxiddin Dadaxanov" w:date="2024-05-22T12:23:00Z">
            <w:rPr>
              <w:rFonts w:cs="Times New Roman"/>
              <w:szCs w:val="28"/>
              <w:lang w:val="uz-Cyrl-UZ"/>
            </w:rPr>
          </w:rPrChange>
        </w:rPr>
        <w:pPrChange w:id="210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10" w:author="Faroxiddin Dadaxanov" w:date="2024-05-22T12:23:00Z">
            <w:rPr>
              <w:rFonts w:cs="Times New Roman"/>
              <w:szCs w:val="28"/>
              <w:lang w:val="uz-Cyrl-UZ"/>
            </w:rPr>
          </w:rPrChange>
        </w:rPr>
        <w:t>57. Витаминлар ва минераллар моддалар шакллари, болалар овкати учун сут асосли махсулотлар ишлаб чикаришда ишлатиладиган, мослаштирилган ёки кисман мослаштиилган бошланғич ёки ундан кейинги сут аралашмалар (шу жумладан қуруқ,) қуруқ нордон сут аралашмалар, сут ичимликлар (шу жумладан қуруқ,) эрта ёшдаги болаларни озиқлантириш учун, сутли бўтқалар, истеъмол учун тайёр, ва қуруқ сутли буткалар (уй шароитида ичимлик суви билан тайёр бўлгунга қадар тикланади) эрта ёшдаги болалар овкати учун, ушбу техник регламентда ўрнатилган.</w:t>
      </w:r>
    </w:p>
    <w:p w14:paraId="0EFD8FD0" w14:textId="3B21A2BF" w:rsidR="00B00F2B" w:rsidRPr="00632AE5" w:rsidRDefault="00B00F2B">
      <w:pPr>
        <w:spacing w:before="80" w:after="80"/>
        <w:ind w:firstLine="709"/>
        <w:contextualSpacing/>
        <w:jc w:val="both"/>
        <w:rPr>
          <w:rFonts w:asciiTheme="minorHAnsi" w:hAnsiTheme="minorHAnsi" w:cstheme="minorHAnsi"/>
          <w:szCs w:val="28"/>
          <w:lang w:val="uz-Cyrl-UZ"/>
          <w:rPrChange w:id="2111" w:author="Faroxiddin Dadaxanov" w:date="2024-05-22T12:23:00Z">
            <w:rPr>
              <w:rFonts w:cs="Times New Roman"/>
              <w:szCs w:val="28"/>
              <w:lang w:val="uz-Cyrl-UZ"/>
            </w:rPr>
          </w:rPrChange>
        </w:rPr>
        <w:pPrChange w:id="2112" w:author="Пользователь" w:date="2023-05-05T09:54:00Z">
          <w:pPr>
            <w:spacing w:before="80" w:after="0"/>
            <w:ind w:firstLine="709"/>
            <w:contextualSpacing/>
            <w:jc w:val="both"/>
          </w:pPr>
        </w:pPrChange>
      </w:pPr>
      <w:r w:rsidRPr="00632AE5">
        <w:rPr>
          <w:rFonts w:asciiTheme="minorHAnsi" w:eastAsia="Times New Roman" w:hAnsiTheme="minorHAnsi" w:cstheme="minorHAnsi"/>
          <w:szCs w:val="28"/>
          <w:lang w:val="uz-Cyrl-UZ" w:eastAsia="ru-RU"/>
          <w:rPrChange w:id="2113" w:author="Faroxiddin Dadaxanov" w:date="2024-05-22T12:23:00Z">
            <w:rPr>
              <w:rFonts w:eastAsia="Times New Roman" w:cs="Times New Roman"/>
              <w:szCs w:val="28"/>
              <w:lang w:val="uz-Cyrl-UZ" w:eastAsia="ru-RU"/>
            </w:rPr>
          </w:rPrChange>
        </w:rPr>
        <w:t xml:space="preserve">а) Суюқ сут аралашмаларида микронутриентлар миқдори, ёш болаларни озиқлантириш учун қуруқ сут аралашмалари ушбу техник регламентининг </w:t>
      </w:r>
      <w:r w:rsidRPr="00632AE5">
        <w:rPr>
          <w:rFonts w:asciiTheme="minorHAnsi" w:eastAsia="Times New Roman" w:hAnsiTheme="minorHAnsi" w:cstheme="minorHAnsi"/>
          <w:szCs w:val="28"/>
          <w:lang w:val="uz-Cyrl-UZ" w:eastAsia="ru-RU"/>
          <w:rPrChange w:id="2114" w:author="Faroxiddin Dadaxanov" w:date="2024-05-22T12:23:00Z">
            <w:rPr>
              <w:rFonts w:eastAsia="Times New Roman" w:cs="Times New Roman"/>
              <w:szCs w:val="28"/>
              <w:lang w:val="uz-Cyrl-UZ" w:eastAsia="ru-RU"/>
            </w:rPr>
          </w:rPrChange>
        </w:rPr>
        <w:br/>
        <w:t>14 иловасида белгиланган даражаларга мос келиши керак.</w:t>
      </w:r>
    </w:p>
    <w:p w14:paraId="3082E49F" w14:textId="50264A71" w:rsidR="00B00F2B" w:rsidRPr="00632AE5" w:rsidRDefault="00B00F2B">
      <w:pPr>
        <w:spacing w:before="80" w:after="80"/>
        <w:ind w:firstLine="709"/>
        <w:contextualSpacing/>
        <w:jc w:val="both"/>
        <w:rPr>
          <w:rFonts w:asciiTheme="minorHAnsi" w:hAnsiTheme="minorHAnsi" w:cstheme="minorHAnsi"/>
          <w:szCs w:val="28"/>
          <w:lang w:val="uz-Cyrl-UZ"/>
          <w:rPrChange w:id="2115" w:author="Faroxiddin Dadaxanov" w:date="2024-05-22T12:23:00Z">
            <w:rPr>
              <w:rFonts w:cs="Times New Roman"/>
              <w:szCs w:val="28"/>
              <w:lang w:val="uz-Cyrl-UZ"/>
            </w:rPr>
          </w:rPrChange>
        </w:rPr>
        <w:pPrChange w:id="211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17" w:author="Faroxiddin Dadaxanov" w:date="2024-05-22T12:23:00Z">
            <w:rPr>
              <w:rFonts w:cs="Times New Roman"/>
              <w:szCs w:val="28"/>
              <w:lang w:val="uz-Cyrl-UZ"/>
            </w:rPr>
          </w:rPrChange>
        </w:rPr>
        <w:t xml:space="preserve">58. Сут асосли болалар озуқаси ишлаб чиқаришда эрта ёшдаги болаларни озиқланиши учун, мослаштирилган ёки қисман мослаштирилган бошланғич ёки ундан кейинги сут аралашмалар (шу жумладан қуруқ), қуруқ нордон сут аралашмалар, сут ичимликлар (шу жумладан қуруқ) эрта ёшдаги болаларни озиқлантириш учун, сутли бўтқа тайёр истеъмол учун, ва қуруқ сутли бўтқалар (ичимлик суви билан уйда тайёр қилинади) эрта ёшдаги болаларни озиқлантиш учун, озиқавий қўшимчалар қўшишга рухсат берилади, уларни рўйхати ушбу техник регламентни 15-иловасида ўрнатилган.  </w:t>
      </w:r>
    </w:p>
    <w:p w14:paraId="28897B3C" w14:textId="40DF65ED" w:rsidR="00B00F2B" w:rsidRPr="00632AE5" w:rsidRDefault="00B00F2B">
      <w:pPr>
        <w:spacing w:before="80" w:after="80"/>
        <w:ind w:firstLine="709"/>
        <w:contextualSpacing/>
        <w:jc w:val="both"/>
        <w:rPr>
          <w:rFonts w:asciiTheme="minorHAnsi" w:hAnsiTheme="minorHAnsi" w:cstheme="minorHAnsi"/>
          <w:szCs w:val="28"/>
          <w:lang w:val="uz-Cyrl-UZ"/>
          <w:rPrChange w:id="2118" w:author="Faroxiddin Dadaxanov" w:date="2024-05-22T12:23:00Z">
            <w:rPr>
              <w:rFonts w:cs="Times New Roman"/>
              <w:szCs w:val="28"/>
              <w:lang w:val="uz-Cyrl-UZ"/>
            </w:rPr>
          </w:rPrChange>
        </w:rPr>
        <w:pPrChange w:id="211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20" w:author="Faroxiddin Dadaxanov" w:date="2024-05-22T12:23:00Z">
            <w:rPr>
              <w:rFonts w:cs="Times New Roman"/>
              <w:szCs w:val="28"/>
              <w:lang w:val="uz-Cyrl-UZ"/>
            </w:rPr>
          </w:rPrChange>
        </w:rPr>
        <w:t>59. Сутсиз компонентлар, сут асосли болалар озиқланиши учун озиқавий маҳсулотларини ишлаб чиқаришда ишлатиладиган, мослаштирилган ёки қисман мослаштирилган сутли аралашмалар (шу жумладан қуруқ), эрта ёшдаги болаларни озиқлантириш учун, қуруқ нордон сут аралашмалар, сут ичимликлар (шу жумладан, қуруқ), сутли бўтқалар, ва қуруқ сутли бўтқалар (уй шароитида ичимлик суви билан тайёр бўлгунга қадар тикланади) эрта ёш болаларни озиқлантириш учун, ушбу техник регламент талабига мос бўлиши керак, уларни таъсири уларга тарқатилади.</w:t>
      </w:r>
    </w:p>
    <w:p w14:paraId="3D496D9C" w14:textId="66E4C092" w:rsidR="00B00F2B" w:rsidRPr="00632AE5" w:rsidRDefault="00B00F2B">
      <w:pPr>
        <w:spacing w:before="80" w:after="80"/>
        <w:ind w:firstLine="709"/>
        <w:contextualSpacing/>
        <w:jc w:val="both"/>
        <w:rPr>
          <w:rFonts w:asciiTheme="minorHAnsi" w:hAnsiTheme="minorHAnsi" w:cstheme="minorHAnsi"/>
          <w:szCs w:val="28"/>
          <w:lang w:val="uz-Cyrl-UZ"/>
          <w:rPrChange w:id="2121" w:author="Faroxiddin Dadaxanov" w:date="2024-05-22T12:23:00Z">
            <w:rPr>
              <w:rFonts w:cs="Times New Roman"/>
              <w:szCs w:val="28"/>
              <w:lang w:val="uz-Cyrl-UZ"/>
            </w:rPr>
          </w:rPrChange>
        </w:rPr>
        <w:pPrChange w:id="2122"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2123" w:author="Faroxiddin Dadaxanov" w:date="2024-05-22T12:23:00Z">
            <w:rPr>
              <w:rFonts w:cs="Times New Roman"/>
              <w:b/>
              <w:bCs/>
              <w:szCs w:val="28"/>
              <w:lang w:val="uz-Cyrl-UZ"/>
            </w:rPr>
          </w:rPrChange>
        </w:rPr>
        <w:t>11-боб. Сут маҳсулотлари қадоқлашга талаблар</w:t>
      </w:r>
    </w:p>
    <w:p w14:paraId="44FED815" w14:textId="590FC809" w:rsidR="00B00F2B" w:rsidRPr="00632AE5" w:rsidRDefault="00B00F2B">
      <w:pPr>
        <w:spacing w:before="80" w:after="80"/>
        <w:ind w:firstLine="709"/>
        <w:contextualSpacing/>
        <w:jc w:val="both"/>
        <w:rPr>
          <w:rFonts w:asciiTheme="minorHAnsi" w:hAnsiTheme="minorHAnsi" w:cstheme="minorHAnsi"/>
          <w:szCs w:val="28"/>
          <w:lang w:val="uz-Cyrl-UZ"/>
          <w:rPrChange w:id="2124" w:author="Faroxiddin Dadaxanov" w:date="2024-05-22T12:23:00Z">
            <w:rPr>
              <w:rFonts w:cs="Times New Roman"/>
              <w:szCs w:val="28"/>
              <w:lang w:val="uz-Cyrl-UZ"/>
            </w:rPr>
          </w:rPrChange>
        </w:rPr>
        <w:pPrChange w:id="212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26" w:author="Faroxiddin Dadaxanov" w:date="2024-05-22T12:23:00Z">
            <w:rPr>
              <w:rFonts w:cs="Times New Roman"/>
              <w:szCs w:val="28"/>
              <w:lang w:val="uz-Cyrl-UZ"/>
            </w:rPr>
          </w:rPrChange>
        </w:rPr>
        <w:t>60. Сотишга мўлжалланган сут маҳсулотлари, «Озиқ-овқат маҳсулотларига тегиб турадиган қадоқларнинг хавфсизлиги тўғрисида»ги умумий техник регламенти талабларига, сут ва сут маҳсулотларини хавфсизлиги ва яроқлилик муддати давомида ушбу техник регламент талабларига мувофик кадокланган булиши керак.</w:t>
      </w:r>
    </w:p>
    <w:p w14:paraId="4D79F76E" w14:textId="7DEB1E41" w:rsidR="00B00F2B" w:rsidRPr="00632AE5" w:rsidRDefault="00B00F2B">
      <w:pPr>
        <w:spacing w:before="80" w:after="80"/>
        <w:ind w:firstLine="709"/>
        <w:contextualSpacing/>
        <w:jc w:val="both"/>
        <w:rPr>
          <w:rFonts w:asciiTheme="minorHAnsi" w:hAnsiTheme="minorHAnsi" w:cstheme="minorHAnsi"/>
          <w:szCs w:val="28"/>
          <w:lang w:val="uz-Cyrl-UZ"/>
          <w:rPrChange w:id="2127" w:author="Faroxiddin Dadaxanov" w:date="2024-05-22T12:23:00Z">
            <w:rPr>
              <w:rFonts w:cs="Times New Roman"/>
              <w:szCs w:val="28"/>
              <w:lang w:val="uz-Cyrl-UZ"/>
            </w:rPr>
          </w:rPrChange>
        </w:rPr>
        <w:pPrChange w:id="212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29" w:author="Faroxiddin Dadaxanov" w:date="2024-05-22T12:23:00Z">
            <w:rPr>
              <w:rFonts w:cs="Times New Roman"/>
              <w:szCs w:val="28"/>
              <w:lang w:val="uz-Cyrl-UZ"/>
            </w:rPr>
          </w:rPrChange>
        </w:rPr>
        <w:t xml:space="preserve">61. Сут асосидаги болалар озуқа маҳсулотлари эрта ёшдаги болалар учун, мослаштирилган ёки қисман мослаштирилган бошланғич ёки кейинги сут аралашмалари (шу жумладан қуруқ), қуруқ нордон сут аралашмалари, сутли ичимликлар (шу жумладан, қуруқ), сут бўтқалари, истеъмолга тайёр ва қуруқ сутли бўтқа (уй шароитида ичимлик суви билан тайёр бўлгунга қадар </w:t>
      </w:r>
      <w:r w:rsidRPr="00632AE5">
        <w:rPr>
          <w:rFonts w:asciiTheme="minorHAnsi" w:hAnsiTheme="minorHAnsi" w:cstheme="minorHAnsi"/>
          <w:szCs w:val="28"/>
          <w:lang w:val="uz-Cyrl-UZ"/>
          <w:rPrChange w:id="2130" w:author="Faroxiddin Dadaxanov" w:date="2024-05-22T12:23:00Z">
            <w:rPr>
              <w:rFonts w:cs="Times New Roman"/>
              <w:szCs w:val="28"/>
              <w:lang w:val="uz-Cyrl-UZ"/>
            </w:rPr>
          </w:rPrChange>
        </w:rPr>
        <w:lastRenderedPageBreak/>
        <w:t>тикланади) эрта ёшдаги болаларни озиқлантириш учун Республика худудида фақат қадоқланган ва ўралган қуйидаги ҳажмдан (ёки масса) ошмайдиган, герметик майда донали қадоқга қадоқланган ҳолда муомалага киритилиши керак:</w:t>
      </w:r>
    </w:p>
    <w:p w14:paraId="5B1621F5" w14:textId="14BA2D7D" w:rsidR="00B00F2B" w:rsidRPr="00632AE5" w:rsidRDefault="00B00F2B">
      <w:pPr>
        <w:spacing w:before="80" w:after="80"/>
        <w:ind w:firstLine="709"/>
        <w:contextualSpacing/>
        <w:jc w:val="both"/>
        <w:rPr>
          <w:rFonts w:asciiTheme="minorHAnsi" w:hAnsiTheme="minorHAnsi" w:cstheme="minorHAnsi"/>
          <w:szCs w:val="28"/>
          <w:lang w:val="uz-Cyrl-UZ"/>
          <w:rPrChange w:id="2131" w:author="Faroxiddin Dadaxanov" w:date="2024-05-22T12:23:00Z">
            <w:rPr>
              <w:rFonts w:cs="Times New Roman"/>
              <w:szCs w:val="28"/>
              <w:lang w:val="uz-Cyrl-UZ"/>
            </w:rPr>
          </w:rPrChange>
        </w:rPr>
        <w:pPrChange w:id="213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33" w:author="Faroxiddin Dadaxanov" w:date="2024-05-22T12:23:00Z">
            <w:rPr>
              <w:rFonts w:cs="Times New Roman"/>
              <w:szCs w:val="28"/>
              <w:lang w:val="uz-Cyrl-UZ"/>
            </w:rPr>
          </w:rPrChange>
        </w:rPr>
        <w:t>а) 1 kg - қуруқ маҳсулотлар (мослаштирилган ёки қисман мослаштирилган бошланғич ёки кейинги сут аралашмалари, қуруқ нордон сут аралашмалари, сут асосли қўшимча овқатлар, бир зумда тайёрланадиган маҳсулотлар, қуруқ сутли бўтқа (уй шароитида ичимлик суви билан тайёр бўлгунга қадар тикланади);</w:t>
      </w:r>
    </w:p>
    <w:p w14:paraId="7B219C87" w14:textId="4EBA206A" w:rsidR="00B00F2B" w:rsidRPr="00632AE5" w:rsidRDefault="00B00F2B">
      <w:pPr>
        <w:spacing w:before="80" w:after="80"/>
        <w:ind w:firstLine="709"/>
        <w:contextualSpacing/>
        <w:jc w:val="both"/>
        <w:rPr>
          <w:rFonts w:asciiTheme="minorHAnsi" w:hAnsiTheme="minorHAnsi" w:cstheme="minorHAnsi"/>
          <w:szCs w:val="28"/>
          <w:lang w:val="uz-Cyrl-UZ"/>
          <w:rPrChange w:id="2134" w:author="Faroxiddin Dadaxanov" w:date="2024-05-22T12:23:00Z">
            <w:rPr>
              <w:rFonts w:cs="Times New Roman"/>
              <w:szCs w:val="28"/>
              <w:lang w:val="uz-Cyrl-UZ"/>
            </w:rPr>
          </w:rPrChange>
        </w:rPr>
        <w:pPrChange w:id="213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36" w:author="Faroxiddin Dadaxanov" w:date="2024-05-22T12:23:00Z">
            <w:rPr>
              <w:rFonts w:cs="Times New Roman"/>
              <w:szCs w:val="28"/>
              <w:lang w:val="uz-Cyrl-UZ"/>
            </w:rPr>
          </w:rPrChange>
        </w:rPr>
        <w:t>б) 0,2 l - суюқ (мослаштирилган ёки қисман мослаштирилган бошланғич ёки кейинги аралашмалар);</w:t>
      </w:r>
    </w:p>
    <w:p w14:paraId="537ECFCB" w14:textId="630C356F" w:rsidR="00B00F2B" w:rsidRPr="00632AE5" w:rsidRDefault="00B00F2B">
      <w:pPr>
        <w:spacing w:before="80" w:after="80"/>
        <w:ind w:firstLine="709"/>
        <w:contextualSpacing/>
        <w:jc w:val="both"/>
        <w:rPr>
          <w:rFonts w:asciiTheme="minorHAnsi" w:hAnsiTheme="minorHAnsi" w:cstheme="minorHAnsi"/>
          <w:szCs w:val="28"/>
          <w:lang w:val="uz-Cyrl-UZ"/>
          <w:rPrChange w:id="2137" w:author="Faroxiddin Dadaxanov" w:date="2024-05-22T12:23:00Z">
            <w:rPr>
              <w:rFonts w:cs="Times New Roman"/>
              <w:szCs w:val="28"/>
              <w:lang w:val="uz-Cyrl-UZ"/>
            </w:rPr>
          </w:rPrChange>
        </w:rPr>
        <w:pPrChange w:id="213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39" w:author="Faroxiddin Dadaxanov" w:date="2024-05-22T12:23:00Z">
            <w:rPr>
              <w:rFonts w:cs="Times New Roman"/>
              <w:szCs w:val="28"/>
              <w:lang w:val="uz-Cyrl-UZ"/>
            </w:rPr>
          </w:rPrChange>
        </w:rPr>
        <w:t>в) 0,25 l ( kg) - ичимлик сути, суюқ қаймоқ, нордон сут маҳсулотлари;</w:t>
      </w:r>
    </w:p>
    <w:p w14:paraId="42F67630" w14:textId="5779ABE5" w:rsidR="00B00F2B" w:rsidRPr="00632AE5" w:rsidRDefault="00B00F2B">
      <w:pPr>
        <w:spacing w:before="80" w:after="80"/>
        <w:ind w:firstLine="709"/>
        <w:contextualSpacing/>
        <w:jc w:val="both"/>
        <w:rPr>
          <w:rFonts w:asciiTheme="minorHAnsi" w:hAnsiTheme="minorHAnsi" w:cstheme="minorHAnsi"/>
          <w:szCs w:val="28"/>
          <w:lang w:val="uz-Cyrl-UZ"/>
          <w:rPrChange w:id="2140" w:author="Faroxiddin Dadaxanov" w:date="2024-05-22T12:23:00Z">
            <w:rPr>
              <w:rFonts w:cs="Times New Roman"/>
              <w:szCs w:val="28"/>
              <w:lang w:val="uz-Cyrl-UZ"/>
            </w:rPr>
          </w:rPrChange>
        </w:rPr>
        <w:pPrChange w:id="214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42" w:author="Faroxiddin Dadaxanov" w:date="2024-05-22T12:23:00Z">
            <w:rPr>
              <w:rFonts w:cs="Times New Roman"/>
              <w:szCs w:val="28"/>
              <w:lang w:val="uz-Cyrl-UZ"/>
            </w:rPr>
          </w:rPrChange>
        </w:rPr>
        <w:t>г) 0,1 kg-сут асосли пастасимон болалар озуқа маҳсулотлари.</w:t>
      </w:r>
    </w:p>
    <w:p w14:paraId="0420E84E" w14:textId="40E2C4B9" w:rsidR="00B00F2B" w:rsidRPr="00632AE5" w:rsidRDefault="00B00F2B">
      <w:pPr>
        <w:spacing w:before="80" w:after="80"/>
        <w:ind w:firstLine="709"/>
        <w:contextualSpacing/>
        <w:jc w:val="both"/>
        <w:rPr>
          <w:rFonts w:asciiTheme="minorHAnsi" w:hAnsiTheme="minorHAnsi" w:cstheme="minorHAnsi"/>
          <w:szCs w:val="28"/>
          <w:lang w:val="uz-Cyrl-UZ"/>
          <w:rPrChange w:id="2143" w:author="Faroxiddin Dadaxanov" w:date="2024-05-22T12:23:00Z">
            <w:rPr>
              <w:rFonts w:cs="Times New Roman"/>
              <w:szCs w:val="28"/>
              <w:lang w:val="uz-Cyrl-UZ"/>
            </w:rPr>
          </w:rPrChange>
        </w:rPr>
        <w:pPrChange w:id="214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45" w:author="Faroxiddin Dadaxanov" w:date="2024-05-22T12:23:00Z">
            <w:rPr>
              <w:rFonts w:cs="Times New Roman"/>
              <w:szCs w:val="28"/>
              <w:lang w:val="uz-Cyrl-UZ"/>
            </w:rPr>
          </w:rPrChange>
        </w:rPr>
        <w:t>62. Мактабгача ва мактаб ёшидаги болалар учун сут асосли болалар озуқа маҳсулотлари фақат қадоқланган ва герметик қадоқга ўралган ҳолда Республика худудида муомалага чиқарилиши керак. Мактабгача ва мактаб ёшидаги болалар учун суюқ сут асосли болалар озуқа маҳсулотлари кўпи билан 2л ҳажмли қадоқга, пастасимон болалар озуқа маҳсулотлари кўпи билан 0,2 kg ҳажмли қадоқга қадоқланиши керак (бевосита қисмларга бўлиб истеъмол қилиш учун).</w:t>
      </w:r>
    </w:p>
    <w:p w14:paraId="7D7CBC25" w14:textId="2CF1B66C" w:rsidR="00B00F2B" w:rsidRPr="00632AE5" w:rsidRDefault="00B00F2B">
      <w:pPr>
        <w:spacing w:before="80" w:after="80"/>
        <w:ind w:firstLine="709"/>
        <w:contextualSpacing/>
        <w:jc w:val="both"/>
        <w:rPr>
          <w:rFonts w:asciiTheme="minorHAnsi" w:hAnsiTheme="minorHAnsi" w:cstheme="minorHAnsi"/>
          <w:szCs w:val="28"/>
          <w:lang w:val="uz-Cyrl-UZ"/>
          <w:rPrChange w:id="2146" w:author="Faroxiddin Dadaxanov" w:date="2024-05-22T12:23:00Z">
            <w:rPr>
              <w:rFonts w:cs="Times New Roman"/>
              <w:szCs w:val="28"/>
              <w:lang w:val="uz-Cyrl-UZ"/>
            </w:rPr>
          </w:rPrChange>
        </w:rPr>
        <w:pPrChange w:id="214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48" w:author="Faroxiddin Dadaxanov" w:date="2024-05-22T12:23:00Z">
            <w:rPr>
              <w:rFonts w:cs="Times New Roman"/>
              <w:szCs w:val="28"/>
              <w:lang w:val="uz-Cyrl-UZ"/>
            </w:rPr>
          </w:rPrChange>
        </w:rPr>
        <w:t>63. Қадоқланмаган ва ўраб жойланмаган тез бузиладиган сутни қайта ишлаш махсулотни сотишда мазкур техник регламентнинг 10 бандида кўрсатилган ҳоллардан ташқари, истеъмолчи (сотиб олувчи) қадоғидан фойдаланишга йўл қўйилмайди.</w:t>
      </w:r>
    </w:p>
    <w:p w14:paraId="4FF0123E" w14:textId="5816D968" w:rsidR="00B00F2B" w:rsidRPr="00632AE5" w:rsidRDefault="00BE53A3">
      <w:pPr>
        <w:spacing w:before="80" w:after="80"/>
        <w:ind w:firstLine="709"/>
        <w:contextualSpacing/>
        <w:jc w:val="both"/>
        <w:rPr>
          <w:rFonts w:asciiTheme="minorHAnsi" w:hAnsiTheme="minorHAnsi" w:cstheme="minorHAnsi"/>
          <w:szCs w:val="28"/>
          <w:lang w:val="uz-Cyrl-UZ"/>
          <w:rPrChange w:id="2149" w:author="Faroxiddin Dadaxanov" w:date="2024-05-22T12:23:00Z">
            <w:rPr>
              <w:rFonts w:cs="Times New Roman"/>
              <w:szCs w:val="28"/>
              <w:lang w:val="uz-Cyrl-UZ"/>
            </w:rPr>
          </w:rPrChange>
        </w:rPr>
        <w:pPrChange w:id="215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51" w:author="Faroxiddin Dadaxanov" w:date="2024-05-22T12:23:00Z">
            <w:rPr>
              <w:rFonts w:cs="Times New Roman"/>
              <w:szCs w:val="28"/>
              <w:lang w:val="uz-Cyrl-UZ"/>
            </w:rPr>
          </w:rPrChange>
        </w:rPr>
        <w:t>64. Порцияли (кесилган) сут маҳсулотлар ишлаб чиқарувчи ёки сотувчи томонидан мазкур техник регламент талабларига бундай махсулотлар хавфсизлиги мослигини таъминлайдиган шартларда кадокланади.</w:t>
      </w:r>
    </w:p>
    <w:p w14:paraId="47F8B987" w14:textId="766E5D9D" w:rsidR="00B00F2B" w:rsidRPr="00632AE5" w:rsidRDefault="00BE53A3">
      <w:pPr>
        <w:spacing w:before="80" w:after="80"/>
        <w:ind w:firstLine="709"/>
        <w:contextualSpacing/>
        <w:jc w:val="both"/>
        <w:rPr>
          <w:rFonts w:asciiTheme="minorHAnsi" w:hAnsiTheme="minorHAnsi" w:cstheme="minorHAnsi"/>
          <w:szCs w:val="28"/>
          <w:lang w:val="uz-Cyrl-UZ"/>
          <w:rPrChange w:id="2152" w:author="Faroxiddin Dadaxanov" w:date="2024-05-22T12:23:00Z">
            <w:rPr>
              <w:rFonts w:cs="Times New Roman"/>
              <w:szCs w:val="28"/>
              <w:lang w:val="uz-Cyrl-UZ"/>
            </w:rPr>
          </w:rPrChange>
        </w:rPr>
        <w:pPrChange w:id="215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54" w:author="Faroxiddin Dadaxanov" w:date="2024-05-22T12:23:00Z">
            <w:rPr>
              <w:rFonts w:cs="Times New Roman"/>
              <w:szCs w:val="28"/>
              <w:lang w:val="uz-Cyrl-UZ"/>
            </w:rPr>
          </w:rPrChange>
        </w:rPr>
        <w:t>65. Сут маҳсулотларнинг хар бир ўровида тамға бўлиши керак, ушбу техник регламентнинг 12-бобига мувофиқ истеъмолчилар учун маълумотларни ўз ичига олган.</w:t>
      </w:r>
    </w:p>
    <w:p w14:paraId="2BF24430" w14:textId="7D8CFAD6" w:rsidR="00B00F2B" w:rsidRPr="00632AE5" w:rsidRDefault="00BE53A3">
      <w:pPr>
        <w:spacing w:before="80" w:after="80"/>
        <w:ind w:firstLine="709"/>
        <w:contextualSpacing/>
        <w:jc w:val="both"/>
        <w:rPr>
          <w:rFonts w:asciiTheme="minorHAnsi" w:hAnsiTheme="minorHAnsi" w:cstheme="minorHAnsi"/>
          <w:szCs w:val="28"/>
          <w:lang w:val="uz-Cyrl-UZ"/>
          <w:rPrChange w:id="2155" w:author="Faroxiddin Dadaxanov" w:date="2024-05-22T12:23:00Z">
            <w:rPr>
              <w:rFonts w:cs="Times New Roman"/>
              <w:szCs w:val="28"/>
              <w:lang w:val="uz-Cyrl-UZ"/>
            </w:rPr>
          </w:rPrChange>
        </w:rPr>
        <w:pPrChange w:id="215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57" w:author="Faroxiddin Dadaxanov" w:date="2024-05-22T12:23:00Z">
            <w:rPr>
              <w:rFonts w:cs="Times New Roman"/>
              <w:szCs w:val="28"/>
              <w:lang w:val="uz-Cyrl-UZ"/>
            </w:rPr>
          </w:rPrChange>
        </w:rPr>
        <w:t>66. Сут ва сут маҳсулотлари «Озиқ-овқат маҳсулотини тамғалаш юзасидан унинг хавфсизлиги тўғрисида»ги умумий техник регламенти ва ушбу техник регламентнинг талабларига мувофиқ истеъмолчилар учун маълумот билан бирга бўлиши керак.</w:t>
      </w:r>
    </w:p>
    <w:p w14:paraId="082EBE9B" w14:textId="5F3E9554" w:rsidR="00B00F2B" w:rsidRPr="00632AE5" w:rsidRDefault="00BE53A3">
      <w:pPr>
        <w:spacing w:before="80" w:after="80"/>
        <w:ind w:firstLine="709"/>
        <w:contextualSpacing/>
        <w:jc w:val="both"/>
        <w:rPr>
          <w:rFonts w:asciiTheme="minorHAnsi" w:hAnsiTheme="minorHAnsi" w:cstheme="minorHAnsi"/>
          <w:szCs w:val="28"/>
          <w:lang w:val="uz-Cyrl-UZ"/>
          <w:rPrChange w:id="2158" w:author="Faroxiddin Dadaxanov" w:date="2024-05-22T12:23:00Z">
            <w:rPr>
              <w:rFonts w:cs="Times New Roman"/>
              <w:szCs w:val="28"/>
              <w:lang w:val="uz-Cyrl-UZ"/>
            </w:rPr>
          </w:rPrChange>
        </w:rPr>
        <w:pPrChange w:id="215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60" w:author="Faroxiddin Dadaxanov" w:date="2024-05-22T12:23:00Z">
            <w:rPr>
              <w:rFonts w:cs="Times New Roman"/>
              <w:szCs w:val="28"/>
              <w:lang w:val="uz-Cyrl-UZ"/>
            </w:rPr>
          </w:rPrChange>
        </w:rPr>
        <w:t>67. Хар бир гуруҳ бирлиги, сут ва сут махсулотини кўп айланма ёки транспорт ўровига, истеъмолчиларга қуйидаги маълумотларни ўз ичига олган тамға босилади:</w:t>
      </w:r>
    </w:p>
    <w:p w14:paraId="0452F9A2" w14:textId="254F39B6" w:rsidR="00B00F2B" w:rsidRPr="00632AE5" w:rsidRDefault="00BE53A3">
      <w:pPr>
        <w:spacing w:before="80" w:after="80"/>
        <w:ind w:firstLine="709"/>
        <w:contextualSpacing/>
        <w:jc w:val="both"/>
        <w:rPr>
          <w:rFonts w:asciiTheme="minorHAnsi" w:hAnsiTheme="minorHAnsi" w:cstheme="minorHAnsi"/>
          <w:szCs w:val="28"/>
          <w:lang w:val="uz-Cyrl-UZ"/>
          <w:rPrChange w:id="2161" w:author="Faroxiddin Dadaxanov" w:date="2024-05-22T12:23:00Z">
            <w:rPr>
              <w:rFonts w:cs="Times New Roman"/>
              <w:szCs w:val="28"/>
              <w:lang w:val="uz-Cyrl-UZ"/>
            </w:rPr>
          </w:rPrChange>
        </w:rPr>
        <w:pPrChange w:id="216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63" w:author="Faroxiddin Dadaxanov" w:date="2024-05-22T12:23:00Z">
            <w:rPr>
              <w:rFonts w:cs="Times New Roman"/>
              <w:szCs w:val="28"/>
              <w:lang w:val="uz-Cyrl-UZ"/>
            </w:rPr>
          </w:rPrChange>
        </w:rPr>
        <w:t>а) товар белгиси (савдо белгиси) (мавжудлигида);</w:t>
      </w:r>
    </w:p>
    <w:p w14:paraId="7E3F6D9A" w14:textId="5B00C477" w:rsidR="00B00F2B" w:rsidRPr="00632AE5" w:rsidRDefault="00BE53A3">
      <w:pPr>
        <w:spacing w:before="80" w:after="80"/>
        <w:ind w:firstLine="709"/>
        <w:contextualSpacing/>
        <w:jc w:val="both"/>
        <w:rPr>
          <w:rFonts w:asciiTheme="minorHAnsi" w:hAnsiTheme="minorHAnsi" w:cstheme="minorHAnsi"/>
          <w:szCs w:val="28"/>
          <w:lang w:val="uz-Cyrl-UZ"/>
          <w:rPrChange w:id="2164" w:author="Faroxiddin Dadaxanov" w:date="2024-05-22T12:23:00Z">
            <w:rPr>
              <w:rFonts w:cs="Times New Roman"/>
              <w:szCs w:val="28"/>
              <w:lang w:val="uz-Cyrl-UZ"/>
            </w:rPr>
          </w:rPrChange>
        </w:rPr>
        <w:pPrChange w:id="216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66" w:author="Faroxiddin Dadaxanov" w:date="2024-05-22T12:23:00Z">
            <w:rPr>
              <w:rFonts w:cs="Times New Roman"/>
              <w:szCs w:val="28"/>
              <w:lang w:val="uz-Cyrl-UZ"/>
            </w:rPr>
          </w:rPrChange>
        </w:rPr>
        <w:t>б) нетто массаси (брутто массаси-ишлаб чиқарувчининг ихтиёрига кўра);</w:t>
      </w:r>
    </w:p>
    <w:p w14:paraId="625C9E29" w14:textId="27F04829" w:rsidR="00B00F2B" w:rsidRPr="00632AE5" w:rsidRDefault="00BE53A3">
      <w:pPr>
        <w:spacing w:before="80" w:after="80"/>
        <w:ind w:firstLine="709"/>
        <w:contextualSpacing/>
        <w:jc w:val="both"/>
        <w:rPr>
          <w:rFonts w:asciiTheme="minorHAnsi" w:hAnsiTheme="minorHAnsi" w:cstheme="minorHAnsi"/>
          <w:szCs w:val="28"/>
          <w:lang w:val="uz-Cyrl-UZ"/>
          <w:rPrChange w:id="2167" w:author="Faroxiddin Dadaxanov" w:date="2024-05-22T12:23:00Z">
            <w:rPr>
              <w:rFonts w:cs="Times New Roman"/>
              <w:szCs w:val="28"/>
              <w:lang w:val="uz-Cyrl-UZ"/>
            </w:rPr>
          </w:rPrChange>
        </w:rPr>
        <w:pPrChange w:id="216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69" w:author="Faroxiddin Dadaxanov" w:date="2024-05-22T12:23:00Z">
            <w:rPr>
              <w:rFonts w:cs="Times New Roman"/>
              <w:szCs w:val="28"/>
              <w:lang w:val="uz-Cyrl-UZ"/>
            </w:rPr>
          </w:rPrChange>
        </w:rPr>
        <w:t>в) сут ёки сут маҳсулотлари тўп номери;</w:t>
      </w:r>
    </w:p>
    <w:p w14:paraId="162C766B" w14:textId="3AC621E0" w:rsidR="00B00F2B" w:rsidRPr="00632AE5" w:rsidRDefault="00BE53A3">
      <w:pPr>
        <w:spacing w:before="80" w:after="80"/>
        <w:ind w:firstLine="709"/>
        <w:contextualSpacing/>
        <w:jc w:val="both"/>
        <w:rPr>
          <w:rFonts w:asciiTheme="minorHAnsi" w:hAnsiTheme="minorHAnsi" w:cstheme="minorHAnsi"/>
          <w:szCs w:val="28"/>
          <w:lang w:val="uz-Cyrl-UZ"/>
          <w:rPrChange w:id="2170" w:author="Faroxiddin Dadaxanov" w:date="2024-05-22T12:23:00Z">
            <w:rPr>
              <w:rFonts w:cs="Times New Roman"/>
              <w:szCs w:val="28"/>
              <w:lang w:val="uz-Cyrl-UZ"/>
            </w:rPr>
          </w:rPrChange>
        </w:rPr>
        <w:pPrChange w:id="217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72" w:author="Faroxiddin Dadaxanov" w:date="2024-05-22T12:23:00Z">
            <w:rPr>
              <w:rFonts w:cs="Times New Roman"/>
              <w:szCs w:val="28"/>
              <w:lang w:val="uz-Cyrl-UZ"/>
            </w:rPr>
          </w:rPrChange>
        </w:rPr>
        <w:t xml:space="preserve">г) огоҳлантириш ёзувлари ёки манипуляцион белгилар (масалан: "қуёш нурларидан ҳимоя қилиш", "ҳароратни чеклаш", "намликдан ҳимоя қилиш", </w:t>
      </w:r>
      <w:r w:rsidRPr="00632AE5">
        <w:rPr>
          <w:rFonts w:asciiTheme="minorHAnsi" w:hAnsiTheme="minorHAnsi" w:cstheme="minorHAnsi"/>
          <w:szCs w:val="28"/>
          <w:lang w:val="uz-Cyrl-UZ"/>
          <w:rPrChange w:id="2173" w:author="Faroxiddin Dadaxanov" w:date="2024-05-22T12:23:00Z">
            <w:rPr>
              <w:rFonts w:cs="Times New Roman"/>
              <w:szCs w:val="28"/>
              <w:lang w:val="uz-Cyrl-UZ"/>
            </w:rPr>
          </w:rPrChange>
        </w:rPr>
        <w:lastRenderedPageBreak/>
        <w:t>"тез бузиладиган юк") - сут ёки сут маҳсулотларини сақлаш ва траснспортда ташиш режимларига мувофиқ танлаб қўлланилади;</w:t>
      </w:r>
    </w:p>
    <w:p w14:paraId="42C7B373" w14:textId="119FFCEA" w:rsidR="00B00F2B" w:rsidRPr="00632AE5" w:rsidRDefault="00BE53A3">
      <w:pPr>
        <w:spacing w:before="80" w:after="80"/>
        <w:ind w:firstLine="709"/>
        <w:contextualSpacing/>
        <w:jc w:val="both"/>
        <w:rPr>
          <w:rFonts w:asciiTheme="minorHAnsi" w:hAnsiTheme="minorHAnsi" w:cstheme="minorHAnsi"/>
          <w:szCs w:val="28"/>
          <w:lang w:val="uz-Cyrl-UZ"/>
          <w:rPrChange w:id="2174" w:author="Faroxiddin Dadaxanov" w:date="2024-05-22T12:23:00Z">
            <w:rPr>
              <w:rFonts w:cs="Times New Roman"/>
              <w:szCs w:val="28"/>
              <w:lang w:val="uz-Cyrl-UZ"/>
            </w:rPr>
          </w:rPrChange>
        </w:rPr>
        <w:pPrChange w:id="217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76" w:author="Faroxiddin Dadaxanov" w:date="2024-05-22T12:23:00Z">
            <w:rPr>
              <w:rFonts w:cs="Times New Roman"/>
              <w:szCs w:val="28"/>
              <w:lang w:val="uz-Cyrl-UZ"/>
            </w:rPr>
          </w:rPrChange>
        </w:rPr>
        <w:t>д) маҳсулот таркиби-транспорт идишига бевосита қадоқланган сут ёки сут маҳсулотлари учун;</w:t>
      </w:r>
    </w:p>
    <w:p w14:paraId="41B66311" w14:textId="3824FB79" w:rsidR="00BE53A3" w:rsidRPr="00632AE5" w:rsidRDefault="00BE53A3">
      <w:pPr>
        <w:spacing w:before="80" w:after="80"/>
        <w:ind w:firstLine="709"/>
        <w:contextualSpacing/>
        <w:jc w:val="both"/>
        <w:rPr>
          <w:rFonts w:asciiTheme="minorHAnsi" w:hAnsiTheme="minorHAnsi" w:cstheme="minorHAnsi"/>
          <w:szCs w:val="28"/>
          <w:lang w:val="uz-Cyrl-UZ"/>
          <w:rPrChange w:id="2177" w:author="Faroxiddin Dadaxanov" w:date="2024-05-22T12:23:00Z">
            <w:rPr>
              <w:rFonts w:cs="Times New Roman"/>
              <w:szCs w:val="28"/>
              <w:lang w:val="uz-Cyrl-UZ"/>
            </w:rPr>
          </w:rPrChange>
        </w:rPr>
        <w:pPrChange w:id="217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79" w:author="Faroxiddin Dadaxanov" w:date="2024-05-22T12:23:00Z">
            <w:rPr>
              <w:rFonts w:cs="Times New Roman"/>
              <w:szCs w:val="28"/>
              <w:lang w:val="uz-Cyrl-UZ"/>
            </w:rPr>
          </w:rPrChange>
        </w:rPr>
        <w:t>е) ишлаб чиқарувчининг стандарт ёки техник ҳужжатини белгилаш, унга мувофиқ сутни қайта ишлаш маҳсулоти ишлаб чиқарилади - тўғридан-тўғри транспорт идишига қадоқланган сут ёки сут маҳсулотлари учун (чет мамлакатлардан импорт қилинадиган сут ёки сут маҳсулотлари учун кўрсатилмайди).</w:t>
      </w:r>
    </w:p>
    <w:p w14:paraId="0D0356A6" w14:textId="604BAB35" w:rsidR="00BE53A3" w:rsidRPr="00632AE5" w:rsidRDefault="00BE53A3">
      <w:pPr>
        <w:spacing w:before="80" w:after="80"/>
        <w:ind w:firstLine="709"/>
        <w:contextualSpacing/>
        <w:jc w:val="both"/>
        <w:rPr>
          <w:rFonts w:asciiTheme="minorHAnsi" w:hAnsiTheme="minorHAnsi" w:cstheme="minorHAnsi"/>
          <w:szCs w:val="28"/>
          <w:lang w:val="uz-Cyrl-UZ"/>
          <w:rPrChange w:id="2180" w:author="Faroxiddin Dadaxanov" w:date="2024-05-22T12:23:00Z">
            <w:rPr>
              <w:rFonts w:cs="Times New Roman"/>
              <w:szCs w:val="28"/>
              <w:lang w:val="uz-Cyrl-UZ"/>
            </w:rPr>
          </w:rPrChange>
        </w:rPr>
        <w:pPrChange w:id="218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82" w:author="Faroxiddin Dadaxanov" w:date="2024-05-22T12:23:00Z">
            <w:rPr>
              <w:rFonts w:cs="Times New Roman"/>
              <w:szCs w:val="28"/>
              <w:lang w:val="uz-Cyrl-UZ"/>
            </w:rPr>
          </w:rPrChange>
        </w:rPr>
        <w:t>68. Сут ёки сут маҳсулотларини шаффоф ҳимоя полимер материаллари билан гуруҳ ёки транспорт қадоқлари маҳсулотини ўрашда уларга тамға қўлламасликка йул куйилади. Бундай ҳолда, истеъмолчилар учун маълумотлар истеъмолчи қадоқ тамғаси хисобланади.</w:t>
      </w:r>
    </w:p>
    <w:p w14:paraId="541FDF1E" w14:textId="4BFC5299" w:rsidR="00BE53A3" w:rsidRPr="00632AE5" w:rsidRDefault="00BE53A3">
      <w:pPr>
        <w:spacing w:before="80" w:after="80"/>
        <w:ind w:firstLine="709"/>
        <w:contextualSpacing/>
        <w:jc w:val="both"/>
        <w:rPr>
          <w:rFonts w:asciiTheme="minorHAnsi" w:hAnsiTheme="minorHAnsi" w:cstheme="minorHAnsi"/>
          <w:szCs w:val="28"/>
          <w:lang w:val="uz-Cyrl-UZ"/>
          <w:rPrChange w:id="2183" w:author="Faroxiddin Dadaxanov" w:date="2024-05-22T12:23:00Z">
            <w:rPr>
              <w:rFonts w:cs="Times New Roman"/>
              <w:szCs w:val="28"/>
              <w:lang w:val="uz-Cyrl-UZ"/>
            </w:rPr>
          </w:rPrChange>
        </w:rPr>
        <w:pPrChange w:id="218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85" w:author="Faroxiddin Dadaxanov" w:date="2024-05-22T12:23:00Z">
            <w:rPr>
              <w:rFonts w:cs="Times New Roman"/>
              <w:szCs w:val="28"/>
              <w:lang w:val="uz-Cyrl-UZ"/>
            </w:rPr>
          </w:rPrChange>
        </w:rPr>
        <w:t>69. Сут ва сут маҳсулотлари номлари ушбу техник регламентни II бўлимида белгиланган тушунчаларга мувофиқ бўлиши керак. Сут ва сут маҳсулотлари номлари ассортимент белгилари ёки ишлаб чиқарувчининг фирма номи билан тўлдирилиши мумкин. Сут ва сутни қайта ишлаш маҳсулотларидаги сўзлар тартиби техник регламентнинг II бўлимида белгиланган тушунчалар асосида шакллантирилган, тамғалаш матнида регламентланмайди, масалан: "Қаймоғи олинмаган сут", "сут қаймоғи олинмаган", "сариёғ".</w:t>
      </w:r>
    </w:p>
    <w:p w14:paraId="65BF604E" w14:textId="24047050" w:rsidR="00BE53A3" w:rsidRPr="00632AE5" w:rsidRDefault="00BE53A3">
      <w:pPr>
        <w:spacing w:before="80" w:after="80"/>
        <w:ind w:firstLine="709"/>
        <w:contextualSpacing/>
        <w:jc w:val="both"/>
        <w:rPr>
          <w:rFonts w:asciiTheme="minorHAnsi" w:hAnsiTheme="minorHAnsi" w:cstheme="minorHAnsi"/>
          <w:szCs w:val="28"/>
          <w:lang w:val="uz-Cyrl-UZ"/>
          <w:rPrChange w:id="2186" w:author="Faroxiddin Dadaxanov" w:date="2024-05-22T12:23:00Z">
            <w:rPr>
              <w:rFonts w:cs="Times New Roman"/>
              <w:szCs w:val="28"/>
              <w:lang w:val="uz-Cyrl-UZ"/>
            </w:rPr>
          </w:rPrChange>
        </w:rPr>
        <w:pPrChange w:id="218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88" w:author="Faroxiddin Dadaxanov" w:date="2024-05-22T12:23:00Z">
            <w:rPr>
              <w:rFonts w:cs="Times New Roman"/>
              <w:szCs w:val="28"/>
              <w:lang w:val="uz-Cyrl-UZ"/>
            </w:rPr>
          </w:rPrChange>
        </w:rPr>
        <w:t>Қайта тикланган сутнинг номи шакллантиришда тўғридан-тўғри ишлатиладиган асосий хом ашё номига эътибор берилиши керак, маҳсулот ишлаб чиқаришда бир хил ўлчамдаги шрифт билан, масалан: "қайта тикланган сут қуруқ сутдан", "қайта тикланган сут концентратланган сутдан", "қайта тикланган сут қуруқ ва қуюлтирилган сутдан".</w:t>
      </w:r>
    </w:p>
    <w:p w14:paraId="79DE8B71" w14:textId="57BC6028" w:rsidR="00BE53A3" w:rsidRPr="00632AE5" w:rsidRDefault="00BE53A3">
      <w:pPr>
        <w:spacing w:before="80" w:after="80"/>
        <w:ind w:firstLine="709"/>
        <w:contextualSpacing/>
        <w:jc w:val="both"/>
        <w:rPr>
          <w:rFonts w:asciiTheme="minorHAnsi" w:hAnsiTheme="minorHAnsi" w:cstheme="minorHAnsi"/>
          <w:szCs w:val="28"/>
          <w:lang w:val="uz-Cyrl-UZ"/>
          <w:rPrChange w:id="2189" w:author="Faroxiddin Dadaxanov" w:date="2024-05-22T12:23:00Z">
            <w:rPr>
              <w:rFonts w:cs="Times New Roman"/>
              <w:szCs w:val="28"/>
              <w:lang w:val="uz-Cyrl-UZ"/>
            </w:rPr>
          </w:rPrChange>
        </w:rPr>
        <w:pPrChange w:id="219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91" w:author="Faroxiddin Dadaxanov" w:date="2024-05-22T12:23:00Z">
            <w:rPr>
              <w:rFonts w:cs="Times New Roman"/>
              <w:szCs w:val="28"/>
              <w:lang w:val="uz-Cyrl-UZ"/>
            </w:rPr>
          </w:rPrChange>
        </w:rPr>
        <w:t>Сариёғ номида тавсифловчи классификация белгиларини кўрсатилмасликка йўл қўйилади, уни технологиясини ўзига хослигини характерлайдиган (ширин сариёғ, шўр эмас) холда, агар уни ишлаб чиқарилишида томизғи микроорганизмлар ва ош тузи ишлатилмаган бўлса.</w:t>
      </w:r>
    </w:p>
    <w:p w14:paraId="69985899" w14:textId="0767AA8A" w:rsidR="00BE53A3" w:rsidRPr="00632AE5" w:rsidRDefault="00BE53A3">
      <w:pPr>
        <w:spacing w:before="80" w:after="80"/>
        <w:ind w:firstLine="709"/>
        <w:contextualSpacing/>
        <w:jc w:val="both"/>
        <w:rPr>
          <w:rFonts w:asciiTheme="minorHAnsi" w:hAnsiTheme="minorHAnsi" w:cstheme="minorHAnsi"/>
          <w:szCs w:val="28"/>
          <w:lang w:val="uz-Cyrl-UZ"/>
          <w:rPrChange w:id="2192" w:author="Faroxiddin Dadaxanov" w:date="2024-05-22T12:23:00Z">
            <w:rPr>
              <w:rFonts w:cs="Times New Roman"/>
              <w:szCs w:val="28"/>
              <w:lang w:val="uz-Cyrl-UZ"/>
            </w:rPr>
          </w:rPrChange>
        </w:rPr>
        <w:pPrChange w:id="219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94" w:author="Faroxiddin Dadaxanov" w:date="2024-05-22T12:23:00Z">
            <w:rPr>
              <w:rFonts w:cs="Times New Roman"/>
              <w:szCs w:val="28"/>
              <w:lang w:val="uz-Cyrl-UZ"/>
            </w:rPr>
          </w:rPrChange>
        </w:rPr>
        <w:t>70. Қишлоқ хўжалик ҳайвонларининг турини (улардан сут олинган, сигирлардан ташкари) "сут" тушунчасидан аввал ёки ушбу тушунчадан кейин ўровларнинг ёрлиқларида кўрсатилиши керак.</w:t>
      </w:r>
    </w:p>
    <w:p w14:paraId="148BCAD0" w14:textId="650647B6" w:rsidR="00BE53A3" w:rsidRPr="00632AE5" w:rsidRDefault="00BE53A3">
      <w:pPr>
        <w:spacing w:before="80" w:after="80"/>
        <w:ind w:firstLine="709"/>
        <w:contextualSpacing/>
        <w:jc w:val="both"/>
        <w:rPr>
          <w:rFonts w:asciiTheme="minorHAnsi" w:hAnsiTheme="minorHAnsi" w:cstheme="minorHAnsi"/>
          <w:szCs w:val="28"/>
          <w:lang w:val="uz-Cyrl-UZ"/>
          <w:rPrChange w:id="2195" w:author="Faroxiddin Dadaxanov" w:date="2024-05-22T12:23:00Z">
            <w:rPr>
              <w:rFonts w:cs="Times New Roman"/>
              <w:szCs w:val="28"/>
              <w:lang w:val="uz-Cyrl-UZ"/>
            </w:rPr>
          </w:rPrChange>
        </w:rPr>
        <w:pPrChange w:id="219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197" w:author="Faroxiddin Dadaxanov" w:date="2024-05-22T12:23:00Z">
            <w:rPr>
              <w:rFonts w:cs="Times New Roman"/>
              <w:szCs w:val="28"/>
              <w:lang w:val="uz-Cyrl-UZ"/>
            </w:rPr>
          </w:rPrChange>
        </w:rPr>
        <w:t>71. Сут ёки сутни қайта ишлаш маҳсулотларини иссиқлик билан ишлов бериш усули билан боғлиқ тушунчалар "сут" ёки сутни қайта ишлаш маҳсулотларининг номлари, масалан, "пастеризация қилинган сут", "стерилланган қаймоқ" тушунчаларидан кейин уров ёрлиқларида кўрсатилади.</w:t>
      </w:r>
    </w:p>
    <w:p w14:paraId="51F0503F" w14:textId="53934BB9" w:rsidR="00BE53A3" w:rsidRPr="00632AE5" w:rsidRDefault="00BE53A3">
      <w:pPr>
        <w:spacing w:before="80" w:after="80"/>
        <w:ind w:firstLine="709"/>
        <w:contextualSpacing/>
        <w:jc w:val="both"/>
        <w:rPr>
          <w:rFonts w:asciiTheme="minorHAnsi" w:hAnsiTheme="minorHAnsi" w:cstheme="minorHAnsi"/>
          <w:b/>
          <w:sz w:val="24"/>
          <w:szCs w:val="24"/>
          <w:lang w:val="uz-Cyrl-UZ"/>
          <w:rPrChange w:id="2198" w:author="Faroxiddin Dadaxanov" w:date="2024-05-22T12:23:00Z">
            <w:rPr>
              <w:rFonts w:cs="Times New Roman"/>
              <w:b/>
              <w:sz w:val="24"/>
              <w:szCs w:val="24"/>
              <w:lang w:val="uz-Cyrl-UZ"/>
            </w:rPr>
          </w:rPrChange>
        </w:rPr>
        <w:pPrChange w:id="219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00" w:author="Faroxiddin Dadaxanov" w:date="2024-05-22T12:23:00Z">
            <w:rPr>
              <w:rFonts w:cs="Times New Roman"/>
              <w:szCs w:val="28"/>
              <w:lang w:val="uz-Cyrl-UZ"/>
            </w:rPr>
          </w:rPrChange>
        </w:rPr>
        <w:t xml:space="preserve">72. Сут ва сутни қайта ишлаш маҳсулотларининг номларидан кейин уларнинг иссиқ ишлов берилиш усулини кўрсатиш билан бир қаторда шундай маҳсулотларга тааллуқли бўлган тушунча, ишлаб чиқариш усули, хом ашё таркибининг ўзига хос жиҳатлари, томизғи микроорганизмларнинг </w:t>
      </w:r>
      <w:r w:rsidRPr="00632AE5">
        <w:rPr>
          <w:rFonts w:asciiTheme="minorHAnsi" w:hAnsiTheme="minorHAnsi" w:cstheme="minorHAnsi"/>
          <w:szCs w:val="28"/>
          <w:lang w:val="uz-Cyrl-UZ"/>
          <w:rPrChange w:id="2201" w:author="Faroxiddin Dadaxanov" w:date="2024-05-22T12:23:00Z">
            <w:rPr>
              <w:rFonts w:cs="Times New Roman"/>
              <w:szCs w:val="28"/>
              <w:lang w:val="uz-Cyrl-UZ"/>
            </w:rPr>
          </w:rPrChange>
        </w:rPr>
        <w:lastRenderedPageBreak/>
        <w:t>ишлатилишини тавсифловчи, бошқа тушунчалар ҳам жойлаштирилиши мумкин, масалан: "хушбўйлаштирилган (хушбўй билан) иссиқ ишлов берилган творог маҳсулоти", "нордон сут ичимлик", "рекомбинацияланган қаймоқ". Сут ва сутни қайта ишлаш маҳсулотларини номида "меъёрлаштирилган (меъёрлаштирилган)" тушунчаси қадоқларнинг ёрлиқларида кўрсатилмаслиги мумкин.</w:t>
      </w:r>
    </w:p>
    <w:p w14:paraId="3CF9FD8A" w14:textId="61C0BAB4" w:rsidR="00BE53A3" w:rsidRPr="00632AE5" w:rsidRDefault="00BE53A3">
      <w:pPr>
        <w:spacing w:before="80" w:after="80"/>
        <w:ind w:firstLine="709"/>
        <w:contextualSpacing/>
        <w:jc w:val="both"/>
        <w:rPr>
          <w:rFonts w:asciiTheme="minorHAnsi" w:hAnsiTheme="minorHAnsi" w:cstheme="minorHAnsi"/>
          <w:b/>
          <w:sz w:val="24"/>
          <w:szCs w:val="24"/>
          <w:lang w:val="uz-Cyrl-UZ"/>
          <w:rPrChange w:id="2202" w:author="Faroxiddin Dadaxanov" w:date="2024-05-22T12:23:00Z">
            <w:rPr>
              <w:rFonts w:cs="Times New Roman"/>
              <w:b/>
              <w:sz w:val="24"/>
              <w:szCs w:val="24"/>
              <w:lang w:val="uz-Cyrl-UZ"/>
            </w:rPr>
          </w:rPrChange>
        </w:rPr>
        <w:pPrChange w:id="220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04" w:author="Faroxiddin Dadaxanov" w:date="2024-05-22T12:23:00Z">
            <w:rPr>
              <w:rFonts w:cs="Times New Roman"/>
              <w:szCs w:val="28"/>
              <w:lang w:val="uz-Cyrl-UZ"/>
            </w:rPr>
          </w:rPrChange>
        </w:rPr>
        <w:t>73. Сут асосли маҳсулотлар номлари сут маҳсулотлари учун, ўрнатилган тушунчалардн иборат бўлиши, ва бундай "мева бўлакчалари билан творог", "мевали кефир", "ветчина билан эритилган пишлоқ" деб, қўшилган сут бўлмаган қўшимчаларни мавжудлиги ҳақида маълумот билан тўлдирилиши керак.</w:t>
      </w:r>
    </w:p>
    <w:p w14:paraId="5D806A9A" w14:textId="2FF9F7AC" w:rsidR="00BE53A3" w:rsidRPr="00632AE5" w:rsidRDefault="00BE53A3">
      <w:pPr>
        <w:spacing w:before="80" w:after="80"/>
        <w:ind w:firstLine="709"/>
        <w:contextualSpacing/>
        <w:jc w:val="both"/>
        <w:rPr>
          <w:rFonts w:asciiTheme="minorHAnsi" w:hAnsiTheme="minorHAnsi" w:cstheme="minorHAnsi"/>
          <w:b/>
          <w:sz w:val="24"/>
          <w:szCs w:val="24"/>
          <w:lang w:val="uz-Cyrl-UZ"/>
          <w:rPrChange w:id="2205" w:author="Faroxiddin Dadaxanov" w:date="2024-05-22T12:23:00Z">
            <w:rPr>
              <w:rFonts w:cs="Times New Roman"/>
              <w:b/>
              <w:sz w:val="24"/>
              <w:szCs w:val="24"/>
              <w:lang w:val="uz-Cyrl-UZ"/>
            </w:rPr>
          </w:rPrChange>
        </w:rPr>
        <w:pPrChange w:id="220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07" w:author="Faroxiddin Dadaxanov" w:date="2024-05-22T12:23:00Z">
            <w:rPr>
              <w:rFonts w:cs="Times New Roman"/>
              <w:szCs w:val="28"/>
              <w:lang w:val="uz-Cyrl-UZ"/>
            </w:rPr>
          </w:rPrChange>
        </w:rPr>
        <w:t>74. Нордон сут махсулотлари номларини шакиллантиришда, пробиётик микроорганизмлар ва (ёки) пребиётиклар билан бойитилган, сутни қайта ишлаш маҳсулотлар номи билан "био" қўшимчадан фойдаланишга йўл қўйилади, масалан: "биокефир", “биоряженка".</w:t>
      </w:r>
    </w:p>
    <w:p w14:paraId="22867D20" w14:textId="08E537CD" w:rsidR="00BE53A3" w:rsidRPr="00632AE5" w:rsidRDefault="00BE53A3">
      <w:pPr>
        <w:spacing w:before="80" w:after="80"/>
        <w:ind w:firstLine="709"/>
        <w:contextualSpacing/>
        <w:jc w:val="both"/>
        <w:rPr>
          <w:rFonts w:asciiTheme="minorHAnsi" w:hAnsiTheme="minorHAnsi" w:cstheme="minorHAnsi"/>
          <w:b/>
          <w:sz w:val="24"/>
          <w:szCs w:val="24"/>
          <w:lang w:val="uz-Cyrl-UZ"/>
          <w:rPrChange w:id="2208" w:author="Faroxiddin Dadaxanov" w:date="2024-05-22T12:23:00Z">
            <w:rPr>
              <w:rFonts w:cs="Times New Roman"/>
              <w:b/>
              <w:sz w:val="24"/>
              <w:szCs w:val="24"/>
              <w:lang w:val="uz-Cyrl-UZ"/>
            </w:rPr>
          </w:rPrChange>
        </w:rPr>
        <w:pPrChange w:id="220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10" w:author="Faroxiddin Dadaxanov" w:date="2024-05-22T12:23:00Z">
            <w:rPr>
              <w:rFonts w:cs="Times New Roman"/>
              <w:szCs w:val="28"/>
              <w:lang w:val="uz-Cyrl-UZ"/>
            </w:rPr>
          </w:rPrChange>
        </w:rPr>
        <w:t>75. "маҳсулот" тушунчаси сут маҳсулотлари номларида, сут асосли маҳсулотлари, сут таркибий маҳсулотлари, таркибида сут бўлган маҳсулотлар, сут ёғ ўрнини босадиган ёгли консистенциясини тавсифловчи ёки маҳсулот шакли термин билан алмаштирилиши ёки тўлдирилиши мумкин (желе, кисел, коктейл, крем, мусс, ичимлик, қайла, рулет, соус, суфле, торт ва бошқалар), масалан: “сут-шарбатли коктейл”, “сметана соуси”, “сут кисели”, “творог суфлеси ёнғоқлар билан”, “зираворлар билан пишлоқ рулети”.</w:t>
      </w:r>
    </w:p>
    <w:p w14:paraId="1C7AECAD" w14:textId="486F313E" w:rsidR="00BE53A3" w:rsidRPr="00632AE5" w:rsidRDefault="00BE53A3">
      <w:pPr>
        <w:spacing w:before="80" w:after="80"/>
        <w:ind w:firstLine="709"/>
        <w:contextualSpacing/>
        <w:jc w:val="both"/>
        <w:rPr>
          <w:rFonts w:asciiTheme="minorHAnsi" w:hAnsiTheme="minorHAnsi" w:cstheme="minorHAnsi"/>
          <w:b/>
          <w:sz w:val="24"/>
          <w:szCs w:val="24"/>
          <w:lang w:val="uz-Cyrl-UZ"/>
          <w:rPrChange w:id="2211" w:author="Faroxiddin Dadaxanov" w:date="2024-05-22T12:23:00Z">
            <w:rPr>
              <w:rFonts w:cs="Times New Roman"/>
              <w:b/>
              <w:sz w:val="24"/>
              <w:szCs w:val="24"/>
              <w:lang w:val="uz-Cyrl-UZ"/>
            </w:rPr>
          </w:rPrChange>
        </w:rPr>
        <w:pPrChange w:id="221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13" w:author="Faroxiddin Dadaxanov" w:date="2024-05-22T12:23:00Z">
            <w:rPr>
              <w:rFonts w:cs="Times New Roman"/>
              <w:szCs w:val="28"/>
              <w:lang w:val="uz-Cyrl-UZ"/>
            </w:rPr>
          </w:rPrChange>
        </w:rPr>
        <w:t>76. Тушунчалар ишлатилишига йул куйилмайди, нордон сут махсулотларига таалукли (айрон, ацидофилин, варенец, йогурт, кефир, қимиз, қурут, қимиз махсулоти, простокваша, мацун (мацони), мечников простоквашаси, ряженка, сметана, сузма, тан, творог, чалоп, қаймоқ, сузилган мацун), тамғаларда ивитилган сут ва сут таркибий махсулотлар, тегишли нордон сут махсулот технлогиясига мувофиқ ишлаб чиқарилган ва ивитилгандан кейин термик ишлов берилган, шунингдек тамғада ивитилган сутни ичига олган махсулот сут ёғ ўрнини босувчи билан.</w:t>
      </w:r>
    </w:p>
    <w:p w14:paraId="32D6573B" w14:textId="03AE87EB" w:rsidR="00BE53A3" w:rsidRPr="00632AE5" w:rsidRDefault="00BE53A3">
      <w:pPr>
        <w:spacing w:before="80" w:after="80"/>
        <w:ind w:firstLine="709"/>
        <w:contextualSpacing/>
        <w:jc w:val="both"/>
        <w:rPr>
          <w:rFonts w:asciiTheme="minorHAnsi" w:hAnsiTheme="minorHAnsi" w:cstheme="minorHAnsi"/>
          <w:szCs w:val="28"/>
          <w:lang w:val="uz-Cyrl-UZ"/>
          <w:rPrChange w:id="2214" w:author="Faroxiddin Dadaxanov" w:date="2024-05-22T12:23:00Z">
            <w:rPr>
              <w:rFonts w:cs="Times New Roman"/>
              <w:szCs w:val="28"/>
              <w:lang w:val="uz-Cyrl-UZ"/>
            </w:rPr>
          </w:rPrChange>
        </w:rPr>
        <w:pPrChange w:id="221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16" w:author="Faroxiddin Dadaxanov" w:date="2024-05-22T12:23:00Z">
            <w:rPr>
              <w:rFonts w:cs="Times New Roman"/>
              <w:szCs w:val="28"/>
              <w:lang w:val="uz-Cyrl-UZ"/>
            </w:rPr>
          </w:rPrChange>
        </w:rPr>
        <w:t>а) Ивитилган сут ва таркибида сут бўлган маҳсулот тамғасида “Ивитилган” сўзи “йогуртли”, “простакваша”, “қатиқ” маҳсулотларини ишлаб чиқариш текхнологиясини тавсифловчи сўзлар билан ўзгартирилиши керак.</w:t>
      </w:r>
    </w:p>
    <w:p w14:paraId="759D2EC1" w14:textId="35029AD5" w:rsidR="00BE53A3" w:rsidRPr="00632AE5" w:rsidRDefault="00BE53A3">
      <w:pPr>
        <w:spacing w:before="80" w:after="80"/>
        <w:ind w:firstLine="709"/>
        <w:contextualSpacing/>
        <w:jc w:val="both"/>
        <w:rPr>
          <w:rFonts w:asciiTheme="minorHAnsi" w:hAnsiTheme="minorHAnsi" w:cstheme="minorHAnsi"/>
          <w:szCs w:val="28"/>
          <w:lang w:val="uz-Cyrl-UZ"/>
          <w:rPrChange w:id="2217" w:author="Faroxiddin Dadaxanov" w:date="2024-05-22T12:23:00Z">
            <w:rPr>
              <w:rFonts w:cs="Times New Roman"/>
              <w:szCs w:val="28"/>
              <w:lang w:val="uz-Cyrl-UZ"/>
            </w:rPr>
          </w:rPrChange>
        </w:rPr>
        <w:pPrChange w:id="221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19" w:author="Faroxiddin Dadaxanov" w:date="2024-05-22T12:23:00Z">
            <w:rPr>
              <w:rFonts w:cs="Times New Roman"/>
              <w:szCs w:val="28"/>
              <w:lang w:val="uz-Cyrl-UZ"/>
            </w:rPr>
          </w:rPrChange>
        </w:rPr>
        <w:t>б) Нордон сут махсулотларда, кефир технологиясида ачитқилар ишлатиб, нордон сут микроорганизмларнинг соф культураларидан тайёрланган ва бир неча турдаги хамиртурушлар микроорганизмлар (микрофлора), кефир замбуруғлари таркибига киритган, ивитилгандан кейин иссик ишлов беримасдан, номларида “кефир махсулот” тушунчаси ишлатилади, у бир ўлчамдаги шрифтда қўлланилади.</w:t>
      </w:r>
    </w:p>
    <w:p w14:paraId="2A1787B8" w14:textId="691CF5B3" w:rsidR="00BE53A3" w:rsidRPr="00632AE5" w:rsidRDefault="00BE53A3">
      <w:pPr>
        <w:spacing w:before="80" w:after="80"/>
        <w:ind w:firstLine="709"/>
        <w:contextualSpacing/>
        <w:jc w:val="both"/>
        <w:rPr>
          <w:rFonts w:asciiTheme="minorHAnsi" w:hAnsiTheme="minorHAnsi" w:cstheme="minorHAnsi"/>
          <w:szCs w:val="28"/>
          <w:lang w:val="uz-Cyrl-UZ"/>
          <w:rPrChange w:id="2220" w:author="Faroxiddin Dadaxanov" w:date="2024-05-22T12:23:00Z">
            <w:rPr>
              <w:rFonts w:cs="Times New Roman"/>
              <w:szCs w:val="28"/>
              <w:lang w:val="uz-Cyrl-UZ"/>
            </w:rPr>
          </w:rPrChange>
        </w:rPr>
        <w:pPrChange w:id="222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22" w:author="Faroxiddin Dadaxanov" w:date="2024-05-22T12:23:00Z">
            <w:rPr>
              <w:rFonts w:cs="Times New Roman"/>
              <w:szCs w:val="28"/>
              <w:lang w:val="uz-Cyrl-UZ"/>
            </w:rPr>
          </w:rPrChange>
        </w:rPr>
        <w:t>77. Атама, пишлоқ тури ва кўринишини тавсифловчи (қаттиқ, ярим қатиқ, юмшоқ, янги (етилмасдан), тилимча, пастасимон) пишлоқ номи билан бирга ишлатилмаслиги мумкин.</w:t>
      </w:r>
    </w:p>
    <w:p w14:paraId="63BE5D02" w14:textId="30884CFE" w:rsidR="00BE53A3" w:rsidRPr="00632AE5" w:rsidRDefault="00BE53A3">
      <w:pPr>
        <w:spacing w:before="80" w:after="80"/>
        <w:ind w:firstLine="709"/>
        <w:contextualSpacing/>
        <w:jc w:val="both"/>
        <w:rPr>
          <w:rFonts w:asciiTheme="minorHAnsi" w:hAnsiTheme="minorHAnsi" w:cstheme="minorHAnsi"/>
          <w:szCs w:val="28"/>
          <w:lang w:val="uz-Cyrl-UZ"/>
          <w:rPrChange w:id="2223" w:author="Faroxiddin Dadaxanov" w:date="2024-05-22T12:23:00Z">
            <w:rPr>
              <w:rFonts w:cs="Times New Roman"/>
              <w:szCs w:val="28"/>
              <w:lang w:val="uz-Cyrl-UZ"/>
            </w:rPr>
          </w:rPrChange>
        </w:rPr>
        <w:pPrChange w:id="222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25" w:author="Faroxiddin Dadaxanov" w:date="2024-05-22T12:23:00Z">
            <w:rPr>
              <w:rFonts w:cs="Times New Roman"/>
              <w:szCs w:val="28"/>
              <w:lang w:val="uz-Cyrl-UZ"/>
            </w:rPr>
          </w:rPrChange>
        </w:rPr>
        <w:lastRenderedPageBreak/>
        <w:t>78. “Бойитилган”, “бойитилган” тушунчаси тегишли маҳсулотлар номи билан бирга ишлатилади ва ушбу маҳсулотларга қўшилган моддаларни миқдори ва мавжудлиги тўғрисида маълумот билан бирга тамғада келади.</w:t>
      </w:r>
    </w:p>
    <w:p w14:paraId="1902F44A" w14:textId="2AE2FDEE" w:rsidR="00BE53A3" w:rsidRPr="00632AE5" w:rsidRDefault="00BE53A3">
      <w:pPr>
        <w:spacing w:before="80" w:after="80"/>
        <w:ind w:firstLine="709"/>
        <w:contextualSpacing/>
        <w:jc w:val="both"/>
        <w:rPr>
          <w:rFonts w:asciiTheme="minorHAnsi" w:hAnsiTheme="minorHAnsi" w:cstheme="minorHAnsi"/>
          <w:szCs w:val="28"/>
          <w:lang w:val="uz-Cyrl-UZ"/>
          <w:rPrChange w:id="2226" w:author="Faroxiddin Dadaxanov" w:date="2024-05-22T12:23:00Z">
            <w:rPr>
              <w:rFonts w:cs="Times New Roman"/>
              <w:szCs w:val="28"/>
              <w:lang w:val="uz-Cyrl-UZ"/>
            </w:rPr>
          </w:rPrChange>
        </w:rPr>
        <w:pPrChange w:id="222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28" w:author="Faroxiddin Dadaxanov" w:date="2024-05-22T12:23:00Z">
            <w:rPr>
              <w:rFonts w:cs="Times New Roman"/>
              <w:szCs w:val="28"/>
              <w:lang w:val="uz-Cyrl-UZ"/>
            </w:rPr>
          </w:rPrChange>
        </w:rPr>
        <w:t>79. Агар маҳсулотлар ушбу техник регламентда ўрнатилган идентификацион кўрсаткичларга мувофиқ бўлмаса, ассортимент белгиларининг номлари ва бошқа қўшимча сут ва сутни қайта ишлаш махсулотларининг номларида, ушбу техник регламентнинг 2-бобида ўрнатилган тушунчалари ишлатилмаслиги керак.</w:t>
      </w:r>
    </w:p>
    <w:p w14:paraId="21627734" w14:textId="2E344BB5" w:rsidR="00BE53A3" w:rsidRPr="00632AE5" w:rsidRDefault="00BE53A3">
      <w:pPr>
        <w:spacing w:before="80" w:after="80"/>
        <w:ind w:firstLine="709"/>
        <w:contextualSpacing/>
        <w:jc w:val="both"/>
        <w:rPr>
          <w:rFonts w:asciiTheme="minorHAnsi" w:hAnsiTheme="minorHAnsi" w:cstheme="minorHAnsi"/>
          <w:szCs w:val="28"/>
          <w:lang w:val="uz-Cyrl-UZ"/>
          <w:rPrChange w:id="2229" w:author="Faroxiddin Dadaxanov" w:date="2024-05-22T12:23:00Z">
            <w:rPr>
              <w:rFonts w:cs="Times New Roman"/>
              <w:szCs w:val="28"/>
              <w:lang w:val="uz-Cyrl-UZ"/>
            </w:rPr>
          </w:rPrChange>
        </w:rPr>
        <w:pPrChange w:id="223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31" w:author="Faroxiddin Dadaxanov" w:date="2024-05-22T12:23:00Z">
            <w:rPr>
              <w:rFonts w:cs="Times New Roman"/>
              <w:szCs w:val="28"/>
              <w:lang w:val="uz-Cyrl-UZ"/>
            </w:rPr>
          </w:rPrChange>
        </w:rPr>
        <w:t>80. Сут ва сутли композит маҳсулотларни истеъмолчиларга қўллаш бўйича ариза беришда уларнинг исмини қисман қўлланиши ушбу маҳсулотнинг бир хил пакетдаги бундай маҳсулотларнинг тўлиқ номлари қўлланилганда бундай қадоқнинг ён томонида ўқишга рухсат берилади.</w:t>
      </w:r>
    </w:p>
    <w:p w14:paraId="5983C1D5" w14:textId="0AD55DDF" w:rsidR="00BE53A3" w:rsidRPr="00632AE5" w:rsidRDefault="00BE53A3">
      <w:pPr>
        <w:spacing w:before="80" w:after="80"/>
        <w:ind w:firstLine="709"/>
        <w:contextualSpacing/>
        <w:jc w:val="both"/>
        <w:rPr>
          <w:rFonts w:asciiTheme="minorHAnsi" w:hAnsiTheme="minorHAnsi" w:cstheme="minorHAnsi"/>
          <w:szCs w:val="28"/>
          <w:lang w:val="uz-Cyrl-UZ"/>
          <w:rPrChange w:id="2232" w:author="Faroxiddin Dadaxanov" w:date="2024-05-22T12:23:00Z">
            <w:rPr>
              <w:rFonts w:cs="Times New Roman"/>
              <w:szCs w:val="28"/>
              <w:lang w:val="uz-Cyrl-UZ"/>
            </w:rPr>
          </w:rPrChange>
        </w:rPr>
        <w:pPrChange w:id="223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34" w:author="Faroxiddin Dadaxanov" w:date="2024-05-22T12:23:00Z">
            <w:rPr>
              <w:rFonts w:cs="Times New Roman"/>
              <w:szCs w:val="28"/>
              <w:lang w:val="uz-Cyrl-UZ"/>
            </w:rPr>
          </w:rPrChange>
        </w:rPr>
        <w:t>Таркибида сут маҳсулоти ва сут ёғини ўрнини босувчи билан таркибида сут маҳсулотнинг истеъмолчи қадоғига тамғани тушуришда истеъмолчини чалғитишни олдини олиш учун таркибида сут маҳсулоти ва сут ёғини ўрнини босувчи билан таркибида сут маҳсулотнинг номини қисман туширишга йўл қўйилмайди.</w:t>
      </w:r>
    </w:p>
    <w:p w14:paraId="2EAFEE35" w14:textId="5D9D0B1B" w:rsidR="00BE53A3" w:rsidRPr="00632AE5" w:rsidRDefault="00BE53A3">
      <w:pPr>
        <w:spacing w:before="80" w:after="80"/>
        <w:ind w:firstLine="709"/>
        <w:contextualSpacing/>
        <w:jc w:val="both"/>
        <w:rPr>
          <w:rFonts w:asciiTheme="minorHAnsi" w:hAnsiTheme="minorHAnsi" w:cstheme="minorHAnsi"/>
          <w:szCs w:val="28"/>
          <w:lang w:val="uz-Cyrl-UZ"/>
          <w:rPrChange w:id="2235" w:author="Faroxiddin Dadaxanov" w:date="2024-05-22T12:23:00Z">
            <w:rPr>
              <w:rFonts w:cs="Times New Roman"/>
              <w:szCs w:val="28"/>
              <w:lang w:val="uz-Cyrl-UZ"/>
            </w:rPr>
          </w:rPrChange>
        </w:rPr>
        <w:pPrChange w:id="223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37" w:author="Faroxiddin Dadaxanov" w:date="2024-05-22T12:23:00Z">
            <w:rPr>
              <w:rFonts w:cs="Times New Roman"/>
              <w:szCs w:val="28"/>
              <w:lang w:val="uz-Cyrl-UZ"/>
            </w:rPr>
          </w:rPrChange>
        </w:rPr>
        <w:t>81. Сут ёғлар ўрнини босувчи билан таркибида сут бўлган маҳсулот номи “сут ёғлар ўрнини босувчи билан таркибида сут маҳсулот” сўзлари билан бошланиши керак (қаймоқ-ўсимлик спреди, қаймоқ-ўсимлик эритилган қоришмаси, сут ёғларини ўрнини босувчи билан музқаймоқдан ташқари). Сут ёғлар ўрнини босувчи билан сут таркибидаги маҳсулотни ишлаб ишлаб чиқариш технологияси тўғрисида маълумотлар ушбу сут маҳсулоти учун 2-боби билан ўрнатилган кўрсатмалар билан “технология бўйича ишлаб чиқарилган (тайёрланган)” кўринишда сўзларда кўрсатилади.</w:t>
      </w:r>
    </w:p>
    <w:p w14:paraId="2E523B53" w14:textId="0197F87D" w:rsidR="00BE53A3" w:rsidRPr="00632AE5" w:rsidRDefault="00BE53A3">
      <w:pPr>
        <w:spacing w:before="80" w:after="80"/>
        <w:ind w:firstLine="709"/>
        <w:contextualSpacing/>
        <w:jc w:val="both"/>
        <w:rPr>
          <w:rFonts w:asciiTheme="minorHAnsi" w:hAnsiTheme="minorHAnsi" w:cstheme="minorHAnsi"/>
          <w:szCs w:val="28"/>
          <w:lang w:val="uz-Cyrl-UZ"/>
          <w:rPrChange w:id="2238" w:author="Faroxiddin Dadaxanov" w:date="2024-05-22T12:23:00Z">
            <w:rPr>
              <w:rFonts w:cs="Times New Roman"/>
              <w:szCs w:val="28"/>
              <w:lang w:val="uz-Cyrl-UZ"/>
            </w:rPr>
          </w:rPrChange>
        </w:rPr>
        <w:pPrChange w:id="223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40" w:author="Faroxiddin Dadaxanov" w:date="2024-05-22T12:23:00Z">
            <w:rPr>
              <w:rFonts w:cs="Times New Roman"/>
              <w:szCs w:val="28"/>
              <w:lang w:val="uz-Cyrl-UZ"/>
            </w:rPr>
          </w:rPrChange>
        </w:rPr>
        <w:t>Сут ёғларини ўрнини босувчи билан таркибида сут бўлган маҳсулот номи босма ҳарфлар ўлчами камида 2,5 мм бўлиши керак. Сут ёғлар ўрнини босувчи билан сут таркибидаги маҳсулот номида “маҳсулот” сўзи маҳсулотнинг (крем, паста, соус ва ҳ.к.) тузилишини ёки консистенциясини ифодаловчи умумий техник термин билан билан ўзгартирилиши мумкин.</w:t>
      </w:r>
    </w:p>
    <w:p w14:paraId="3E2473DB" w14:textId="083F6210" w:rsidR="00BE53A3" w:rsidRPr="00632AE5" w:rsidRDefault="00BE53A3">
      <w:pPr>
        <w:spacing w:before="80" w:after="80"/>
        <w:ind w:firstLine="709"/>
        <w:contextualSpacing/>
        <w:jc w:val="both"/>
        <w:rPr>
          <w:rFonts w:asciiTheme="minorHAnsi" w:hAnsiTheme="minorHAnsi" w:cstheme="minorHAnsi"/>
          <w:szCs w:val="28"/>
          <w:lang w:val="uz-Cyrl-UZ"/>
          <w:rPrChange w:id="2241" w:author="Faroxiddin Dadaxanov" w:date="2024-05-22T12:23:00Z">
            <w:rPr>
              <w:rFonts w:cs="Times New Roman"/>
              <w:szCs w:val="28"/>
              <w:lang w:val="uz-Cyrl-UZ"/>
            </w:rPr>
          </w:rPrChange>
        </w:rPr>
        <w:pPrChange w:id="224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43" w:author="Faroxiddin Dadaxanov" w:date="2024-05-22T12:23:00Z">
            <w:rPr>
              <w:rFonts w:cs="Times New Roman"/>
              <w:szCs w:val="28"/>
              <w:lang w:val="uz-Cyrl-UZ"/>
            </w:rPr>
          </w:rPrChange>
        </w:rPr>
        <w:t>Масалан, “Сметана технологияси бўйича ишлаб чиқарилган, сут ёғлари ўрнини босувчи билан таркибида сут бўлган маҳсулот”, “Творог технологияси бўйича ишлаб чиқарилган, сут ёғлари ўрнини босувчи билан таркибида сут бўлган крем”.</w:t>
      </w:r>
    </w:p>
    <w:p w14:paraId="177D64FD" w14:textId="05B7FB67" w:rsidR="00BE53A3" w:rsidRPr="00632AE5" w:rsidRDefault="00BE53A3">
      <w:pPr>
        <w:spacing w:before="80" w:after="80"/>
        <w:ind w:firstLine="709"/>
        <w:contextualSpacing/>
        <w:jc w:val="both"/>
        <w:rPr>
          <w:rFonts w:asciiTheme="minorHAnsi" w:hAnsiTheme="minorHAnsi" w:cstheme="minorHAnsi"/>
          <w:szCs w:val="28"/>
          <w:lang w:val="uz-Cyrl-UZ"/>
          <w:rPrChange w:id="2244" w:author="Faroxiddin Dadaxanov" w:date="2024-05-22T12:23:00Z">
            <w:rPr>
              <w:rFonts w:cs="Times New Roman"/>
              <w:szCs w:val="28"/>
              <w:lang w:val="uz-Cyrl-UZ"/>
            </w:rPr>
          </w:rPrChange>
        </w:rPr>
        <w:pPrChange w:id="224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46" w:author="Faroxiddin Dadaxanov" w:date="2024-05-22T12:23:00Z">
            <w:rPr>
              <w:rFonts w:cs="Times New Roman"/>
              <w:szCs w:val="28"/>
              <w:lang w:val="uz-Cyrl-UZ"/>
            </w:rPr>
          </w:rPrChange>
        </w:rPr>
        <w:t>Сут ёғлари ўрнини босувчи билан таркибида сут бўлган маҳсулотда ўсимлик мойлари мавжудлиги тўғрисида маълумотлар истеъмолчи қадоқида кўрсатилади. Кўрсатилган маълумотлар ёрлиқ ёки қадоқда махсус ажратилган ахборот майдонларига унинг рангига қарама-қарши ранглардаги босма ҳарфларда туширилади. Ахборот майдонлари қуйидаги маълумотлар билан тўлдирилади: “Ўсимлик мойларини ўз ичига олади”. Ахборот майдони қадоқ ёки ёрлиқга тушириладиган маҳсулотнинг тамғаси шу жумладан унинг номи ранглари қарама-қарши бўлиши керак.</w:t>
      </w:r>
    </w:p>
    <w:p w14:paraId="40980757" w14:textId="42996A75" w:rsidR="00BE53A3" w:rsidRPr="00632AE5" w:rsidRDefault="00BE53A3">
      <w:pPr>
        <w:spacing w:before="80" w:after="80"/>
        <w:ind w:firstLine="709"/>
        <w:contextualSpacing/>
        <w:jc w:val="both"/>
        <w:rPr>
          <w:rFonts w:asciiTheme="minorHAnsi" w:hAnsiTheme="minorHAnsi" w:cstheme="minorHAnsi"/>
          <w:szCs w:val="28"/>
          <w:lang w:val="uz-Cyrl-UZ"/>
          <w:rPrChange w:id="2247" w:author="Faroxiddin Dadaxanov" w:date="2024-05-22T12:23:00Z">
            <w:rPr>
              <w:rFonts w:cs="Times New Roman"/>
              <w:szCs w:val="28"/>
              <w:lang w:val="uz-Cyrl-UZ"/>
            </w:rPr>
          </w:rPrChange>
        </w:rPr>
        <w:pPrChange w:id="224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49" w:author="Faroxiddin Dadaxanov" w:date="2024-05-22T12:23:00Z">
            <w:rPr>
              <w:rFonts w:cs="Times New Roman"/>
              <w:szCs w:val="28"/>
              <w:lang w:val="uz-Cyrl-UZ"/>
            </w:rPr>
          </w:rPrChange>
        </w:rPr>
        <w:lastRenderedPageBreak/>
        <w:t>Сут ёғи ўрнини босувчи билан сут таркибини алмаштиришнинг истеъмолчини истеъмол қилишнинг босма ҳарфининг ўлчами камида 3 мм бўлиши керак, агар пакет ўлчами белгиланган босма ҳарфнинг ўлчамидаги маълумот соҳасини тўлдиришга имкон беради. Агар пакет ҳажми кўрсатилган босма ҳарфнинг ўлчамдаги маълумот соҳасини тўлдиришга имкон бермаса, кўрсатилган маълумотлар босма ҳарфга иложи борича кенг қўлланилади.</w:t>
      </w:r>
    </w:p>
    <w:p w14:paraId="235E6EBF" w14:textId="530B251D" w:rsidR="00BE53A3" w:rsidRPr="00632AE5" w:rsidRDefault="00BE53A3">
      <w:pPr>
        <w:spacing w:before="80" w:after="80"/>
        <w:ind w:firstLine="709"/>
        <w:contextualSpacing/>
        <w:jc w:val="both"/>
        <w:rPr>
          <w:rFonts w:asciiTheme="minorHAnsi" w:hAnsiTheme="minorHAnsi" w:cstheme="minorHAnsi"/>
          <w:szCs w:val="28"/>
          <w:lang w:val="uz-Cyrl-UZ"/>
          <w:rPrChange w:id="2250" w:author="Faroxiddin Dadaxanov" w:date="2024-05-22T12:23:00Z">
            <w:rPr>
              <w:rFonts w:cs="Times New Roman"/>
              <w:szCs w:val="28"/>
              <w:lang w:val="uz-Cyrl-UZ"/>
            </w:rPr>
          </w:rPrChange>
        </w:rPr>
        <w:pPrChange w:id="225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52" w:author="Faroxiddin Dadaxanov" w:date="2024-05-22T12:23:00Z">
            <w:rPr>
              <w:rFonts w:cs="Times New Roman"/>
              <w:szCs w:val="28"/>
              <w:lang w:val="uz-Cyrl-UZ"/>
            </w:rPr>
          </w:rPrChange>
        </w:rPr>
        <w:t>Сут ёғлари ўрнини босувчи билан таркибида сут бўлган маҳсулотлар номларида ишлаб чиқарувчи ихтиёри бўйича маҳсулотнинг хом ашё таркибининг ўзиша хос хусусиятларини, унинг термик ва махсус ишлов бериш (агар бундай ишлов бериш ўтказилган ҳолатда) услубини тавсифловчи тушунчалардан фойдаланиши мумкин.</w:t>
      </w:r>
    </w:p>
    <w:p w14:paraId="78CB5C91" w14:textId="7A59CF63" w:rsidR="00BE53A3" w:rsidRPr="00632AE5" w:rsidRDefault="00BE53A3">
      <w:pPr>
        <w:spacing w:before="80" w:after="80"/>
        <w:ind w:firstLine="709"/>
        <w:contextualSpacing/>
        <w:jc w:val="both"/>
        <w:rPr>
          <w:rFonts w:asciiTheme="minorHAnsi" w:hAnsiTheme="minorHAnsi" w:cstheme="minorHAnsi"/>
          <w:szCs w:val="28"/>
          <w:lang w:val="uz-Cyrl-UZ"/>
          <w:rPrChange w:id="2253" w:author="Faroxiddin Dadaxanov" w:date="2024-05-22T12:23:00Z">
            <w:rPr>
              <w:rFonts w:cs="Times New Roman"/>
              <w:szCs w:val="28"/>
              <w:lang w:val="uz-Cyrl-UZ"/>
            </w:rPr>
          </w:rPrChange>
        </w:rPr>
        <w:pPrChange w:id="225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55" w:author="Faroxiddin Dadaxanov" w:date="2024-05-22T12:23:00Z">
            <w:rPr>
              <w:rFonts w:cs="Times New Roman"/>
              <w:szCs w:val="28"/>
              <w:lang w:val="uz-Cyrl-UZ"/>
            </w:rPr>
          </w:rPrChange>
        </w:rPr>
        <w:t>82. Таркибида сут бор маҳсулотлар ва сут ёғини ўрнини босуви билан таркибида сут бор махсулотлар учун ушбу техник регламентда сут ва сут махсулотларига ўрнатилган тушунчаларни ишлатишга йул қўйилмайди, уларнинг турли бирикмаларида, шу жумладан номланишида, товар белгиларида (товар маркаларида мавжуд бўлса) ёки уйлаб топилган номларида шундай махсулотларни тамғалашда, уларни ёрлиқларида, турли мақсадларда, шунингдек сут маҳсулотлари тушунчаларидан ҳосил бўлган сўзларнинг (масалан, "пишлоқга ўхшаш", "пишлоқли", "пишлоқ тайёрлаш", "сичугли", "сметанка", "творожок", "сливочки", "маслице", "творожок" ва бошқалар). Фойдаланишга йул куйилмайди.</w:t>
      </w:r>
    </w:p>
    <w:p w14:paraId="6275EFD7" w14:textId="6F7723A6" w:rsidR="00BE53A3" w:rsidRPr="00632AE5" w:rsidRDefault="00BE53A3">
      <w:pPr>
        <w:spacing w:before="80" w:after="80"/>
        <w:ind w:firstLine="709"/>
        <w:contextualSpacing/>
        <w:jc w:val="both"/>
        <w:rPr>
          <w:rFonts w:asciiTheme="minorHAnsi" w:hAnsiTheme="minorHAnsi" w:cstheme="minorHAnsi"/>
          <w:szCs w:val="28"/>
          <w:lang w:val="uz-Cyrl-UZ"/>
          <w:rPrChange w:id="2256" w:author="Faroxiddin Dadaxanov" w:date="2024-05-22T12:23:00Z">
            <w:rPr>
              <w:rFonts w:cs="Times New Roman"/>
              <w:szCs w:val="28"/>
              <w:lang w:val="uz-Cyrl-UZ"/>
            </w:rPr>
          </w:rPrChange>
        </w:rPr>
        <w:pPrChange w:id="225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58" w:author="Faroxiddin Dadaxanov" w:date="2024-05-22T12:23:00Z">
            <w:rPr>
              <w:rFonts w:cs="Times New Roman"/>
              <w:szCs w:val="28"/>
              <w:lang w:val="uz-Cyrl-UZ"/>
            </w:rPr>
          </w:rPrChange>
        </w:rPr>
        <w:t>Музлатилган таркибида сут бор махсулотга келиб чиқиши сут бўлмаган ёғ ишлатмасдан, шу жумладан ёғни ўрнини босувчи, шакарлар ва мевалар ва/ёки уларни қайта ишлаш махсулотлари қўшиб уйлаб чиқарилган "шарбат" номини ишлатишга йўл қўйилади.</w:t>
      </w:r>
    </w:p>
    <w:p w14:paraId="617EF414" w14:textId="33D99930" w:rsidR="00BE53A3" w:rsidRPr="00632AE5" w:rsidRDefault="00BE53A3">
      <w:pPr>
        <w:spacing w:before="80" w:after="80"/>
        <w:ind w:firstLine="709"/>
        <w:contextualSpacing/>
        <w:jc w:val="both"/>
        <w:rPr>
          <w:rFonts w:asciiTheme="minorHAnsi" w:hAnsiTheme="minorHAnsi" w:cstheme="minorHAnsi"/>
          <w:szCs w:val="28"/>
          <w:lang w:val="uz-Cyrl-UZ"/>
          <w:rPrChange w:id="2259" w:author="Faroxiddin Dadaxanov" w:date="2024-05-22T12:23:00Z">
            <w:rPr>
              <w:rFonts w:cs="Times New Roman"/>
              <w:szCs w:val="28"/>
              <w:lang w:val="uz-Cyrl-UZ"/>
            </w:rPr>
          </w:rPrChange>
        </w:rPr>
        <w:pPrChange w:id="226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61" w:author="Faroxiddin Dadaxanov" w:date="2024-05-22T12:23:00Z">
            <w:rPr>
              <w:rFonts w:cs="Times New Roman"/>
              <w:szCs w:val="28"/>
              <w:lang w:val="uz-Cyrl-UZ"/>
            </w:rPr>
          </w:rPrChange>
        </w:rPr>
        <w:t>Таркибида сут бор махсулотни номи сут ёғини ўрнини босвчи билан, шу жумладан махсулотни ўйлаб чиқарилган номи ва қадоқнинг юзасини бу қисмини яқин бир юзасига, истемол жавони ёки қадоқнинг бу қисмини юзасига ахборот майдони босилади, қайсики махсулот истеъмолчига истеъмол жавонида қаратилган ёки қадоқнинг бу қисмини юзасига, у истеъмолчига харид қилинган маҳсулот ҳақида маълумот олиш учун истеъмолчига осонликча олиш мумкин бўлган маҳсулот.</w:t>
      </w:r>
    </w:p>
    <w:p w14:paraId="5E668F76" w14:textId="4F7A0824" w:rsidR="00BE53A3" w:rsidRPr="00632AE5" w:rsidRDefault="00BE53A3">
      <w:pPr>
        <w:spacing w:before="80" w:after="80"/>
        <w:ind w:firstLine="709"/>
        <w:contextualSpacing/>
        <w:jc w:val="both"/>
        <w:rPr>
          <w:rFonts w:asciiTheme="minorHAnsi" w:hAnsiTheme="minorHAnsi" w:cstheme="minorHAnsi"/>
          <w:szCs w:val="28"/>
          <w:lang w:val="uz-Cyrl-UZ"/>
          <w:rPrChange w:id="2262" w:author="Faroxiddin Dadaxanov" w:date="2024-05-22T12:23:00Z">
            <w:rPr>
              <w:rFonts w:cs="Times New Roman"/>
              <w:szCs w:val="28"/>
              <w:lang w:val="uz-Cyrl-UZ"/>
            </w:rPr>
          </w:rPrChange>
        </w:rPr>
        <w:pPrChange w:id="226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64" w:author="Faroxiddin Dadaxanov" w:date="2024-05-22T12:23:00Z">
            <w:rPr>
              <w:rFonts w:cs="Times New Roman"/>
              <w:szCs w:val="28"/>
              <w:lang w:val="uz-Cyrl-UZ"/>
            </w:rPr>
          </w:rPrChange>
        </w:rPr>
        <w:t>Ён сутни қайта ишлаш махсулотларига, ёғ ўрнини босувчи билан таркибида сут бўлган махсулотлар ишлаб чиқариш жараёнида олинган, “зардоб” ва “айрон” тушунчаларидан фойдаланишга йўл қўйилмайди.</w:t>
      </w:r>
    </w:p>
    <w:p w14:paraId="1F9A86CC" w14:textId="4A0152F7" w:rsidR="00BE53A3" w:rsidRPr="00632AE5" w:rsidRDefault="00BE53A3">
      <w:pPr>
        <w:spacing w:before="80" w:after="80"/>
        <w:ind w:firstLine="709"/>
        <w:contextualSpacing/>
        <w:jc w:val="both"/>
        <w:rPr>
          <w:rFonts w:asciiTheme="minorHAnsi" w:hAnsiTheme="minorHAnsi" w:cstheme="minorHAnsi"/>
          <w:szCs w:val="28"/>
          <w:lang w:val="uz-Cyrl-UZ"/>
          <w:rPrChange w:id="2265" w:author="Faroxiddin Dadaxanov" w:date="2024-05-22T12:23:00Z">
            <w:rPr>
              <w:rFonts w:cs="Times New Roman"/>
              <w:szCs w:val="28"/>
              <w:lang w:val="uz-Cyrl-UZ"/>
            </w:rPr>
          </w:rPrChange>
        </w:rPr>
        <w:pPrChange w:id="226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67" w:author="Faroxiddin Dadaxanov" w:date="2024-05-22T12:23:00Z">
            <w:rPr>
              <w:rFonts w:cs="Times New Roman"/>
              <w:szCs w:val="28"/>
              <w:lang w:val="uz-Cyrl-UZ"/>
            </w:rPr>
          </w:rPrChange>
        </w:rPr>
        <w:t>Ён сутни қайта ишлаш махсулотлари учун, ёғ ўрнини босувчи билан таркибида сут бўлган махсулотлар ишлаб чиқариш жараёнида олинган, “зардобли сут ёғлари ўрнини босувчи билан таркибида сут бўлган маҳсулот” ва “зардобли сут ёғлари ўрнини босувчи билан таркибида сут бўлган маҳсулот” номларидан фойдаланиши керак.</w:t>
      </w:r>
    </w:p>
    <w:p w14:paraId="4880137B" w14:textId="77777777" w:rsidR="00BE53A3" w:rsidRPr="00632AE5" w:rsidRDefault="00BE53A3">
      <w:pPr>
        <w:spacing w:before="80" w:after="80"/>
        <w:ind w:firstLine="709"/>
        <w:contextualSpacing/>
        <w:jc w:val="both"/>
        <w:rPr>
          <w:rFonts w:asciiTheme="minorHAnsi" w:hAnsiTheme="minorHAnsi" w:cstheme="minorHAnsi"/>
          <w:szCs w:val="28"/>
          <w:lang w:val="uz-Cyrl-UZ"/>
          <w:rPrChange w:id="2268" w:author="Faroxiddin Dadaxanov" w:date="2024-05-22T12:23:00Z">
            <w:rPr>
              <w:rFonts w:cs="Times New Roman"/>
              <w:szCs w:val="28"/>
              <w:lang w:val="uz-Cyrl-UZ"/>
            </w:rPr>
          </w:rPrChange>
        </w:rPr>
        <w:pPrChange w:id="226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70" w:author="Faroxiddin Dadaxanov" w:date="2024-05-22T12:23:00Z">
            <w:rPr>
              <w:rFonts w:cs="Times New Roman"/>
              <w:szCs w:val="28"/>
              <w:lang w:val="uz-Cyrl-UZ"/>
            </w:rPr>
          </w:rPrChange>
        </w:rPr>
        <w:t xml:space="preserve">83. “ёғ” тушунчасидан, шу жумладан номларидан, ўйлаб топилган номларидан ва товар белгиларидан (товар тамгаларидан) (мавжуд бўлса) </w:t>
      </w:r>
      <w:r w:rsidRPr="00632AE5">
        <w:rPr>
          <w:rFonts w:asciiTheme="minorHAnsi" w:hAnsiTheme="minorHAnsi" w:cstheme="minorHAnsi"/>
          <w:szCs w:val="28"/>
          <w:lang w:val="uz-Cyrl-UZ"/>
          <w:rPrChange w:id="2271" w:author="Faroxiddin Dadaxanov" w:date="2024-05-22T12:23:00Z">
            <w:rPr>
              <w:rFonts w:cs="Times New Roman"/>
              <w:szCs w:val="28"/>
              <w:lang w:val="uz-Cyrl-UZ"/>
            </w:rPr>
          </w:rPrChange>
        </w:rPr>
        <w:lastRenderedPageBreak/>
        <w:t xml:space="preserve">фойдаланишга йўл қўйилмайди, ёрлиқларга ёғ пастаси, қаймоқ-ўсимлик спреди тамғасини босганда. </w:t>
      </w:r>
    </w:p>
    <w:p w14:paraId="06320D4A" w14:textId="74782F85" w:rsidR="00BE53A3" w:rsidRPr="00632AE5" w:rsidRDefault="00BE53A3">
      <w:pPr>
        <w:spacing w:before="80" w:after="80"/>
        <w:ind w:firstLine="709"/>
        <w:contextualSpacing/>
        <w:jc w:val="both"/>
        <w:rPr>
          <w:rFonts w:asciiTheme="minorHAnsi" w:hAnsiTheme="minorHAnsi" w:cstheme="minorHAnsi"/>
          <w:szCs w:val="28"/>
          <w:lang w:val="uz-Cyrl-UZ"/>
          <w:rPrChange w:id="2272" w:author="Faroxiddin Dadaxanov" w:date="2024-05-22T12:23:00Z">
            <w:rPr>
              <w:rFonts w:cs="Times New Roman"/>
              <w:szCs w:val="28"/>
              <w:lang w:val="uz-Cyrl-UZ"/>
            </w:rPr>
          </w:rPrChange>
        </w:rPr>
        <w:pPrChange w:id="227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74" w:author="Faroxiddin Dadaxanov" w:date="2024-05-22T12:23:00Z">
            <w:rPr>
              <w:rFonts w:cs="Times New Roman"/>
              <w:szCs w:val="28"/>
              <w:lang w:val="uz-Cyrl-UZ"/>
            </w:rPr>
          </w:rPrChange>
        </w:rPr>
        <w:t xml:space="preserve"> Сут ёғлари ўрнини босувчили музқаймоқ номига “ёғ ўрнини босувчи” тўлиқ тушунчаси қўшилган бўлиши керак. Турли мақсадларда озиқ-овқат махсулотлари учун “сариёғ”, сариёғ қаймоқ-ўсимликли”, ва “каймок-ўсимликли сариёғ”, шу жумладан ихтисослшган пархез ва даволаш тайинланган махсулотлрдан, қайсики истеъмолчини чалғитиши мумкин бўлган тушунчаларидан фойдаланишга йўл қўйилмайди</w:t>
      </w:r>
    </w:p>
    <w:p w14:paraId="493486CE" w14:textId="31DED8E1" w:rsidR="00BE53A3" w:rsidRPr="00632AE5" w:rsidRDefault="00BE53A3">
      <w:pPr>
        <w:spacing w:before="80" w:after="80"/>
        <w:ind w:firstLine="709"/>
        <w:contextualSpacing/>
        <w:jc w:val="both"/>
        <w:rPr>
          <w:rFonts w:asciiTheme="minorHAnsi" w:hAnsiTheme="minorHAnsi" w:cstheme="minorHAnsi"/>
          <w:szCs w:val="28"/>
          <w:lang w:val="uz-Cyrl-UZ"/>
          <w:rPrChange w:id="2275" w:author="Faroxiddin Dadaxanov" w:date="2024-05-22T12:23:00Z">
            <w:rPr>
              <w:rFonts w:cs="Times New Roman"/>
              <w:szCs w:val="28"/>
              <w:lang w:val="uz-Cyrl-UZ"/>
            </w:rPr>
          </w:rPrChange>
        </w:rPr>
        <w:pPrChange w:id="227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77" w:author="Faroxiddin Dadaxanov" w:date="2024-05-22T12:23:00Z">
            <w:rPr>
              <w:rFonts w:cs="Times New Roman"/>
              <w:szCs w:val="28"/>
              <w:lang w:val="uz-Cyrl-UZ"/>
            </w:rPr>
          </w:rPrChange>
        </w:rPr>
        <w:t>“қиздирилган ёғ” тушунчаларидан, шу жумладан номланишида, ўйлаб топилган номларида ва товар белгиларида (сотув маркаларида) (мавжуд бўлса), қиздирилган қаймоқ-ўсимлик аралашмалари ёрлиқларига тамға босишда қайсики истеъмлчини чалғитишга олиб келадиган, барча мақсадларда фойдаланишга йўл қўйилмайди.</w:t>
      </w:r>
    </w:p>
    <w:p w14:paraId="2FF6A896" w14:textId="77777777" w:rsidR="00BE53A3" w:rsidRPr="00632AE5" w:rsidRDefault="00BE53A3">
      <w:pPr>
        <w:spacing w:before="80" w:after="80"/>
        <w:ind w:firstLine="709"/>
        <w:contextualSpacing/>
        <w:jc w:val="both"/>
        <w:rPr>
          <w:rFonts w:asciiTheme="minorHAnsi" w:hAnsiTheme="minorHAnsi" w:cstheme="minorHAnsi"/>
          <w:szCs w:val="28"/>
          <w:lang w:val="uz-Cyrl-UZ"/>
          <w:rPrChange w:id="2278" w:author="Faroxiddin Dadaxanov" w:date="2024-05-22T12:23:00Z">
            <w:rPr>
              <w:rFonts w:cs="Times New Roman"/>
              <w:szCs w:val="28"/>
              <w:lang w:val="uz-Cyrl-UZ"/>
            </w:rPr>
          </w:rPrChange>
        </w:rPr>
        <w:pPrChange w:id="227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80" w:author="Faroxiddin Dadaxanov" w:date="2024-05-22T12:23:00Z">
            <w:rPr>
              <w:rFonts w:cs="Times New Roman"/>
              <w:szCs w:val="28"/>
              <w:lang w:val="uz-Cyrl-UZ"/>
            </w:rPr>
          </w:rPrChange>
        </w:rPr>
        <w:t xml:space="preserve">84. Тамғада, шу жумладан сутли музқаймоқ, қаймоқли музқаймоқ, пломбир, нордон сутли музқаймок, сут ёғлари ўрнини босувчи билан музқаймоқлар ушбу техник регламентни 2-бобида ўрнатилган тушунчаларга мувофиқ, кўрсатилган махсулотлар номини ўз ичига олган бўлиши керак.  </w:t>
      </w:r>
    </w:p>
    <w:p w14:paraId="23BAB15A" w14:textId="24AE4FE5" w:rsidR="00BE53A3" w:rsidRPr="00632AE5" w:rsidRDefault="00BE53A3">
      <w:pPr>
        <w:spacing w:before="80" w:after="80"/>
        <w:ind w:firstLine="709"/>
        <w:contextualSpacing/>
        <w:jc w:val="both"/>
        <w:rPr>
          <w:rFonts w:asciiTheme="minorHAnsi" w:hAnsiTheme="minorHAnsi" w:cstheme="minorHAnsi"/>
          <w:szCs w:val="28"/>
          <w:lang w:val="uz-Cyrl-UZ"/>
          <w:rPrChange w:id="2281" w:author="Faroxiddin Dadaxanov" w:date="2024-05-22T12:23:00Z">
            <w:rPr>
              <w:rFonts w:cs="Times New Roman"/>
              <w:szCs w:val="28"/>
              <w:lang w:val="uz-Cyrl-UZ"/>
            </w:rPr>
          </w:rPrChange>
        </w:rPr>
        <w:pPrChange w:id="228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83" w:author="Faroxiddin Dadaxanov" w:date="2024-05-22T12:23:00Z">
            <w:rPr>
              <w:rFonts w:cs="Times New Roman"/>
              <w:szCs w:val="28"/>
              <w:lang w:val="uz-Cyrl-UZ"/>
            </w:rPr>
          </w:rPrChange>
        </w:rPr>
        <w:t xml:space="preserve"> Музқаймоқни истеъмол қадоғини юза томонига тамға босишда бу маҳсулотнинг тўлиқ номи кўрсатилади ва у бир хил ўлчамдаги босма ҳарфлар билан туширилади.</w:t>
      </w:r>
    </w:p>
    <w:p w14:paraId="4E3BD005" w14:textId="7FD2DAAB" w:rsidR="00BE53A3" w:rsidRPr="00632AE5" w:rsidRDefault="00BE53A3">
      <w:pPr>
        <w:spacing w:before="80" w:after="80"/>
        <w:ind w:firstLine="709"/>
        <w:contextualSpacing/>
        <w:jc w:val="both"/>
        <w:rPr>
          <w:rFonts w:asciiTheme="minorHAnsi" w:hAnsiTheme="minorHAnsi" w:cstheme="minorHAnsi"/>
          <w:szCs w:val="28"/>
          <w:lang w:val="uz-Cyrl-UZ"/>
          <w:rPrChange w:id="2284" w:author="Faroxiddin Dadaxanov" w:date="2024-05-22T12:23:00Z">
            <w:rPr>
              <w:rFonts w:cs="Times New Roman"/>
              <w:szCs w:val="28"/>
              <w:lang w:val="uz-Cyrl-UZ"/>
            </w:rPr>
          </w:rPrChange>
        </w:rPr>
        <w:pPrChange w:id="228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86" w:author="Faroxiddin Dadaxanov" w:date="2024-05-22T12:23:00Z">
            <w:rPr>
              <w:rFonts w:cs="Times New Roman"/>
              <w:szCs w:val="28"/>
              <w:lang w:val="uz-Cyrl-UZ"/>
            </w:rPr>
          </w:rPrChange>
        </w:rPr>
        <w:t>Сут ёғлари ўрнини босувчили музқаймоқни тамғалашда “сутли”, “қаймоқли” ва “пломбир” тушунчаларини қўллашга йўл қўйилмайди.</w:t>
      </w:r>
    </w:p>
    <w:p w14:paraId="67A822C3" w14:textId="52700FF0" w:rsidR="00BE53A3" w:rsidRPr="00632AE5" w:rsidRDefault="00BE53A3">
      <w:pPr>
        <w:spacing w:before="80" w:after="80"/>
        <w:ind w:firstLine="709"/>
        <w:contextualSpacing/>
        <w:jc w:val="both"/>
        <w:rPr>
          <w:rFonts w:asciiTheme="minorHAnsi" w:hAnsiTheme="minorHAnsi" w:cstheme="minorHAnsi"/>
          <w:szCs w:val="28"/>
          <w:lang w:val="uz-Cyrl-UZ"/>
          <w:rPrChange w:id="2287" w:author="Faroxiddin Dadaxanov" w:date="2024-05-22T12:23:00Z">
            <w:rPr>
              <w:rFonts w:cs="Times New Roman"/>
              <w:szCs w:val="28"/>
              <w:lang w:val="uz-Cyrl-UZ"/>
            </w:rPr>
          </w:rPrChange>
        </w:rPr>
        <w:pPrChange w:id="2288" w:author="Пользователь" w:date="2023-05-05T09:54:00Z">
          <w:pPr>
            <w:spacing w:before="80" w:after="0"/>
            <w:ind w:firstLine="709"/>
            <w:contextualSpacing/>
            <w:jc w:val="both"/>
          </w:pPr>
        </w:pPrChange>
      </w:pPr>
      <w:r w:rsidRPr="00632AE5">
        <w:rPr>
          <w:rFonts w:asciiTheme="minorHAnsi" w:hAnsiTheme="minorHAnsi" w:cstheme="minorHAnsi"/>
          <w:szCs w:val="28"/>
          <w:rPrChange w:id="2289" w:author="Faroxiddin Dadaxanov" w:date="2024-05-22T12:23:00Z">
            <w:rPr>
              <w:rFonts w:cs="Times New Roman"/>
              <w:szCs w:val="28"/>
            </w:rPr>
          </w:rPrChange>
        </w:rPr>
        <w:t>"сутли плазма" - сут оқсиллари, сут шакар (лактоза), минераллар, ферментлар ва витаминларнинг сувли фазадаги коллоид тизими;</w:t>
      </w:r>
    </w:p>
    <w:p w14:paraId="384A6F9A" w14:textId="19480BB4" w:rsidR="00BE53A3" w:rsidRPr="00632AE5" w:rsidRDefault="00BE53A3">
      <w:pPr>
        <w:spacing w:before="80" w:after="80"/>
        <w:ind w:firstLine="709"/>
        <w:contextualSpacing/>
        <w:jc w:val="both"/>
        <w:rPr>
          <w:rFonts w:asciiTheme="minorHAnsi" w:hAnsiTheme="minorHAnsi" w:cstheme="minorHAnsi"/>
          <w:szCs w:val="28"/>
          <w:lang w:val="uz-Cyrl-UZ"/>
          <w:rPrChange w:id="2290" w:author="Faroxiddin Dadaxanov" w:date="2024-05-22T12:23:00Z">
            <w:rPr>
              <w:rFonts w:cs="Times New Roman"/>
              <w:szCs w:val="28"/>
              <w:lang w:val="uz-Cyrl-UZ"/>
            </w:rPr>
          </w:rPrChange>
        </w:rPr>
        <w:pPrChange w:id="229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92" w:author="Faroxiddin Dadaxanov" w:date="2024-05-22T12:23:00Z">
            <w:rPr>
              <w:rFonts w:cs="Times New Roman"/>
              <w:szCs w:val="28"/>
              <w:lang w:val="uz-Cyrl-UZ"/>
            </w:rPr>
          </w:rPrChange>
        </w:rPr>
        <w:t>85. Юридик шахслар, якка тартибдаги тадбиркор сифатида рўйхатдан ўтган, жисмоний шахслар томонидан қайта ишлашга сотиладиган хом сут, хом ёғсизлантирилган сут, хом қаймоқлар қуйидаги маълумотларни ўз ичига олган, маҳсулот кузатиб бориш ҳужжатлари билан кузатиб борилиши керак:</w:t>
      </w:r>
    </w:p>
    <w:p w14:paraId="1AA83BD7" w14:textId="48D3B68F" w:rsidR="00BE53A3" w:rsidRPr="00632AE5" w:rsidRDefault="00BE53A3">
      <w:pPr>
        <w:spacing w:before="80" w:after="80"/>
        <w:ind w:firstLine="709"/>
        <w:contextualSpacing/>
        <w:jc w:val="both"/>
        <w:rPr>
          <w:rFonts w:asciiTheme="minorHAnsi" w:hAnsiTheme="minorHAnsi" w:cstheme="minorHAnsi"/>
          <w:szCs w:val="28"/>
          <w:lang w:val="uz-Cyrl-UZ"/>
          <w:rPrChange w:id="2293" w:author="Faroxiddin Dadaxanov" w:date="2024-05-22T12:23:00Z">
            <w:rPr>
              <w:rFonts w:cs="Times New Roman"/>
              <w:szCs w:val="28"/>
              <w:lang w:val="uz-Cyrl-UZ"/>
            </w:rPr>
          </w:rPrChange>
        </w:rPr>
        <w:pPrChange w:id="229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95" w:author="Faroxiddin Dadaxanov" w:date="2024-05-22T12:23:00Z">
            <w:rPr>
              <w:rFonts w:cs="Times New Roman"/>
              <w:szCs w:val="28"/>
              <w:lang w:val="uz-Cyrl-UZ"/>
            </w:rPr>
          </w:rPrChange>
        </w:rPr>
        <w:t>а) номи (хом сут, ёғсизлантирилган хом сут, хом қаймоқлар);</w:t>
      </w:r>
    </w:p>
    <w:p w14:paraId="7D0F754C" w14:textId="44FF0C11" w:rsidR="00BE53A3" w:rsidRPr="00632AE5" w:rsidRDefault="00BE53A3">
      <w:pPr>
        <w:spacing w:before="80" w:after="80"/>
        <w:ind w:firstLine="709"/>
        <w:contextualSpacing/>
        <w:jc w:val="both"/>
        <w:rPr>
          <w:rFonts w:asciiTheme="minorHAnsi" w:hAnsiTheme="minorHAnsi" w:cstheme="minorHAnsi"/>
          <w:szCs w:val="28"/>
          <w:lang w:val="uz-Cyrl-UZ"/>
          <w:rPrChange w:id="2296" w:author="Faroxiddin Dadaxanov" w:date="2024-05-22T12:23:00Z">
            <w:rPr>
              <w:rFonts w:cs="Times New Roman"/>
              <w:szCs w:val="28"/>
              <w:lang w:val="uz-Cyrl-UZ"/>
            </w:rPr>
          </w:rPrChange>
        </w:rPr>
        <w:pPrChange w:id="229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298" w:author="Faroxiddin Dadaxanov" w:date="2024-05-22T12:23:00Z">
            <w:rPr>
              <w:rFonts w:cs="Times New Roman"/>
              <w:szCs w:val="28"/>
              <w:lang w:val="uz-Cyrl-UZ"/>
            </w:rPr>
          </w:rPrChange>
        </w:rPr>
        <w:t>б) идентификация кўрсаткичлари, ушбу техник регламентга 6 ва 7-сонли иловаларда ўрнатилган, аниқлаш имкони мавжудлигида;</w:t>
      </w:r>
    </w:p>
    <w:p w14:paraId="5513CD49" w14:textId="26964EF4" w:rsidR="00BE53A3" w:rsidRPr="00632AE5" w:rsidRDefault="00BE53A3">
      <w:pPr>
        <w:spacing w:before="80" w:after="80"/>
        <w:ind w:firstLine="709"/>
        <w:contextualSpacing/>
        <w:jc w:val="both"/>
        <w:rPr>
          <w:rFonts w:asciiTheme="minorHAnsi" w:hAnsiTheme="minorHAnsi" w:cstheme="minorHAnsi"/>
          <w:szCs w:val="28"/>
          <w:lang w:val="uz-Cyrl-UZ"/>
          <w:rPrChange w:id="2299" w:author="Faroxiddin Dadaxanov" w:date="2024-05-22T12:23:00Z">
            <w:rPr>
              <w:rFonts w:cs="Times New Roman"/>
              <w:szCs w:val="28"/>
              <w:lang w:val="uz-Cyrl-UZ"/>
            </w:rPr>
          </w:rPrChange>
        </w:rPr>
        <w:pPrChange w:id="230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01" w:author="Faroxiddin Dadaxanov" w:date="2024-05-22T12:23:00Z">
            <w:rPr>
              <w:rFonts w:cs="Times New Roman"/>
              <w:szCs w:val="28"/>
              <w:lang w:val="uz-Cyrl-UZ"/>
            </w:rPr>
          </w:rPrChange>
        </w:rPr>
        <w:t>в) хом сут, хом ёғсизлантирилган сут, хом қаймоқларни ишлаб чиқарувчининг номланиши ва жойлашган жойи (юридик манзил, хом сут, ёғсизлантирилган хом сут, хом қаймоқларни ишлаб чиқариладиган жой манзили, ҳамда давлатини қўшиб (юридик манзил билан мос келмаганида));</w:t>
      </w:r>
    </w:p>
    <w:p w14:paraId="73B739EA" w14:textId="3A862F4B" w:rsidR="00BE53A3" w:rsidRPr="00632AE5" w:rsidRDefault="00BE53A3">
      <w:pPr>
        <w:spacing w:before="80" w:after="80"/>
        <w:ind w:firstLine="709"/>
        <w:contextualSpacing/>
        <w:jc w:val="both"/>
        <w:rPr>
          <w:rFonts w:asciiTheme="minorHAnsi" w:hAnsiTheme="minorHAnsi" w:cstheme="minorHAnsi"/>
          <w:szCs w:val="28"/>
          <w:lang w:val="uz-Cyrl-UZ"/>
          <w:rPrChange w:id="2302" w:author="Faroxiddin Dadaxanov" w:date="2024-05-22T12:23:00Z">
            <w:rPr>
              <w:rFonts w:cs="Times New Roman"/>
              <w:szCs w:val="28"/>
              <w:lang w:val="uz-Cyrl-UZ"/>
            </w:rPr>
          </w:rPrChange>
        </w:rPr>
        <w:pPrChange w:id="230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04" w:author="Faroxiddin Dadaxanov" w:date="2024-05-22T12:23:00Z">
            <w:rPr>
              <w:rFonts w:cs="Times New Roman"/>
              <w:szCs w:val="28"/>
              <w:lang w:val="uz-Cyrl-UZ"/>
            </w:rPr>
          </w:rPrChange>
        </w:rPr>
        <w:t>г) хом сут, хом ёғсизлантирилган хом сут, хом қаймоқлар ҳажми (Л да) ёки масса (КГ да);</w:t>
      </w:r>
    </w:p>
    <w:p w14:paraId="5735C263" w14:textId="0EF1C13E" w:rsidR="00BE53A3" w:rsidRPr="00632AE5" w:rsidRDefault="00BE53A3">
      <w:pPr>
        <w:spacing w:before="80" w:after="80"/>
        <w:ind w:firstLine="709"/>
        <w:contextualSpacing/>
        <w:jc w:val="both"/>
        <w:rPr>
          <w:rFonts w:asciiTheme="minorHAnsi" w:hAnsiTheme="minorHAnsi" w:cstheme="minorHAnsi"/>
          <w:szCs w:val="28"/>
          <w:lang w:val="uz-Cyrl-UZ"/>
          <w:rPrChange w:id="2305" w:author="Faroxiddin Dadaxanov" w:date="2024-05-22T12:23:00Z">
            <w:rPr>
              <w:rFonts w:cs="Times New Roman"/>
              <w:szCs w:val="28"/>
              <w:lang w:val="uz-Cyrl-UZ"/>
            </w:rPr>
          </w:rPrChange>
        </w:rPr>
        <w:pPrChange w:id="230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07" w:author="Faroxiddin Dadaxanov" w:date="2024-05-22T12:23:00Z">
            <w:rPr>
              <w:rFonts w:cs="Times New Roman"/>
              <w:szCs w:val="28"/>
              <w:lang w:val="uz-Cyrl-UZ"/>
            </w:rPr>
          </w:rPrChange>
        </w:rPr>
        <w:t>д) хом сут, хом ёғсизлантирилган сут, хом қаймоқларни ортиб жўнатилган сана ва вақт (соатлар, минутлар);</w:t>
      </w:r>
    </w:p>
    <w:p w14:paraId="446F3DE2" w14:textId="4D638021" w:rsidR="00BE53A3" w:rsidRPr="00632AE5" w:rsidRDefault="00BE53A3">
      <w:pPr>
        <w:spacing w:before="80" w:after="80"/>
        <w:ind w:firstLine="709"/>
        <w:contextualSpacing/>
        <w:jc w:val="both"/>
        <w:rPr>
          <w:rFonts w:asciiTheme="minorHAnsi" w:hAnsiTheme="minorHAnsi" w:cstheme="minorHAnsi"/>
          <w:szCs w:val="28"/>
          <w:lang w:val="uz-Cyrl-UZ"/>
          <w:rPrChange w:id="2308" w:author="Faroxiddin Dadaxanov" w:date="2024-05-22T12:23:00Z">
            <w:rPr>
              <w:rFonts w:cs="Times New Roman"/>
              <w:szCs w:val="28"/>
              <w:lang w:val="uz-Cyrl-UZ"/>
            </w:rPr>
          </w:rPrChange>
        </w:rPr>
        <w:pPrChange w:id="230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10" w:author="Faroxiddin Dadaxanov" w:date="2024-05-22T12:23:00Z">
            <w:rPr>
              <w:rFonts w:cs="Times New Roman"/>
              <w:szCs w:val="28"/>
              <w:lang w:val="uz-Cyrl-UZ"/>
            </w:rPr>
          </w:rPrChange>
        </w:rPr>
        <w:t>е) хом сут, хом ёғсизлантирилган сут, хом қаймоқларни ортиб жўнатишдаги ҳарорати (°С);</w:t>
      </w:r>
    </w:p>
    <w:p w14:paraId="7AA5F2D8" w14:textId="7D998F7A" w:rsidR="00BE53A3" w:rsidRPr="00632AE5" w:rsidRDefault="00BE53A3">
      <w:pPr>
        <w:spacing w:before="80" w:after="80"/>
        <w:ind w:firstLine="709"/>
        <w:contextualSpacing/>
        <w:jc w:val="both"/>
        <w:rPr>
          <w:rFonts w:asciiTheme="minorHAnsi" w:hAnsiTheme="minorHAnsi" w:cstheme="minorHAnsi"/>
          <w:szCs w:val="28"/>
          <w:lang w:val="uz-Cyrl-UZ"/>
          <w:rPrChange w:id="2311" w:author="Faroxiddin Dadaxanov" w:date="2024-05-22T12:23:00Z">
            <w:rPr>
              <w:rFonts w:cs="Times New Roman"/>
              <w:szCs w:val="28"/>
              <w:lang w:val="uz-Cyrl-UZ"/>
            </w:rPr>
          </w:rPrChange>
        </w:rPr>
        <w:pPrChange w:id="231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13" w:author="Faroxiddin Dadaxanov" w:date="2024-05-22T12:23:00Z">
            <w:rPr>
              <w:rFonts w:cs="Times New Roman"/>
              <w:szCs w:val="28"/>
              <w:lang w:val="uz-Cyrl-UZ"/>
            </w:rPr>
          </w:rPrChange>
        </w:rPr>
        <w:t>ж) хом сут, хом ёғсизлантирилган сут, хом қаймоқларни тўп рақами.</w:t>
      </w:r>
    </w:p>
    <w:p w14:paraId="4B625050" w14:textId="419EA44E" w:rsidR="00BE53A3" w:rsidRPr="00632AE5" w:rsidRDefault="00BE53A3">
      <w:pPr>
        <w:spacing w:before="80" w:after="80"/>
        <w:ind w:firstLine="709"/>
        <w:contextualSpacing/>
        <w:jc w:val="both"/>
        <w:rPr>
          <w:rFonts w:asciiTheme="minorHAnsi" w:hAnsiTheme="minorHAnsi" w:cstheme="minorHAnsi"/>
          <w:szCs w:val="28"/>
          <w:lang w:val="uz-Cyrl-UZ"/>
          <w:rPrChange w:id="2314" w:author="Faroxiddin Dadaxanov" w:date="2024-05-22T12:23:00Z">
            <w:rPr>
              <w:rFonts w:cs="Times New Roman"/>
              <w:szCs w:val="28"/>
              <w:lang w:val="uz-Cyrl-UZ"/>
            </w:rPr>
          </w:rPrChange>
        </w:rPr>
        <w:pPrChange w:id="231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16" w:author="Faroxiddin Dadaxanov" w:date="2024-05-22T12:23:00Z">
            <w:rPr>
              <w:rFonts w:cs="Times New Roman"/>
              <w:szCs w:val="28"/>
              <w:lang w:val="uz-Cyrl-UZ"/>
            </w:rPr>
          </w:rPrChange>
        </w:rPr>
        <w:lastRenderedPageBreak/>
        <w:t>86. Сутни қайта ишлаш маҳсулотларини истеъмол қадоғига қуйидаги маълумотларни ўз ичига олган тамға босилади:</w:t>
      </w:r>
    </w:p>
    <w:p w14:paraId="7E122849" w14:textId="45822731" w:rsidR="00BE53A3" w:rsidRPr="00632AE5" w:rsidRDefault="00BE53A3">
      <w:pPr>
        <w:spacing w:before="80" w:after="80"/>
        <w:ind w:firstLine="709"/>
        <w:contextualSpacing/>
        <w:jc w:val="both"/>
        <w:rPr>
          <w:rFonts w:asciiTheme="minorHAnsi" w:hAnsiTheme="minorHAnsi" w:cstheme="minorHAnsi"/>
          <w:szCs w:val="28"/>
          <w:lang w:val="uz-Cyrl-UZ"/>
          <w:rPrChange w:id="2317" w:author="Faroxiddin Dadaxanov" w:date="2024-05-22T12:23:00Z">
            <w:rPr>
              <w:rFonts w:cs="Times New Roman"/>
              <w:szCs w:val="28"/>
              <w:lang w:val="uz-Cyrl-UZ"/>
            </w:rPr>
          </w:rPrChange>
        </w:rPr>
        <w:pPrChange w:id="231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19" w:author="Faroxiddin Dadaxanov" w:date="2024-05-22T12:23:00Z">
            <w:rPr>
              <w:rFonts w:cs="Times New Roman"/>
              <w:szCs w:val="28"/>
              <w:lang w:val="uz-Cyrl-UZ"/>
            </w:rPr>
          </w:rPrChange>
        </w:rPr>
        <w:t>а) сутни қайта ишлш маҳсулотнинг номи (ушбу техник регламентнинг X-боби низомлари ва II-бобида ўрнатилган тушунчаларга мувофиқ, ушбу бўлимда ўрнатилган талабларга риоя қилиб қўллашга мувофиқ);</w:t>
      </w:r>
    </w:p>
    <w:p w14:paraId="19A08490" w14:textId="7777065C" w:rsidR="00BE53A3" w:rsidRPr="00632AE5" w:rsidRDefault="00BE53A3">
      <w:pPr>
        <w:spacing w:before="80" w:after="80"/>
        <w:ind w:firstLine="709"/>
        <w:contextualSpacing/>
        <w:jc w:val="both"/>
        <w:rPr>
          <w:rFonts w:asciiTheme="minorHAnsi" w:hAnsiTheme="minorHAnsi" w:cstheme="minorHAnsi"/>
          <w:szCs w:val="28"/>
          <w:lang w:val="uz-Cyrl-UZ"/>
          <w:rPrChange w:id="2320" w:author="Faroxiddin Dadaxanov" w:date="2024-05-22T12:23:00Z">
            <w:rPr>
              <w:rFonts w:cs="Times New Roman"/>
              <w:szCs w:val="28"/>
              <w:lang w:val="uz-Cyrl-UZ"/>
            </w:rPr>
          </w:rPrChange>
        </w:rPr>
        <w:pPrChange w:id="232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22" w:author="Faroxiddin Dadaxanov" w:date="2024-05-22T12:23:00Z">
            <w:rPr>
              <w:rFonts w:cs="Times New Roman"/>
              <w:szCs w:val="28"/>
              <w:lang w:val="uz-Cyrl-UZ"/>
            </w:rPr>
          </w:rPrChange>
        </w:rPr>
        <w:t>б) ёғнинг массавий улуши (фоизларда) (ёғсиз махсулотлар, пишлоқлар, эритилган пишлоқлар, сут таркибли махсулотлар сут ёғларини ўрнини босувчи билан, пишлок технологияси бўйича ишлаб чиқарилган, сут ёғларини ўрнини босувчи билан, таркибида сут бўлган маҳсулотлар, эритилган пишлоқлар технологияси буйича ишлаб чиқарилган);</w:t>
      </w:r>
    </w:p>
    <w:p w14:paraId="3E0A4E85" w14:textId="22BC9D92" w:rsidR="00BE53A3" w:rsidRPr="00632AE5" w:rsidRDefault="00BE53A3">
      <w:pPr>
        <w:spacing w:before="80" w:after="80"/>
        <w:ind w:firstLine="709"/>
        <w:contextualSpacing/>
        <w:jc w:val="both"/>
        <w:rPr>
          <w:rFonts w:asciiTheme="minorHAnsi" w:hAnsiTheme="minorHAnsi" w:cstheme="minorHAnsi"/>
          <w:szCs w:val="28"/>
          <w:lang w:val="uz-Cyrl-UZ"/>
          <w:rPrChange w:id="2323" w:author="Faroxiddin Dadaxanov" w:date="2024-05-22T12:23:00Z">
            <w:rPr>
              <w:rFonts w:cs="Times New Roman"/>
              <w:szCs w:val="28"/>
              <w:lang w:val="uz-Cyrl-UZ"/>
            </w:rPr>
          </w:rPrChange>
        </w:rPr>
        <w:pPrChange w:id="232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25" w:author="Faroxiddin Dadaxanov" w:date="2024-05-22T12:23:00Z">
            <w:rPr>
              <w:rFonts w:cs="Times New Roman"/>
              <w:szCs w:val="28"/>
              <w:lang w:val="uz-Cyrl-UZ"/>
            </w:rPr>
          </w:rPrChange>
        </w:rPr>
        <w:t>Қуруқ моддадаги ёғни массавий улуши (фоизларда) пишлоқлар, эритилган пишлоқлар, сут таркибли махсулотлар сут ёғларини ўрнини босувчи билан, эритилган пишлоқ технологияси бўйича ишлаб чиқарилган, сут таркибли маҳсулотлар сут ёғларини ўрнини босувчи билан, эритилган пишлоқлар технологияси бўйича ишлаб чиқарилган);</w:t>
      </w:r>
    </w:p>
    <w:p w14:paraId="2C7325BA" w14:textId="2E9DEB38" w:rsidR="00BE53A3" w:rsidRPr="00632AE5" w:rsidRDefault="00BE53A3">
      <w:pPr>
        <w:spacing w:before="80" w:after="80"/>
        <w:ind w:firstLine="709"/>
        <w:contextualSpacing/>
        <w:jc w:val="both"/>
        <w:rPr>
          <w:rFonts w:asciiTheme="minorHAnsi" w:hAnsiTheme="minorHAnsi" w:cstheme="minorHAnsi"/>
          <w:szCs w:val="28"/>
          <w:lang w:val="uz-Cyrl-UZ"/>
          <w:rPrChange w:id="2326" w:author="Faroxiddin Dadaxanov" w:date="2024-05-22T12:23:00Z">
            <w:rPr>
              <w:rFonts w:cs="Times New Roman"/>
              <w:szCs w:val="28"/>
              <w:lang w:val="uz-Cyrl-UZ"/>
            </w:rPr>
          </w:rPrChange>
        </w:rPr>
        <w:pPrChange w:id="232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28" w:author="Faroxiddin Dadaxanov" w:date="2024-05-22T12:23:00Z">
            <w:rPr>
              <w:rFonts w:cs="Times New Roman"/>
              <w:szCs w:val="28"/>
              <w:lang w:val="uz-Cyrl-UZ"/>
            </w:rPr>
          </w:rPrChange>
        </w:rPr>
        <w:t>Ишлаб чиқарувчининг қарори билан, ёғнинг массавий улуши ўрнига-музқаймоқ учун ёғнинг массавий улуши сут қисмида, творог қисмида творогли сироклар, глазурланган сироклар учун, ва шунингдек донали творог учун ва бошқа сут асосли махсулотлар учун махсулотларни сутли ва сутсиз қисмида алохида қадоқ ишлатилган холатда, кўрсатилади. Бундай маҳсулотлар учун маҳсулотдаги ёғнинг массавий улуши тўғрисидаги ахборот “озуқавий қиймати” бўлимини тамғалаш матнида кўрсатилади.</w:t>
      </w:r>
    </w:p>
    <w:p w14:paraId="587B0924" w14:textId="2BAB0345" w:rsidR="00BE53A3" w:rsidRPr="00632AE5" w:rsidRDefault="00BE53A3">
      <w:pPr>
        <w:spacing w:before="80" w:after="80"/>
        <w:ind w:firstLine="709"/>
        <w:contextualSpacing/>
        <w:jc w:val="both"/>
        <w:rPr>
          <w:rFonts w:asciiTheme="minorHAnsi" w:hAnsiTheme="minorHAnsi" w:cstheme="minorHAnsi"/>
          <w:szCs w:val="28"/>
          <w:lang w:val="uz-Cyrl-UZ"/>
          <w:rPrChange w:id="2329" w:author="Faroxiddin Dadaxanov" w:date="2024-05-22T12:23:00Z">
            <w:rPr>
              <w:rFonts w:cs="Times New Roman"/>
              <w:szCs w:val="28"/>
              <w:lang w:val="uz-Cyrl-UZ"/>
            </w:rPr>
          </w:rPrChange>
        </w:rPr>
        <w:pPrChange w:id="233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31" w:author="Faroxiddin Dadaxanov" w:date="2024-05-22T12:23:00Z">
            <w:rPr>
              <w:rFonts w:cs="Times New Roman"/>
              <w:szCs w:val="28"/>
              <w:lang w:val="uz-Cyrl-UZ"/>
            </w:rPr>
          </w:rPrChange>
        </w:rPr>
        <w:t>Қаймоғи олинмаган сутдан ишлаб чиқарилган маҳсулотлар учун “... дан ... гача” оралиғида ёғнинг массавий улушини ҳар бир тўпнинг ҳар қандай қулай усул билан ёғнинг массавий улушининг аниқ қийматини қўшимча яққол кўринадиган тамға билан фоизларда кўрсатишга йўл қўйилади.</w:t>
      </w:r>
    </w:p>
    <w:p w14:paraId="031A893E" w14:textId="0A914451" w:rsidR="00BE53A3" w:rsidRPr="00632AE5" w:rsidRDefault="00BE53A3">
      <w:pPr>
        <w:spacing w:before="80" w:after="80"/>
        <w:ind w:firstLine="709"/>
        <w:contextualSpacing/>
        <w:jc w:val="both"/>
        <w:rPr>
          <w:rFonts w:asciiTheme="minorHAnsi" w:hAnsiTheme="minorHAnsi" w:cstheme="minorHAnsi"/>
          <w:szCs w:val="28"/>
          <w:lang w:val="uz-Cyrl-UZ"/>
          <w:rPrChange w:id="2332" w:author="Faroxiddin Dadaxanov" w:date="2024-05-22T12:23:00Z">
            <w:rPr>
              <w:rFonts w:cs="Times New Roman"/>
              <w:szCs w:val="28"/>
              <w:lang w:val="uz-Cyrl-UZ"/>
            </w:rPr>
          </w:rPrChange>
        </w:rPr>
        <w:pPrChange w:id="233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34" w:author="Faroxiddin Dadaxanov" w:date="2024-05-22T12:23:00Z">
            <w:rPr>
              <w:rFonts w:cs="Times New Roman"/>
              <w:szCs w:val="28"/>
              <w:lang w:val="uz-Cyrl-UZ"/>
            </w:rPr>
          </w:rPrChange>
        </w:rPr>
        <w:t>Куруқ мослаштирилган сутли ёки қисман мослаштирилган дастлабки ёки кейинги сут аралашмалари, қуруқ нордон сут аралашмалари, қуруқ сутли ичимликлар ёш болаларни озиқлантириш учун, қуруқ сут бўтқалари, истеъмолга тайёр, ва қуруқ сутли бўтқа (ичимлик суви билан уйда тайёр ҳолда тикланади) ёш болаларни озиқлантиш учун “озуқавий қиймати” бўлимини тамғалаш матнида ёғнинг массавий улушини граммларда кўрсатишга йул қўйилади;</w:t>
      </w:r>
    </w:p>
    <w:p w14:paraId="2C0FB6DD" w14:textId="11B51622" w:rsidR="00BE53A3" w:rsidRPr="00632AE5" w:rsidRDefault="00BE53A3">
      <w:pPr>
        <w:spacing w:before="80" w:after="80"/>
        <w:ind w:firstLine="709"/>
        <w:contextualSpacing/>
        <w:jc w:val="both"/>
        <w:rPr>
          <w:rFonts w:asciiTheme="minorHAnsi" w:hAnsiTheme="minorHAnsi" w:cstheme="minorHAnsi"/>
          <w:szCs w:val="28"/>
          <w:lang w:val="uz-Cyrl-UZ"/>
          <w:rPrChange w:id="2335" w:author="Faroxiddin Dadaxanov" w:date="2024-05-22T12:23:00Z">
            <w:rPr>
              <w:rFonts w:cs="Times New Roman"/>
              <w:szCs w:val="28"/>
              <w:lang w:val="uz-Cyrl-UZ"/>
            </w:rPr>
          </w:rPrChange>
        </w:rPr>
        <w:pPrChange w:id="233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37" w:author="Faroxiddin Dadaxanov" w:date="2024-05-22T12:23:00Z">
            <w:rPr>
              <w:rFonts w:cs="Times New Roman"/>
              <w:szCs w:val="28"/>
              <w:lang w:val="uz-Cyrl-UZ"/>
            </w:rPr>
          </w:rPrChange>
        </w:rPr>
        <w:t>в) маҳсулотда сутсиз ёғни массавий улуши фоиз шаклида (масалан, “ёғнинг массавий улуши 15%, шу жумладан ўсимлик ёғи 6 %”) (таркибида сут бўлган маҳсулотлар учун сут ёғлари ўрнини босувчи билан);</w:t>
      </w:r>
    </w:p>
    <w:p w14:paraId="71E6FD9F" w14:textId="5470CDCF" w:rsidR="00BE53A3" w:rsidRPr="00632AE5" w:rsidRDefault="00BE53A3">
      <w:pPr>
        <w:spacing w:before="80" w:after="80"/>
        <w:ind w:firstLine="709"/>
        <w:contextualSpacing/>
        <w:jc w:val="both"/>
        <w:rPr>
          <w:rFonts w:asciiTheme="minorHAnsi" w:hAnsiTheme="minorHAnsi" w:cstheme="minorHAnsi"/>
          <w:szCs w:val="28"/>
          <w:lang w:val="uz-Cyrl-UZ"/>
          <w:rPrChange w:id="2338" w:author="Faroxiddin Dadaxanov" w:date="2024-05-22T12:23:00Z">
            <w:rPr>
              <w:rFonts w:cs="Times New Roman"/>
              <w:szCs w:val="28"/>
              <w:lang w:val="uz-Cyrl-UZ"/>
            </w:rPr>
          </w:rPrChange>
        </w:rPr>
        <w:pPrChange w:id="233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40" w:author="Faroxiddin Dadaxanov" w:date="2024-05-22T12:23:00Z">
            <w:rPr>
              <w:rFonts w:cs="Times New Roman"/>
              <w:szCs w:val="28"/>
              <w:lang w:val="uz-Cyrl-UZ"/>
            </w:rPr>
          </w:rPrChange>
        </w:rPr>
        <w:t>г) Номи ва қайта ишлаш махсулотларини ишлаб чиқарувчини жойлашган жойи (юридик манзил, мамлакат, сутни қайта ишлаш махсулотини ишлаб чиқариш жойи (юридик манзили билан мос келмаганида)) ва ташкилот, ишлаб чиқарувчи томонодиан истеъмолчилардан шикоятларни Узбекистон худида қабул қилишга  ваколатланган Ўзбекистон Республикасида рўйхатдан ўтган.</w:t>
      </w:r>
    </w:p>
    <w:p w14:paraId="15AFF30B" w14:textId="774D8399" w:rsidR="00BE53A3" w:rsidRPr="00632AE5" w:rsidRDefault="00BE53A3">
      <w:pPr>
        <w:spacing w:before="80" w:after="80"/>
        <w:ind w:firstLine="709"/>
        <w:contextualSpacing/>
        <w:jc w:val="both"/>
        <w:rPr>
          <w:rFonts w:asciiTheme="minorHAnsi" w:hAnsiTheme="minorHAnsi" w:cstheme="minorHAnsi"/>
          <w:szCs w:val="28"/>
          <w:lang w:val="uz-Cyrl-UZ"/>
          <w:rPrChange w:id="2341" w:author="Faroxiddin Dadaxanov" w:date="2024-05-22T12:23:00Z">
            <w:rPr>
              <w:rFonts w:cs="Times New Roman"/>
              <w:szCs w:val="28"/>
              <w:lang w:val="uz-Cyrl-UZ"/>
            </w:rPr>
          </w:rPrChange>
        </w:rPr>
        <w:pPrChange w:id="234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43" w:author="Faroxiddin Dadaxanov" w:date="2024-05-22T12:23:00Z">
            <w:rPr>
              <w:rFonts w:cs="Times New Roman"/>
              <w:szCs w:val="28"/>
              <w:lang w:val="uz-Cyrl-UZ"/>
            </w:rPr>
          </w:rPrChange>
        </w:rPr>
        <w:t>д) товар белгиси (савлов маркаси) (мавжуд бўлса);</w:t>
      </w:r>
    </w:p>
    <w:p w14:paraId="73BE6CCE" w14:textId="53DFEDD6" w:rsidR="00BE53A3" w:rsidRPr="00632AE5" w:rsidRDefault="00BE53A3">
      <w:pPr>
        <w:spacing w:before="80" w:after="80"/>
        <w:ind w:firstLine="709"/>
        <w:contextualSpacing/>
        <w:jc w:val="both"/>
        <w:rPr>
          <w:rFonts w:asciiTheme="minorHAnsi" w:hAnsiTheme="minorHAnsi" w:cstheme="minorHAnsi"/>
          <w:szCs w:val="28"/>
          <w:lang w:val="uz-Cyrl-UZ"/>
          <w:rPrChange w:id="2344" w:author="Faroxiddin Dadaxanov" w:date="2024-05-22T12:23:00Z">
            <w:rPr>
              <w:rFonts w:cs="Times New Roman"/>
              <w:szCs w:val="28"/>
              <w:lang w:val="uz-Cyrl-UZ"/>
            </w:rPr>
          </w:rPrChange>
        </w:rPr>
        <w:pPrChange w:id="234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46" w:author="Faroxiddin Dadaxanov" w:date="2024-05-22T12:23:00Z">
            <w:rPr>
              <w:rFonts w:cs="Times New Roman"/>
              <w:szCs w:val="28"/>
              <w:lang w:val="uz-Cyrl-UZ"/>
            </w:rPr>
          </w:rPrChange>
        </w:rPr>
        <w:lastRenderedPageBreak/>
        <w:t>е) нетто массаси ёки сутни қайта ишлаб чиқариш маҳсулотлари ҳажми (истеъмол қадоғида ўқиш учун имконият мавжуд жойда);</w:t>
      </w:r>
    </w:p>
    <w:p w14:paraId="4581E5A6" w14:textId="77777777" w:rsidR="00BE53A3" w:rsidRPr="00632AE5" w:rsidRDefault="00BE53A3">
      <w:pPr>
        <w:spacing w:before="80" w:after="80"/>
        <w:ind w:firstLine="709"/>
        <w:contextualSpacing/>
        <w:jc w:val="both"/>
        <w:rPr>
          <w:rFonts w:asciiTheme="minorHAnsi" w:hAnsiTheme="minorHAnsi" w:cstheme="minorHAnsi"/>
          <w:szCs w:val="28"/>
          <w:lang w:val="uz-Cyrl-UZ"/>
          <w:rPrChange w:id="2347" w:author="Faroxiddin Dadaxanov" w:date="2024-05-22T12:23:00Z">
            <w:rPr>
              <w:rFonts w:cs="Times New Roman"/>
              <w:szCs w:val="28"/>
              <w:lang w:val="uz-Cyrl-UZ"/>
            </w:rPr>
          </w:rPrChange>
        </w:rPr>
        <w:pPrChange w:id="234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49" w:author="Faroxiddin Dadaxanov" w:date="2024-05-22T12:23:00Z">
            <w:rPr>
              <w:rFonts w:cs="Times New Roman"/>
              <w:szCs w:val="28"/>
              <w:lang w:val="uz-Cyrl-UZ"/>
            </w:rPr>
          </w:rPrChange>
        </w:rPr>
        <w:t>ж) сутни қайта ишлаш маҳсулоти унинг таркибига кирувчи компонентларни кўрсатиб.</w:t>
      </w:r>
    </w:p>
    <w:p w14:paraId="2353F975" w14:textId="77777777" w:rsidR="00BE53A3" w:rsidRPr="00632AE5" w:rsidRDefault="00BE53A3">
      <w:pPr>
        <w:spacing w:before="80" w:after="80"/>
        <w:ind w:firstLine="709"/>
        <w:contextualSpacing/>
        <w:jc w:val="both"/>
        <w:rPr>
          <w:rFonts w:asciiTheme="minorHAnsi" w:hAnsiTheme="minorHAnsi" w:cstheme="minorHAnsi"/>
          <w:szCs w:val="28"/>
          <w:lang w:val="uz-Cyrl-UZ"/>
          <w:rPrChange w:id="2350" w:author="Faroxiddin Dadaxanov" w:date="2024-05-22T12:23:00Z">
            <w:rPr>
              <w:rFonts w:cs="Times New Roman"/>
              <w:szCs w:val="28"/>
              <w:lang w:val="uz-Cyrl-UZ"/>
            </w:rPr>
          </w:rPrChange>
        </w:rPr>
        <w:pPrChange w:id="235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52" w:author="Faroxiddin Dadaxanov" w:date="2024-05-22T12:23:00Z">
            <w:rPr>
              <w:rFonts w:cs="Times New Roman"/>
              <w:szCs w:val="28"/>
              <w:lang w:val="uz-Cyrl-UZ"/>
            </w:rPr>
          </w:rPrChange>
        </w:rPr>
        <w:t xml:space="preserve"> Сут махсулоти, сут асосли махсулот таркибига ва (ёки) сут таркибидаги маҳсулот ва (ёки) сут ёғ ўрнини босадиганли сут таркибли махсулот “Таркиб” бўлимида тамғалаш матнида ўзининг номи билан (сут махсулотининг таркиби кўрсатилмаслигига йўл қўйилади). Масалан, сут асосли махсулотлар таркибида "пишлоқ", "қуруқ сут", "сариёғ", "творог" уларнинг таркибини қўшимча кўрсатмасдан.</w:t>
      </w:r>
    </w:p>
    <w:p w14:paraId="6795C369" w14:textId="77777777" w:rsidR="00BE53A3" w:rsidRPr="00632AE5" w:rsidRDefault="00BE53A3">
      <w:pPr>
        <w:spacing w:before="80" w:after="80"/>
        <w:ind w:firstLine="709"/>
        <w:contextualSpacing/>
        <w:jc w:val="both"/>
        <w:rPr>
          <w:rFonts w:asciiTheme="minorHAnsi" w:hAnsiTheme="minorHAnsi" w:cstheme="minorHAnsi"/>
          <w:szCs w:val="28"/>
          <w:lang w:val="uz-Cyrl-UZ"/>
          <w:rPrChange w:id="2353" w:author="Faroxiddin Dadaxanov" w:date="2024-05-22T12:23:00Z">
            <w:rPr>
              <w:rFonts w:cs="Times New Roman"/>
              <w:szCs w:val="28"/>
              <w:lang w:val="uz-Cyrl-UZ"/>
            </w:rPr>
          </w:rPrChange>
        </w:rPr>
        <w:pPrChange w:id="235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55" w:author="Faroxiddin Dadaxanov" w:date="2024-05-22T12:23:00Z">
            <w:rPr>
              <w:rFonts w:cs="Times New Roman"/>
              <w:szCs w:val="28"/>
              <w:lang w:val="uz-Cyrl-UZ"/>
            </w:rPr>
          </w:rPrChange>
        </w:rPr>
        <w:t xml:space="preserve"> Бундай маҳсулотларнинг таркибида озиқ-овқат маҳсулотларини номлари, озуқавий қўшимчалар (гуруҳлашган номи ва номи, ёки “Е” индекси), ароматизаторлар (Ўзбекистон Республикасининг “Озик-овкат махсулотлари сифати ва хавфсизлиги тўғрисдаги қонун талабларига мувофиқ). Ишлаб чиқариш жараёнида ишлатиладиган функционал таркибий қисмлар ва ёрдамчи технологик восита (масалан, кальций хлорид), ишлаб чиқариш жараёнида ишлатиладиган, аммо тайёр маҳсулот таркибига кирмаган, кўрсатмасликга йўл қўйилади. Глазур таркибига кирувчи компонентлар ва сут ёғи ўрнини босувчилар, “таркиб” бўлимида таркибий компонентлар талабларини хисобга олиб тамға матнида кўрсатилади. Шу билан бирга, сут ёғ ўрнини босувчи, глазур таркибига кирувчи ўсимлик ёғини номи, хар қандай кетма-кетликда “турли мутаносибликда” ибораларин қўшиб кўрсатилишига йўл қўйилади.</w:t>
      </w:r>
    </w:p>
    <w:p w14:paraId="6B610E26" w14:textId="77767F0A" w:rsidR="00BE53A3" w:rsidRPr="00632AE5" w:rsidRDefault="00BE53A3">
      <w:pPr>
        <w:spacing w:before="80" w:after="80"/>
        <w:ind w:firstLine="709"/>
        <w:contextualSpacing/>
        <w:jc w:val="both"/>
        <w:rPr>
          <w:rFonts w:asciiTheme="minorHAnsi" w:hAnsiTheme="minorHAnsi" w:cstheme="minorHAnsi"/>
          <w:szCs w:val="28"/>
          <w:lang w:val="uz-Cyrl-UZ"/>
          <w:rPrChange w:id="2356" w:author="Faroxiddin Dadaxanov" w:date="2024-05-22T12:23:00Z">
            <w:rPr>
              <w:rFonts w:cs="Times New Roman"/>
              <w:szCs w:val="28"/>
              <w:lang w:val="uz-Cyrl-UZ"/>
            </w:rPr>
          </w:rPrChange>
        </w:rPr>
        <w:pPrChange w:id="235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58" w:author="Faroxiddin Dadaxanov" w:date="2024-05-22T12:23:00Z">
            <w:rPr>
              <w:rFonts w:cs="Times New Roman"/>
              <w:szCs w:val="28"/>
              <w:lang w:val="uz-Cyrl-UZ"/>
            </w:rPr>
          </w:rPrChange>
        </w:rPr>
        <w:t>Кўп компонентли озиқ-овқат маҳсулоти хисобланадиган сут маҳсулотларининг таркибий қисмлари тўғрисидаги маълумотларни изохлаш тартиби Ўзбекистон Республикасининг «Озиқ-овқат маҳсулотини тамғалаш юзасидан унинг хавфсизлиги тўғрисида»ги умумий техник регламенти ва Ўзбекистон Республикасининг “Озик-овкат махсулотлари сифати ва хавфсизлиги тўғрисдаги қонун талабларига мувофиқ) амалга оширилади;</w:t>
      </w:r>
    </w:p>
    <w:p w14:paraId="0568B6A1" w14:textId="078D1D4B" w:rsidR="00BE53A3" w:rsidRPr="00632AE5" w:rsidRDefault="00BE53A3">
      <w:pPr>
        <w:spacing w:before="80" w:after="80"/>
        <w:ind w:firstLine="709"/>
        <w:contextualSpacing/>
        <w:jc w:val="both"/>
        <w:rPr>
          <w:rFonts w:asciiTheme="minorHAnsi" w:hAnsiTheme="minorHAnsi" w:cstheme="minorHAnsi"/>
          <w:szCs w:val="28"/>
          <w:lang w:val="uz-Cyrl-UZ"/>
          <w:rPrChange w:id="2359" w:author="Faroxiddin Dadaxanov" w:date="2024-05-22T12:23:00Z">
            <w:rPr>
              <w:rFonts w:cs="Times New Roman"/>
              <w:szCs w:val="28"/>
              <w:lang w:val="uz-Cyrl-UZ"/>
            </w:rPr>
          </w:rPrChange>
        </w:rPr>
        <w:pPrChange w:id="236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61" w:author="Faroxiddin Dadaxanov" w:date="2024-05-22T12:23:00Z">
            <w:rPr>
              <w:rFonts w:cs="Times New Roman"/>
              <w:szCs w:val="28"/>
              <w:lang w:val="uz-Cyrl-UZ"/>
            </w:rPr>
          </w:rPrChange>
        </w:rPr>
        <w:t>з) сутни қайта ишлаш маҳсулотларининг озуқавий қиммати, сутдан тайёрланган (... дан ... гача) оралиғида овқатланишга рухсат этилади);</w:t>
      </w:r>
    </w:p>
    <w:p w14:paraId="1D32E47B" w14:textId="0C69E96E" w:rsidR="00BE53A3" w:rsidRPr="00632AE5" w:rsidRDefault="00BE53A3">
      <w:pPr>
        <w:spacing w:before="80" w:after="80"/>
        <w:ind w:firstLine="709"/>
        <w:contextualSpacing/>
        <w:jc w:val="both"/>
        <w:rPr>
          <w:rFonts w:asciiTheme="minorHAnsi" w:hAnsiTheme="minorHAnsi" w:cstheme="minorHAnsi"/>
          <w:szCs w:val="28"/>
          <w:lang w:val="uz-Cyrl-UZ"/>
          <w:rPrChange w:id="2362" w:author="Faroxiddin Dadaxanov" w:date="2024-05-22T12:23:00Z">
            <w:rPr>
              <w:rFonts w:cs="Times New Roman"/>
              <w:szCs w:val="28"/>
              <w:lang w:val="uz-Cyrl-UZ"/>
            </w:rPr>
          </w:rPrChange>
        </w:rPr>
        <w:pPrChange w:id="236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64" w:author="Faroxiddin Dadaxanov" w:date="2024-05-22T12:23:00Z">
            <w:rPr>
              <w:rFonts w:cs="Times New Roman"/>
              <w:szCs w:val="28"/>
              <w:lang w:val="uz-Cyrl-UZ"/>
            </w:rPr>
          </w:rPrChange>
        </w:rPr>
        <w:t>и) тайёр нордон сут маҳсулоти ёки ивитилган маҳсулот (ивитилгандан кейин термик ишлов берилмаган) микроорганизмлар (нордон сут бифидобактериалари ва бошқа пробиотик микроорганизмлар), ва шунингдек дрожжилар) ушбу техник регламентнинг 1-иловасида ўрнатилган меъёрларга мувофиқ.</w:t>
      </w:r>
    </w:p>
    <w:p w14:paraId="4473F9AE" w14:textId="3A3AB664" w:rsidR="00BE53A3" w:rsidRPr="00632AE5" w:rsidRDefault="00BE53A3">
      <w:pPr>
        <w:spacing w:before="80" w:after="80"/>
        <w:ind w:firstLine="709"/>
        <w:contextualSpacing/>
        <w:jc w:val="both"/>
        <w:rPr>
          <w:rFonts w:asciiTheme="minorHAnsi" w:hAnsiTheme="minorHAnsi" w:cstheme="minorHAnsi"/>
          <w:szCs w:val="28"/>
          <w:lang w:val="uz-Cyrl-UZ"/>
          <w:rPrChange w:id="2365" w:author="Faroxiddin Dadaxanov" w:date="2024-05-22T12:23:00Z">
            <w:rPr>
              <w:rFonts w:cs="Times New Roman"/>
              <w:szCs w:val="28"/>
              <w:lang w:val="uz-Cyrl-UZ"/>
            </w:rPr>
          </w:rPrChange>
        </w:rPr>
        <w:pPrChange w:id="236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67" w:author="Faroxiddin Dadaxanov" w:date="2024-05-22T12:23:00Z">
            <w:rPr>
              <w:rFonts w:cs="Times New Roman"/>
              <w:szCs w:val="28"/>
              <w:lang w:val="uz-Cyrl-UZ"/>
            </w:rPr>
          </w:rPrChange>
        </w:rPr>
        <w:t>к) Тайёр бойитилган махсулотларда микро ва макроэлементлар, витаминлар, бошқа махсулотларни бойтиш учун ишлатиладиган моддалар махсулотга қўшилган моддалар миқдори уларни истеъмолини суткалик меъёри мутаносиблигини кўрсатиб (белгиланган тартибда истеъмол дозасини кўрсатгичи ва маҳсулотдан фойдаланишнинг хусусиятлари мавжуд бўлса (агар керак бўлса);</w:t>
      </w:r>
    </w:p>
    <w:p w14:paraId="303E6E7D" w14:textId="529FDD3B" w:rsidR="00BE53A3" w:rsidRPr="00632AE5" w:rsidRDefault="00BE53A3">
      <w:pPr>
        <w:spacing w:before="80" w:after="80"/>
        <w:ind w:firstLine="709"/>
        <w:contextualSpacing/>
        <w:jc w:val="both"/>
        <w:rPr>
          <w:rFonts w:asciiTheme="minorHAnsi" w:hAnsiTheme="minorHAnsi" w:cstheme="minorHAnsi"/>
          <w:szCs w:val="28"/>
          <w:lang w:val="uz-Cyrl-UZ"/>
          <w:rPrChange w:id="2368" w:author="Faroxiddin Dadaxanov" w:date="2024-05-22T12:23:00Z">
            <w:rPr>
              <w:rFonts w:cs="Times New Roman"/>
              <w:szCs w:val="28"/>
              <w:lang w:val="uz-Cyrl-UZ"/>
            </w:rPr>
          </w:rPrChange>
        </w:rPr>
        <w:pPrChange w:id="236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70" w:author="Faroxiddin Dadaxanov" w:date="2024-05-22T12:23:00Z">
            <w:rPr>
              <w:rFonts w:cs="Times New Roman"/>
              <w:szCs w:val="28"/>
              <w:lang w:val="uz-Cyrl-UZ"/>
            </w:rPr>
          </w:rPrChange>
        </w:rPr>
        <w:lastRenderedPageBreak/>
        <w:t>л) Хужжат, унга мувофиқ ишлаб чиқарилган ва идентификациялаш мумкин махсулот (Ўзбекистонга чет мамлакатлардан келтирилаётган махсулот учун, кўрсатмасликка йўл қўйилади).</w:t>
      </w:r>
    </w:p>
    <w:p w14:paraId="662188ED" w14:textId="46728BF7" w:rsidR="00BE53A3" w:rsidRPr="00632AE5" w:rsidRDefault="00BE53A3">
      <w:pPr>
        <w:spacing w:before="80" w:after="80"/>
        <w:ind w:firstLine="709"/>
        <w:contextualSpacing/>
        <w:jc w:val="both"/>
        <w:rPr>
          <w:rFonts w:asciiTheme="minorHAnsi" w:hAnsiTheme="minorHAnsi" w:cstheme="minorHAnsi"/>
          <w:szCs w:val="28"/>
          <w:lang w:val="uz-Cyrl-UZ"/>
          <w:rPrChange w:id="2371" w:author="Faroxiddin Dadaxanov" w:date="2024-05-22T12:23:00Z">
            <w:rPr>
              <w:rFonts w:cs="Times New Roman"/>
              <w:szCs w:val="28"/>
              <w:lang w:val="uz-Cyrl-UZ"/>
            </w:rPr>
          </w:rPrChange>
        </w:rPr>
        <w:pPrChange w:id="237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73" w:author="Faroxiddin Dadaxanov" w:date="2024-05-22T12:23:00Z">
            <w:rPr>
              <w:rFonts w:cs="Times New Roman"/>
              <w:szCs w:val="28"/>
              <w:lang w:val="uz-Cyrl-UZ"/>
            </w:rPr>
          </w:rPrChange>
        </w:rPr>
        <w:t>87. Концентрланган ёки қуюлтирилган сут маҳсулотлари ва қуруқ сут маҳсулотларининг ёрлиғи қуйидаги қўшимча маълумотларни ўз ичига олиши керак:</w:t>
      </w:r>
    </w:p>
    <w:p w14:paraId="2F8ECBEF" w14:textId="156F901F" w:rsidR="00BE53A3" w:rsidRPr="00632AE5" w:rsidRDefault="00BE53A3">
      <w:pPr>
        <w:spacing w:before="80" w:after="80"/>
        <w:ind w:firstLine="709"/>
        <w:contextualSpacing/>
        <w:jc w:val="both"/>
        <w:rPr>
          <w:rFonts w:asciiTheme="minorHAnsi" w:hAnsiTheme="minorHAnsi" w:cstheme="minorHAnsi"/>
          <w:szCs w:val="28"/>
          <w:lang w:val="uz-Cyrl-UZ"/>
          <w:rPrChange w:id="2374" w:author="Faroxiddin Dadaxanov" w:date="2024-05-22T12:23:00Z">
            <w:rPr>
              <w:rFonts w:cs="Times New Roman"/>
              <w:szCs w:val="28"/>
              <w:lang w:val="uz-Cyrl-UZ"/>
            </w:rPr>
          </w:rPrChange>
        </w:rPr>
        <w:pPrChange w:id="237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76" w:author="Faroxiddin Dadaxanov" w:date="2024-05-22T12:23:00Z">
            <w:rPr>
              <w:rFonts w:cs="Times New Roman"/>
              <w:szCs w:val="28"/>
              <w:lang w:val="uz-Cyrl-UZ"/>
            </w:rPr>
          </w:rPrChange>
        </w:rPr>
        <w:t>а) Ишлаб чиқарилган (тайёрланган) санаси ва маҳсулотнинг яроқлилик муддати (қопқоқнинг ёки қутининг пастки қисмига босилади). Яроқлилик муддати сўларда кўрсатилганда “гача ярокли” ёки «гача фойдаланиш» бундай сўзлар қаторида кўрсатилган жойи, қайсики бундай ахборот босилган, жумладан: «қопқоқ ёки бонка тагига қараш биринчи ёки иккинчи қаторга» ёки «қопқоғга почкани тагига караш». Амал қилиш муддати сузлар билан кўрсатилганда “гача яроқли” ёки “гача истеъмол қилиш керак” яроқилик муддати ушбу сўзлар билан (ой) ва ёзув “ишлаб чиқариш санаси қопқоқда ёки бонканинг тагида биринчи ёки иккинчи қаторда” ёки ишлаб чиқариш санаси қопқоқда ёки пачканинг тагида кўрсатилган”</w:t>
      </w:r>
    </w:p>
    <w:p w14:paraId="14324F84" w14:textId="3A1607F0" w:rsidR="00BE53A3" w:rsidRPr="00632AE5" w:rsidRDefault="00E969DB">
      <w:pPr>
        <w:spacing w:before="80" w:after="80"/>
        <w:ind w:firstLine="709"/>
        <w:contextualSpacing/>
        <w:jc w:val="both"/>
        <w:rPr>
          <w:rFonts w:asciiTheme="minorHAnsi" w:hAnsiTheme="minorHAnsi" w:cstheme="minorHAnsi"/>
          <w:szCs w:val="28"/>
          <w:lang w:val="uz-Cyrl-UZ"/>
          <w:rPrChange w:id="2377" w:author="Faroxiddin Dadaxanov" w:date="2024-05-22T12:23:00Z">
            <w:rPr>
              <w:rFonts w:cs="Times New Roman"/>
              <w:szCs w:val="28"/>
              <w:lang w:val="uz-Cyrl-UZ"/>
            </w:rPr>
          </w:rPrChange>
        </w:rPr>
        <w:pPrChange w:id="237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79" w:author="Faroxiddin Dadaxanov" w:date="2024-05-22T12:23:00Z">
            <w:rPr>
              <w:rFonts w:cs="Times New Roman"/>
              <w:szCs w:val="28"/>
              <w:lang w:val="uz-Cyrl-UZ"/>
            </w:rPr>
          </w:rPrChange>
        </w:rPr>
        <w:t>б) шакар турлари (сахароза, фруктоза, глюкоза, лактоза) сутни қайта ишлаш маҳсулотлари учун, концентрланган (қуюлтирилган) шакар билан, (тамға матнида "Сутни қайта ишланган маҳсулотининг таркиби" қисмида кўрсатилган).</w:t>
      </w:r>
    </w:p>
    <w:p w14:paraId="69213D90" w14:textId="7BB44E3C" w:rsidR="00BE53A3" w:rsidRPr="00632AE5" w:rsidRDefault="00E969DB">
      <w:pPr>
        <w:spacing w:before="80" w:after="80"/>
        <w:ind w:firstLine="709"/>
        <w:contextualSpacing/>
        <w:jc w:val="both"/>
        <w:rPr>
          <w:rFonts w:asciiTheme="minorHAnsi" w:hAnsiTheme="minorHAnsi" w:cstheme="minorHAnsi"/>
          <w:szCs w:val="28"/>
          <w:lang w:val="uz-Cyrl-UZ"/>
          <w:rPrChange w:id="2380" w:author="Faroxiddin Dadaxanov" w:date="2024-05-22T12:23:00Z">
            <w:rPr>
              <w:rFonts w:cs="Times New Roman"/>
              <w:szCs w:val="28"/>
              <w:lang w:val="uz-Cyrl-UZ"/>
            </w:rPr>
          </w:rPrChange>
        </w:rPr>
        <w:pPrChange w:id="238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82" w:author="Faroxiddin Dadaxanov" w:date="2024-05-22T12:23:00Z">
            <w:rPr>
              <w:rFonts w:cs="Times New Roman"/>
              <w:szCs w:val="28"/>
              <w:lang w:val="uz-Cyrl-UZ"/>
            </w:rPr>
          </w:rPrChange>
        </w:rPr>
        <w:t>88. Тамға босишда, таркибида сут бор махсулот сут ёғи ўрнини босувчи билан, пишлоқ технологияси ёки уларнинг қопламаси ювилиб кетмайдиган зарарсиз бўёқ, ёпишқоқ ёрликлар ёки махсулотларни хавфсизлигини таъминлайдиган, бошқа усуллар билан ишлаб чиқарилган, ахборотларни пишлоқнинг қобиғига босишга йўл қўйилади</w:t>
      </w:r>
    </w:p>
    <w:p w14:paraId="4F2A55B9" w14:textId="7DE3B7CE" w:rsidR="00E969DB" w:rsidRPr="00632AE5" w:rsidRDefault="00E969DB">
      <w:pPr>
        <w:spacing w:before="80" w:after="80"/>
        <w:ind w:firstLine="709"/>
        <w:contextualSpacing/>
        <w:jc w:val="both"/>
        <w:rPr>
          <w:rFonts w:asciiTheme="minorHAnsi" w:hAnsiTheme="minorHAnsi" w:cstheme="minorHAnsi"/>
          <w:szCs w:val="28"/>
          <w:lang w:val="uz-Cyrl-UZ"/>
          <w:rPrChange w:id="2383" w:author="Faroxiddin Dadaxanov" w:date="2024-05-22T12:23:00Z">
            <w:rPr>
              <w:rFonts w:cs="Times New Roman"/>
              <w:szCs w:val="28"/>
              <w:lang w:val="uz-Cyrl-UZ"/>
            </w:rPr>
          </w:rPrChange>
        </w:rPr>
        <w:pPrChange w:id="238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85" w:author="Faroxiddin Dadaxanov" w:date="2024-05-22T12:23:00Z">
            <w:rPr>
              <w:rFonts w:cs="Times New Roman"/>
              <w:szCs w:val="28"/>
              <w:lang w:val="uz-Cyrl-UZ"/>
            </w:rPr>
          </w:rPrChange>
        </w:rPr>
        <w:t>89. Пишлоқ тамғасида, сут ёғи ўрнини босувчи билан сут таркибли махсулот, пишлоқ технологиялари бўйича ишлаб чиқарилган, қуйидаги қўшимча маълумотлар мавжуд бўлиши керак:</w:t>
      </w:r>
    </w:p>
    <w:p w14:paraId="262772D9" w14:textId="6F29F6D5" w:rsidR="00E969DB" w:rsidRPr="00632AE5" w:rsidRDefault="00E969DB">
      <w:pPr>
        <w:spacing w:before="80" w:after="80"/>
        <w:ind w:firstLine="709"/>
        <w:contextualSpacing/>
        <w:jc w:val="both"/>
        <w:rPr>
          <w:rFonts w:asciiTheme="minorHAnsi" w:hAnsiTheme="minorHAnsi" w:cstheme="minorHAnsi"/>
          <w:szCs w:val="28"/>
          <w:lang w:val="uz-Cyrl-UZ"/>
          <w:rPrChange w:id="2386" w:author="Faroxiddin Dadaxanov" w:date="2024-05-22T12:23:00Z">
            <w:rPr>
              <w:rFonts w:cs="Times New Roman"/>
              <w:szCs w:val="28"/>
              <w:lang w:val="uz-Cyrl-UZ"/>
            </w:rPr>
          </w:rPrChange>
        </w:rPr>
        <w:pPrChange w:id="238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88" w:author="Faroxiddin Dadaxanov" w:date="2024-05-22T12:23:00Z">
            <w:rPr>
              <w:rFonts w:cs="Times New Roman"/>
              <w:szCs w:val="28"/>
              <w:lang w:val="uz-Cyrl-UZ"/>
            </w:rPr>
          </w:rPrChange>
        </w:rPr>
        <w:t>а) асосий ивитувчи микрофлорасининг тури (тамға матни ишлаб чиқарувчи томонидан шакллантирилган);</w:t>
      </w:r>
    </w:p>
    <w:p w14:paraId="526DC41A" w14:textId="3DA6BF31" w:rsidR="00E969DB" w:rsidRPr="00632AE5" w:rsidRDefault="00E969DB">
      <w:pPr>
        <w:spacing w:before="80" w:after="80"/>
        <w:ind w:firstLine="709"/>
        <w:contextualSpacing/>
        <w:jc w:val="both"/>
        <w:rPr>
          <w:rFonts w:asciiTheme="minorHAnsi" w:hAnsiTheme="minorHAnsi" w:cstheme="minorHAnsi"/>
          <w:szCs w:val="28"/>
          <w:lang w:val="uz-Cyrl-UZ"/>
          <w:rPrChange w:id="2389" w:author="Faroxiddin Dadaxanov" w:date="2024-05-22T12:23:00Z">
            <w:rPr>
              <w:rFonts w:cs="Times New Roman"/>
              <w:szCs w:val="28"/>
              <w:lang w:val="uz-Cyrl-UZ"/>
            </w:rPr>
          </w:rPrChange>
        </w:rPr>
        <w:pPrChange w:id="239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91" w:author="Faroxiddin Dadaxanov" w:date="2024-05-22T12:23:00Z">
            <w:rPr>
              <w:rFonts w:cs="Times New Roman"/>
              <w:szCs w:val="28"/>
              <w:lang w:val="uz-Cyrl-UZ"/>
            </w:rPr>
          </w:rPrChange>
        </w:rPr>
        <w:t>б) сут ивитувчи фермент препаратларини табиатан келиб чиқиши.</w:t>
      </w:r>
    </w:p>
    <w:p w14:paraId="5808E80B" w14:textId="79A0D252" w:rsidR="00E969DB" w:rsidRPr="00632AE5" w:rsidRDefault="00E969DB">
      <w:pPr>
        <w:spacing w:before="80" w:after="80"/>
        <w:ind w:firstLine="709"/>
        <w:contextualSpacing/>
        <w:jc w:val="both"/>
        <w:rPr>
          <w:rFonts w:asciiTheme="minorHAnsi" w:hAnsiTheme="minorHAnsi" w:cstheme="minorHAnsi"/>
          <w:szCs w:val="28"/>
          <w:lang w:val="uz-Cyrl-UZ"/>
          <w:rPrChange w:id="2392" w:author="Faroxiddin Dadaxanov" w:date="2024-05-22T12:23:00Z">
            <w:rPr>
              <w:rFonts w:cs="Times New Roman"/>
              <w:szCs w:val="28"/>
              <w:lang w:val="uz-Cyrl-UZ"/>
            </w:rPr>
          </w:rPrChange>
        </w:rPr>
        <w:pPrChange w:id="239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94" w:author="Faroxiddin Dadaxanov" w:date="2024-05-22T12:23:00Z">
            <w:rPr>
              <w:rFonts w:cs="Times New Roman"/>
              <w:szCs w:val="28"/>
              <w:lang w:val="uz-Cyrl-UZ"/>
            </w:rPr>
          </w:rPrChange>
        </w:rPr>
        <w:t>90. Болалар озукасини тамғасида, тегишли талаблар, ушбу техник регламентнинг Х қисмида ўрнатилган, ёш болаларни озиқлантириш учун мўлжалланган, қуйидаги қўшимча маълумотларни ўз ичига олиши керак:</w:t>
      </w:r>
    </w:p>
    <w:p w14:paraId="68BADC97" w14:textId="1AC3705D" w:rsidR="00E969DB" w:rsidRPr="00632AE5" w:rsidRDefault="00E969DB">
      <w:pPr>
        <w:spacing w:before="80" w:after="80"/>
        <w:ind w:firstLine="709"/>
        <w:contextualSpacing/>
        <w:jc w:val="both"/>
        <w:rPr>
          <w:rFonts w:asciiTheme="minorHAnsi" w:hAnsiTheme="minorHAnsi" w:cstheme="minorHAnsi"/>
          <w:szCs w:val="28"/>
          <w:lang w:val="uz-Cyrl-UZ"/>
          <w:rPrChange w:id="2395" w:author="Faroxiddin Dadaxanov" w:date="2024-05-22T12:23:00Z">
            <w:rPr>
              <w:rFonts w:cs="Times New Roman"/>
              <w:szCs w:val="28"/>
              <w:lang w:val="uz-Cyrl-UZ"/>
            </w:rPr>
          </w:rPrChange>
        </w:rPr>
        <w:pPrChange w:id="239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397" w:author="Faroxiddin Dadaxanov" w:date="2024-05-22T12:23:00Z">
            <w:rPr>
              <w:rFonts w:cs="Times New Roman"/>
              <w:szCs w:val="28"/>
              <w:lang w:val="uz-Cyrl-UZ"/>
            </w:rPr>
          </w:rPrChange>
        </w:rPr>
        <w:t>а) тегишли маҳсулотдан фойдаланиш бўйича тавсиялар;</w:t>
      </w:r>
    </w:p>
    <w:p w14:paraId="63AD6A97" w14:textId="3D4AF5FA" w:rsidR="00E969DB" w:rsidRPr="00632AE5" w:rsidRDefault="00E969DB">
      <w:pPr>
        <w:spacing w:before="80" w:after="80"/>
        <w:ind w:firstLine="709"/>
        <w:contextualSpacing/>
        <w:jc w:val="both"/>
        <w:rPr>
          <w:rFonts w:asciiTheme="minorHAnsi" w:hAnsiTheme="minorHAnsi" w:cstheme="minorHAnsi"/>
          <w:szCs w:val="28"/>
          <w:lang w:val="uz-Cyrl-UZ"/>
          <w:rPrChange w:id="2398" w:author="Faroxiddin Dadaxanov" w:date="2024-05-22T12:23:00Z">
            <w:rPr>
              <w:rFonts w:cs="Times New Roman"/>
              <w:szCs w:val="28"/>
              <w:lang w:val="uz-Cyrl-UZ"/>
            </w:rPr>
          </w:rPrChange>
        </w:rPr>
        <w:pPrChange w:id="239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00" w:author="Faroxiddin Dadaxanov" w:date="2024-05-22T12:23:00Z">
            <w:rPr>
              <w:rFonts w:cs="Times New Roman"/>
              <w:szCs w:val="28"/>
              <w:lang w:val="uz-Cyrl-UZ"/>
            </w:rPr>
          </w:rPrChange>
        </w:rPr>
        <w:t>б) тайёрлаш шартлари, истеъмол қадоқ очилгандан кейин тегишли маҳсулотни сақлаш ва ундан фойдаланиш шартлари;</w:t>
      </w:r>
    </w:p>
    <w:p w14:paraId="326AF570" w14:textId="77777777" w:rsidR="00E969DB" w:rsidRPr="00632AE5" w:rsidRDefault="00E969DB">
      <w:pPr>
        <w:spacing w:before="80" w:after="80"/>
        <w:ind w:firstLine="709"/>
        <w:contextualSpacing/>
        <w:jc w:val="both"/>
        <w:rPr>
          <w:rFonts w:asciiTheme="minorHAnsi" w:hAnsiTheme="minorHAnsi" w:cstheme="minorHAnsi"/>
          <w:szCs w:val="28"/>
          <w:lang w:val="uz-Cyrl-UZ"/>
          <w:rPrChange w:id="2401" w:author="Faroxiddin Dadaxanov" w:date="2024-05-22T12:23:00Z">
            <w:rPr>
              <w:rFonts w:cs="Times New Roman"/>
              <w:szCs w:val="28"/>
              <w:lang w:val="uz-Cyrl-UZ"/>
            </w:rPr>
          </w:rPrChange>
        </w:rPr>
        <w:pPrChange w:id="240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03" w:author="Faroxiddin Dadaxanov" w:date="2024-05-22T12:23:00Z">
            <w:rPr>
              <w:rFonts w:cs="Times New Roman"/>
              <w:szCs w:val="28"/>
              <w:lang w:val="uz-Cyrl-UZ"/>
            </w:rPr>
          </w:rPrChange>
        </w:rPr>
        <w:t xml:space="preserve">в) боланинг ёши (қисқартирилган сўзларсиз рақамларда кўрсатилган), унга тегишли маҳсулот мўлжалланган </w:t>
      </w:r>
    </w:p>
    <w:p w14:paraId="4C568B8D" w14:textId="77777777" w:rsidR="00E969DB" w:rsidRPr="00632AE5" w:rsidRDefault="00E969DB">
      <w:pPr>
        <w:spacing w:before="80" w:after="80"/>
        <w:ind w:firstLine="709"/>
        <w:contextualSpacing/>
        <w:jc w:val="both"/>
        <w:rPr>
          <w:rFonts w:asciiTheme="minorHAnsi" w:hAnsiTheme="minorHAnsi" w:cstheme="minorHAnsi"/>
          <w:szCs w:val="28"/>
          <w:lang w:val="uz-Cyrl-UZ"/>
          <w:rPrChange w:id="2404" w:author="Faroxiddin Dadaxanov" w:date="2024-05-22T12:23:00Z">
            <w:rPr>
              <w:rFonts w:cs="Times New Roman"/>
              <w:szCs w:val="28"/>
              <w:lang w:val="uz-Cyrl-UZ"/>
            </w:rPr>
          </w:rPrChange>
        </w:rPr>
        <w:pPrChange w:id="240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06" w:author="Faroxiddin Dadaxanov" w:date="2024-05-22T12:23:00Z">
            <w:rPr>
              <w:rFonts w:cs="Times New Roman"/>
              <w:szCs w:val="28"/>
              <w:lang w:val="uz-Cyrl-UZ"/>
            </w:rPr>
          </w:rPrChange>
        </w:rPr>
        <w:t>туғилишдан бошлаб - мослаштирилган ёки қисман мослаштирилган дастлабки сут аралашмалари (шу жумладан қуруқ ва қисман гидролизланган оқсиллар асосли), қуруқ нордон сут аралашмалари;</w:t>
      </w:r>
    </w:p>
    <w:p w14:paraId="2F346D1A" w14:textId="77777777" w:rsidR="00E969DB" w:rsidRPr="00632AE5" w:rsidRDefault="00E969DB">
      <w:pPr>
        <w:spacing w:before="80" w:after="80"/>
        <w:ind w:firstLine="709"/>
        <w:contextualSpacing/>
        <w:jc w:val="both"/>
        <w:rPr>
          <w:rFonts w:asciiTheme="minorHAnsi" w:hAnsiTheme="minorHAnsi" w:cstheme="minorHAnsi"/>
          <w:szCs w:val="28"/>
          <w:lang w:val="uz-Cyrl-UZ"/>
          <w:rPrChange w:id="2407" w:author="Faroxiddin Dadaxanov" w:date="2024-05-22T12:23:00Z">
            <w:rPr>
              <w:rFonts w:cs="Times New Roman"/>
              <w:szCs w:val="28"/>
              <w:lang w:val="uz-Cyrl-UZ"/>
            </w:rPr>
          </w:rPrChange>
        </w:rPr>
        <w:pPrChange w:id="240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09" w:author="Faroxiddin Dadaxanov" w:date="2024-05-22T12:23:00Z">
            <w:rPr>
              <w:rFonts w:cs="Times New Roman"/>
              <w:szCs w:val="28"/>
              <w:lang w:val="uz-Cyrl-UZ"/>
            </w:rPr>
          </w:rPrChange>
        </w:rPr>
        <w:lastRenderedPageBreak/>
        <w:t>6 ойдан катта бўлганлар - мослаштирилган ёки қисман мослаштирилган кейинги сут аралашмалари (шу жумладан қуруқ), қуруқ нордон сут аралашмалари;</w:t>
      </w:r>
    </w:p>
    <w:p w14:paraId="094A3FDD" w14:textId="77777777" w:rsidR="00E969DB" w:rsidRPr="00632AE5" w:rsidRDefault="00E969DB">
      <w:pPr>
        <w:spacing w:before="80" w:after="80"/>
        <w:ind w:firstLine="709"/>
        <w:contextualSpacing/>
        <w:jc w:val="both"/>
        <w:rPr>
          <w:rFonts w:asciiTheme="minorHAnsi" w:hAnsiTheme="minorHAnsi" w:cstheme="minorHAnsi"/>
          <w:szCs w:val="28"/>
          <w:lang w:val="uz-Cyrl-UZ"/>
          <w:rPrChange w:id="2410" w:author="Faroxiddin Dadaxanov" w:date="2024-05-22T12:23:00Z">
            <w:rPr>
              <w:rFonts w:cs="Times New Roman"/>
              <w:szCs w:val="28"/>
              <w:lang w:val="uz-Cyrl-UZ"/>
            </w:rPr>
          </w:rPrChange>
        </w:rPr>
        <w:pPrChange w:id="241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12" w:author="Faroxiddin Dadaxanov" w:date="2024-05-22T12:23:00Z">
            <w:rPr>
              <w:rFonts w:cs="Times New Roman"/>
              <w:szCs w:val="28"/>
              <w:lang w:val="uz-Cyrl-UZ"/>
            </w:rPr>
          </w:rPrChange>
        </w:rPr>
        <w:t>6 ойдан катта бўлганлар - ёш болалар учун сутли ичимликлар (шу жумладан қуруқ), творог ва творогга асосланган маҳсулотлар;</w:t>
      </w:r>
    </w:p>
    <w:p w14:paraId="0080A45B" w14:textId="77777777" w:rsidR="00E969DB" w:rsidRPr="00632AE5" w:rsidRDefault="00E969DB">
      <w:pPr>
        <w:spacing w:before="80" w:after="80"/>
        <w:ind w:firstLine="709"/>
        <w:contextualSpacing/>
        <w:jc w:val="both"/>
        <w:rPr>
          <w:rFonts w:asciiTheme="minorHAnsi" w:hAnsiTheme="minorHAnsi" w:cstheme="minorHAnsi"/>
          <w:szCs w:val="28"/>
          <w:lang w:val="uz-Cyrl-UZ"/>
          <w:rPrChange w:id="2413" w:author="Faroxiddin Dadaxanov" w:date="2024-05-22T12:23:00Z">
            <w:rPr>
              <w:rFonts w:cs="Times New Roman"/>
              <w:szCs w:val="28"/>
              <w:lang w:val="uz-Cyrl-UZ"/>
            </w:rPr>
          </w:rPrChange>
        </w:rPr>
        <w:pPrChange w:id="241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15" w:author="Faroxiddin Dadaxanov" w:date="2024-05-22T12:23:00Z">
            <w:rPr>
              <w:rFonts w:cs="Times New Roman"/>
              <w:szCs w:val="28"/>
              <w:lang w:val="uz-Cyrl-UZ"/>
            </w:rPr>
          </w:rPrChange>
        </w:rPr>
        <w:t>8 ойдан катта (лар) - сут ичиш (маҳсулотнинг мўлжалланган мақсади учун ёрликда ёш чекловларини кўрсатган ҳолда, 4 ёшдан катта (лар) дан катта бўлган чақалоқлар учун қўшимча овқат тайёрлаш учун фойдаланишга рухсат берилади);</w:t>
      </w:r>
    </w:p>
    <w:p w14:paraId="622DEAD5" w14:textId="77777777" w:rsidR="00E969DB" w:rsidRPr="00632AE5" w:rsidRDefault="00E969DB">
      <w:pPr>
        <w:spacing w:before="80" w:after="80"/>
        <w:ind w:firstLine="709"/>
        <w:contextualSpacing/>
        <w:jc w:val="both"/>
        <w:rPr>
          <w:rFonts w:asciiTheme="minorHAnsi" w:hAnsiTheme="minorHAnsi" w:cstheme="minorHAnsi"/>
          <w:szCs w:val="28"/>
          <w:lang w:val="uz-Cyrl-UZ"/>
          <w:rPrChange w:id="2416" w:author="Faroxiddin Dadaxanov" w:date="2024-05-22T12:23:00Z">
            <w:rPr>
              <w:rFonts w:cs="Times New Roman"/>
              <w:szCs w:val="28"/>
              <w:lang w:val="uz-Cyrl-UZ"/>
            </w:rPr>
          </w:rPrChange>
        </w:rPr>
        <w:pPrChange w:id="241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18" w:author="Faroxiddin Dadaxanov" w:date="2024-05-22T12:23:00Z">
            <w:rPr>
              <w:rFonts w:cs="Times New Roman"/>
              <w:szCs w:val="28"/>
              <w:lang w:val="uz-Cyrl-UZ"/>
            </w:rPr>
          </w:rPrChange>
        </w:rPr>
        <w:t>8 ойдан катта (лар) - ичимлик крем (маҳсулотнинг мўлжалланган мақсади учун ёрлиқда ёш чекловларини кўрсатган ҳолда, 6 ёшдан катта бўлган (ёши) дан кичик бўлган болалар учун қўшимча овқат тайёрлаш учун фойдаланишга рухсат берилади);</w:t>
      </w:r>
    </w:p>
    <w:p w14:paraId="0EDF059D" w14:textId="1696DAEE" w:rsidR="00E969DB" w:rsidRPr="00632AE5" w:rsidRDefault="00E969DB">
      <w:pPr>
        <w:spacing w:before="80" w:after="80"/>
        <w:ind w:firstLine="709"/>
        <w:contextualSpacing/>
        <w:jc w:val="both"/>
        <w:rPr>
          <w:rFonts w:asciiTheme="minorHAnsi" w:hAnsiTheme="minorHAnsi" w:cstheme="minorHAnsi"/>
          <w:szCs w:val="28"/>
          <w:lang w:val="uz-Cyrl-UZ"/>
          <w:rPrChange w:id="2419" w:author="Faroxiddin Dadaxanov" w:date="2024-05-22T12:23:00Z">
            <w:rPr>
              <w:rFonts w:cs="Times New Roman"/>
              <w:szCs w:val="28"/>
              <w:lang w:val="uz-Cyrl-UZ"/>
            </w:rPr>
          </w:rPrChange>
        </w:rPr>
        <w:pPrChange w:id="242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21" w:author="Faroxiddin Dadaxanov" w:date="2024-05-22T12:23:00Z">
            <w:rPr>
              <w:rFonts w:cs="Times New Roman"/>
              <w:szCs w:val="28"/>
              <w:lang w:val="uz-Cyrl-UZ"/>
            </w:rPr>
          </w:rPrChange>
        </w:rPr>
        <w:t>8 ойдан катталар- кефир, йогурт ва бошқа нордон сут маҳсулотлари;</w:t>
      </w:r>
    </w:p>
    <w:p w14:paraId="1CE71AF3" w14:textId="1F345ACA" w:rsidR="00E969DB" w:rsidRPr="00632AE5" w:rsidRDefault="00E969DB">
      <w:pPr>
        <w:spacing w:before="80" w:after="80"/>
        <w:ind w:firstLine="709"/>
        <w:contextualSpacing/>
        <w:jc w:val="both"/>
        <w:rPr>
          <w:rFonts w:asciiTheme="minorHAnsi" w:hAnsiTheme="minorHAnsi" w:cstheme="minorHAnsi"/>
          <w:szCs w:val="28"/>
          <w:lang w:val="uz-Cyrl-UZ"/>
          <w:rPrChange w:id="2422" w:author="Faroxiddin Dadaxanov" w:date="2024-05-22T12:23:00Z">
            <w:rPr>
              <w:rFonts w:cs="Times New Roman"/>
              <w:szCs w:val="28"/>
              <w:lang w:val="uz-Cyrl-UZ"/>
            </w:rPr>
          </w:rPrChange>
        </w:rPr>
        <w:pPrChange w:id="242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24" w:author="Faroxiddin Dadaxanov" w:date="2024-05-22T12:23:00Z">
            <w:rPr>
              <w:rFonts w:cs="Times New Roman"/>
              <w:szCs w:val="28"/>
              <w:lang w:val="uz-Cyrl-UZ"/>
            </w:rPr>
          </w:rPrChange>
        </w:rPr>
        <w:t>г) маҳсулот таркиби (ишлатилган ўсимлик мойлари ва углеводларнинг номларини кўрсатиб);</w:t>
      </w:r>
    </w:p>
    <w:p w14:paraId="3B43A982" w14:textId="4C064DE5" w:rsidR="00BE53A3" w:rsidRPr="00632AE5" w:rsidRDefault="00E969DB">
      <w:pPr>
        <w:spacing w:before="80" w:after="80"/>
        <w:ind w:firstLine="709"/>
        <w:contextualSpacing/>
        <w:jc w:val="both"/>
        <w:rPr>
          <w:rFonts w:asciiTheme="minorHAnsi" w:hAnsiTheme="minorHAnsi" w:cstheme="minorHAnsi"/>
          <w:b/>
          <w:sz w:val="24"/>
          <w:szCs w:val="24"/>
          <w:lang w:val="uz-Cyrl-UZ"/>
          <w:rPrChange w:id="2425" w:author="Faroxiddin Dadaxanov" w:date="2024-05-22T12:23:00Z">
            <w:rPr>
              <w:rFonts w:cs="Times New Roman"/>
              <w:b/>
              <w:sz w:val="24"/>
              <w:szCs w:val="24"/>
              <w:lang w:val="uz-Cyrl-UZ"/>
            </w:rPr>
          </w:rPrChange>
        </w:rPr>
        <w:pPrChange w:id="242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27" w:author="Faroxiddin Dadaxanov" w:date="2024-05-22T12:23:00Z">
            <w:rPr>
              <w:rFonts w:cs="Times New Roman"/>
              <w:szCs w:val="28"/>
              <w:lang w:val="uz-Cyrl-UZ"/>
            </w:rPr>
          </w:rPrChange>
        </w:rPr>
        <w:t>д) маҳсулотнинг озуқавий қиймати, шу жумладан витаминлар, минерал моддалар ва энергетик қийматини қўшиб (маҳсулотни бойитганда- кундалик талабнинг фоизлари).</w:t>
      </w:r>
    </w:p>
    <w:p w14:paraId="368BBD11" w14:textId="57200E3D" w:rsidR="00E969DB" w:rsidRPr="00632AE5" w:rsidRDefault="00E969DB">
      <w:pPr>
        <w:spacing w:before="80" w:after="80"/>
        <w:ind w:firstLine="709"/>
        <w:contextualSpacing/>
        <w:jc w:val="both"/>
        <w:rPr>
          <w:rFonts w:asciiTheme="minorHAnsi" w:hAnsiTheme="minorHAnsi" w:cstheme="minorHAnsi"/>
          <w:b/>
          <w:sz w:val="24"/>
          <w:szCs w:val="24"/>
          <w:lang w:val="uz-Cyrl-UZ"/>
          <w:rPrChange w:id="2428" w:author="Faroxiddin Dadaxanov" w:date="2024-05-22T12:23:00Z">
            <w:rPr>
              <w:rFonts w:cs="Times New Roman"/>
              <w:b/>
              <w:sz w:val="24"/>
              <w:szCs w:val="24"/>
              <w:lang w:val="uz-Cyrl-UZ"/>
            </w:rPr>
          </w:rPrChange>
        </w:rPr>
        <w:pPrChange w:id="242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30" w:author="Faroxiddin Dadaxanov" w:date="2024-05-22T12:23:00Z">
            <w:rPr>
              <w:rFonts w:cs="Times New Roman"/>
              <w:szCs w:val="28"/>
              <w:lang w:val="uz-Cyrl-UZ"/>
            </w:rPr>
          </w:rPrChange>
        </w:rPr>
        <w:t>91. Қадоқларда мослаштирилган ёки қисман мослаштирилган бошланғич ёки кейинги сут аралашмаси (шу жумладан қуруқ) огоҳлантирувчи ёзув босилиши керак: "Ёш болаларни овқатланиши учун кўкракда озиқлантириш афзалдир". Аёл сутни ўрнини босувчилар тамғалрида болаларнинг тасвирлари бўлмаслиги керак.</w:t>
      </w:r>
    </w:p>
    <w:p w14:paraId="29E10C2B" w14:textId="49733826" w:rsidR="00E969DB" w:rsidRPr="00632AE5" w:rsidRDefault="00E969DB">
      <w:pPr>
        <w:spacing w:before="80" w:after="80"/>
        <w:ind w:firstLine="709"/>
        <w:contextualSpacing/>
        <w:jc w:val="both"/>
        <w:rPr>
          <w:rFonts w:asciiTheme="minorHAnsi" w:hAnsiTheme="minorHAnsi" w:cstheme="minorHAnsi"/>
          <w:b/>
          <w:sz w:val="24"/>
          <w:szCs w:val="24"/>
          <w:lang w:val="uz-Cyrl-UZ"/>
          <w:rPrChange w:id="2431" w:author="Faroxiddin Dadaxanov" w:date="2024-05-22T12:23:00Z">
            <w:rPr>
              <w:rFonts w:cs="Times New Roman"/>
              <w:b/>
              <w:sz w:val="24"/>
              <w:szCs w:val="24"/>
              <w:lang w:val="uz-Cyrl-UZ"/>
            </w:rPr>
          </w:rPrChange>
        </w:rPr>
        <w:pPrChange w:id="243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33" w:author="Faroxiddin Dadaxanov" w:date="2024-05-22T12:23:00Z">
            <w:rPr>
              <w:rFonts w:cs="Times New Roman"/>
              <w:szCs w:val="28"/>
              <w:lang w:val="uz-Cyrl-UZ"/>
            </w:rPr>
          </w:rPrChange>
        </w:rPr>
        <w:t>92. Ахборот бошқа сут маҳсулотлари, сут асосли маҳсулотлар, таркибида сут бор махсулотлар ва сут ёги ўрнини босувчилар билан таркибида сут бор махсулотлар болалар озиқаси, мактаб ёшигача ёки мактаб ёшидаги болаларни озиқлантириш учун мулжалланганлиги тўғрисида, ушбу техник регламентнинг 86 бандида ўрнатилган талабларга жавоб бериши керак.</w:t>
      </w:r>
    </w:p>
    <w:p w14:paraId="399CA30A" w14:textId="6C900CE1" w:rsidR="00E969DB" w:rsidRPr="00632AE5" w:rsidRDefault="00E969DB">
      <w:pPr>
        <w:spacing w:before="80" w:after="80"/>
        <w:ind w:firstLine="709"/>
        <w:contextualSpacing/>
        <w:jc w:val="both"/>
        <w:rPr>
          <w:rFonts w:asciiTheme="minorHAnsi" w:hAnsiTheme="minorHAnsi" w:cstheme="minorHAnsi"/>
          <w:b/>
          <w:sz w:val="24"/>
          <w:szCs w:val="24"/>
          <w:lang w:val="uz-Cyrl-UZ"/>
          <w:rPrChange w:id="2434" w:author="Faroxiddin Dadaxanov" w:date="2024-05-22T12:23:00Z">
            <w:rPr>
              <w:rFonts w:cs="Times New Roman"/>
              <w:b/>
              <w:sz w:val="24"/>
              <w:szCs w:val="24"/>
              <w:lang w:val="uz-Cyrl-UZ"/>
            </w:rPr>
          </w:rPrChange>
        </w:rPr>
        <w:pPrChange w:id="243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36" w:author="Faroxiddin Dadaxanov" w:date="2024-05-22T12:23:00Z">
            <w:rPr>
              <w:rFonts w:cs="Times New Roman"/>
              <w:szCs w:val="28"/>
              <w:lang w:val="uz-Cyrl-UZ"/>
            </w:rPr>
          </w:rPrChange>
        </w:rPr>
        <w:t>93. Сут маҳсулотларини озиқавий қийматларини йўл қўйиладиган чегараси, унинг ўровидаги тамқада ёки ёрлиқда кўрсатилган, бундай махсулотни озиқавий қиймати амалдаги кўрсаткичларидан ушбу техник регламентнинг 16-иловасида ўрнатилган йул куйилган оғиш чегараларидан ошмаслиги керак. Сут маҳсулотларининг озуқавий қийматининг кўрсаткичлари маълум қийматлар асосида ҳисоблаш усули билан олинган ўртача қиймат кўрсаткичлари ёки ишлаб чиқарувчи томонидан сут маҳсулотларини тадқиқот (синовдан ўтказиш) дан олинган ўртача қийматлар, ёки жадвал қийматлари асосида, олинган расмий манбъалардан, ёки ҳисоблаш усули билан ишлатилгаётган компонентларнинг озуқавий қийматини таҳлилида.</w:t>
      </w:r>
    </w:p>
    <w:p w14:paraId="4927932B" w14:textId="5B3E8F58" w:rsidR="00E969DB" w:rsidRPr="00632AE5" w:rsidRDefault="00E969DB">
      <w:pPr>
        <w:spacing w:before="80" w:after="80"/>
        <w:ind w:firstLine="709"/>
        <w:contextualSpacing/>
        <w:jc w:val="both"/>
        <w:rPr>
          <w:rFonts w:asciiTheme="minorHAnsi" w:hAnsiTheme="minorHAnsi" w:cstheme="minorHAnsi"/>
          <w:b/>
          <w:sz w:val="24"/>
          <w:szCs w:val="24"/>
          <w:lang w:val="uz-Cyrl-UZ"/>
          <w:rPrChange w:id="2437" w:author="Faroxiddin Dadaxanov" w:date="2024-05-22T12:23:00Z">
            <w:rPr>
              <w:rFonts w:cs="Times New Roman"/>
              <w:b/>
              <w:sz w:val="24"/>
              <w:szCs w:val="24"/>
              <w:lang w:val="uz-Cyrl-UZ"/>
            </w:rPr>
          </w:rPrChange>
        </w:rPr>
        <w:pPrChange w:id="243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39" w:author="Faroxiddin Dadaxanov" w:date="2024-05-22T12:23:00Z">
            <w:rPr>
              <w:rFonts w:cs="Times New Roman"/>
              <w:szCs w:val="28"/>
              <w:lang w:val="uz-Cyrl-UZ"/>
            </w:rPr>
          </w:rPrChange>
        </w:rPr>
        <w:t xml:space="preserve">94. Бойитилган сут маҳсулотларига киритилган, моддалар миқдори уларнинг яроқлилик муддати тугагандан сўнг, кўрсатилган маҳсулотларда </w:t>
      </w:r>
      <w:r w:rsidRPr="00632AE5">
        <w:rPr>
          <w:rFonts w:asciiTheme="minorHAnsi" w:hAnsiTheme="minorHAnsi" w:cstheme="minorHAnsi"/>
          <w:szCs w:val="28"/>
          <w:lang w:val="uz-Cyrl-UZ"/>
          <w:rPrChange w:id="2440" w:author="Faroxiddin Dadaxanov" w:date="2024-05-22T12:23:00Z">
            <w:rPr>
              <w:rFonts w:cs="Times New Roman"/>
              <w:szCs w:val="28"/>
              <w:lang w:val="uz-Cyrl-UZ"/>
            </w:rPr>
          </w:rPrChange>
        </w:rPr>
        <w:lastRenderedPageBreak/>
        <w:t>уларнинг миқдорини ҳисобга олган ҳолда кўрсатилади. Яроқлилик муддати давомида сут маҳсулотлари таркибидаги витаминлар миқдори табиий равишда камайганлиги сабабли бундай маҳсулотларни ишлаб чиқаришда витаминлар миқдорини унда кўпайишига йўл қўйилади, аммо ёғда эрийдиган витаминлар учун 50 фоиздан ошиқ эмас ва 100 фоиздан кўп эмас сувда эрийдиган витаминлар учун декларацияланган кўрсатгичларга нисбатан.</w:t>
      </w:r>
    </w:p>
    <w:p w14:paraId="0E45BEFA" w14:textId="2F8728BE" w:rsidR="00E969DB" w:rsidRPr="00632AE5" w:rsidRDefault="00E969DB">
      <w:pPr>
        <w:spacing w:before="80" w:after="80"/>
        <w:ind w:firstLine="709"/>
        <w:contextualSpacing/>
        <w:jc w:val="both"/>
        <w:rPr>
          <w:rFonts w:asciiTheme="minorHAnsi" w:hAnsiTheme="minorHAnsi" w:cstheme="minorHAnsi"/>
          <w:szCs w:val="28"/>
          <w:lang w:val="uz-Cyrl-UZ"/>
          <w:rPrChange w:id="2441" w:author="Faroxiddin Dadaxanov" w:date="2024-05-22T12:23:00Z">
            <w:rPr>
              <w:rFonts w:cs="Times New Roman"/>
              <w:szCs w:val="28"/>
              <w:lang w:val="uz-Cyrl-UZ"/>
            </w:rPr>
          </w:rPrChange>
        </w:rPr>
        <w:pPrChange w:id="244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43" w:author="Faroxiddin Dadaxanov" w:date="2024-05-22T12:23:00Z">
            <w:rPr>
              <w:rFonts w:cs="Times New Roman"/>
              <w:szCs w:val="28"/>
              <w:lang w:val="uz-Cyrl-UZ"/>
            </w:rPr>
          </w:rPrChange>
        </w:rPr>
        <w:t>95. Маҳсулот номи истеъмол кадоғининг олд томонида 9,5 кеглдан кам бўлмаган бир ўлчамдаги шрифт ишлатиб, истеъмол идишда ҳажми ёки вазни 100 мл (г) дан кам бўлмаган – бир ўлчамда 8,5 кеглдан кам бўлмаган шрифт ишлатиб белгиланади.</w:t>
      </w:r>
    </w:p>
    <w:p w14:paraId="6F32D1CB" w14:textId="59240305" w:rsidR="00E969DB" w:rsidRPr="00632AE5" w:rsidRDefault="00E969DB">
      <w:pPr>
        <w:spacing w:before="80" w:after="80"/>
        <w:ind w:firstLine="709"/>
        <w:contextualSpacing/>
        <w:jc w:val="both"/>
        <w:rPr>
          <w:rFonts w:asciiTheme="minorHAnsi" w:hAnsiTheme="minorHAnsi" w:cstheme="minorHAnsi"/>
          <w:szCs w:val="28"/>
          <w:lang w:val="uz-Cyrl-UZ"/>
          <w:rPrChange w:id="2444" w:author="Faroxiddin Dadaxanov" w:date="2024-05-22T12:23:00Z">
            <w:rPr>
              <w:rFonts w:cs="Times New Roman"/>
              <w:szCs w:val="28"/>
              <w:lang w:val="uz-Cyrl-UZ"/>
            </w:rPr>
          </w:rPrChange>
        </w:rPr>
        <w:pPrChange w:id="244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46" w:author="Faroxiddin Dadaxanov" w:date="2024-05-22T12:23:00Z">
            <w:rPr>
              <w:rFonts w:cs="Times New Roman"/>
              <w:szCs w:val="28"/>
              <w:lang w:val="uz-Cyrl-UZ"/>
            </w:rPr>
          </w:rPrChange>
        </w:rPr>
        <w:t>96. Агар маҳсулотнинг истеъмол қадоғидаги маркировкада зарур хажмда барча маълумотларни жойлаштиришнинг иложи бўлмаса бир қисм маълумотлар варак-жойлашда жойлаштирилиши керак (маҳсулот номи, ёғнинг массавий улуши, маҳсулотнинг соф оғирлиги ёки ҳажми, ишлаб чиқарилган санаси ва яроқлилик муддати, ишлаб чиқарувчининг номи), ва шундай махсулотнинг истеъмол қадоғида ёзув жойлаштирилиши керак: "Қўшимча маълумот- варак- жойлашга каранг".</w:t>
      </w:r>
    </w:p>
    <w:p w14:paraId="1819120D" w14:textId="77777777" w:rsidR="00E969DB" w:rsidRPr="00632AE5" w:rsidRDefault="00E969DB">
      <w:pPr>
        <w:spacing w:before="80" w:after="80"/>
        <w:ind w:firstLine="709"/>
        <w:contextualSpacing/>
        <w:jc w:val="both"/>
        <w:rPr>
          <w:rFonts w:asciiTheme="minorHAnsi" w:hAnsiTheme="minorHAnsi" w:cstheme="minorHAnsi"/>
          <w:szCs w:val="28"/>
          <w:lang w:val="uz-Cyrl-UZ"/>
          <w:rPrChange w:id="2447" w:author="Faroxiddin Dadaxanov" w:date="2024-05-22T12:23:00Z">
            <w:rPr>
              <w:rFonts w:cs="Times New Roman"/>
              <w:szCs w:val="28"/>
              <w:lang w:val="uz-Cyrl-UZ"/>
            </w:rPr>
          </w:rPrChange>
        </w:rPr>
        <w:pPrChange w:id="244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49" w:author="Faroxiddin Dadaxanov" w:date="2024-05-22T12:23:00Z">
            <w:rPr>
              <w:rFonts w:cs="Times New Roman"/>
              <w:szCs w:val="28"/>
              <w:lang w:val="uz-Cyrl-UZ"/>
            </w:rPr>
          </w:rPrChange>
        </w:rPr>
        <w:t>96.1. Зардобдан олинган маҳсулотлар номини шакллантиришда "зардоб маҳсулоти" ёки "зардобдан маҳсулот" ёки "зардоб асосли маҳсулот" сўзларидан фойдаланиш керак.</w:t>
      </w:r>
    </w:p>
    <w:p w14:paraId="0BA7519C" w14:textId="14D63D9D" w:rsidR="00E969DB" w:rsidRPr="00632AE5" w:rsidRDefault="00E969DB">
      <w:pPr>
        <w:spacing w:before="80" w:after="80"/>
        <w:ind w:firstLine="709"/>
        <w:contextualSpacing/>
        <w:jc w:val="both"/>
        <w:rPr>
          <w:rFonts w:asciiTheme="minorHAnsi" w:hAnsiTheme="minorHAnsi" w:cstheme="minorHAnsi"/>
          <w:szCs w:val="28"/>
          <w:lang w:val="uz-Cyrl-UZ"/>
          <w:rPrChange w:id="2450" w:author="Faroxiddin Dadaxanov" w:date="2024-05-22T12:23:00Z">
            <w:rPr>
              <w:rFonts w:cs="Times New Roman"/>
              <w:szCs w:val="28"/>
              <w:lang w:val="uz-Cyrl-UZ"/>
            </w:rPr>
          </w:rPrChange>
        </w:rPr>
        <w:pPrChange w:id="245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52" w:author="Faroxiddin Dadaxanov" w:date="2024-05-22T12:23:00Z">
            <w:rPr>
              <w:rFonts w:cs="Times New Roman"/>
              <w:szCs w:val="28"/>
              <w:lang w:val="uz-Cyrl-UZ"/>
            </w:rPr>
          </w:rPrChange>
        </w:rPr>
        <w:t>Зардобдан олинган маҳсулотлар номини шакллантиришда "Зардобли маҳсулот" ёки "Зардобдан маҳсулот" ёки "Зардоб асосли маҳсулот" сўзларидан фойдаланиш керак.</w:t>
      </w:r>
    </w:p>
    <w:p w14:paraId="2CF280B3" w14:textId="3DB4D843" w:rsidR="00E969DB" w:rsidRPr="00632AE5" w:rsidRDefault="00E969DB">
      <w:pPr>
        <w:spacing w:before="80" w:after="80"/>
        <w:ind w:firstLine="709"/>
        <w:contextualSpacing/>
        <w:jc w:val="both"/>
        <w:rPr>
          <w:rFonts w:asciiTheme="minorHAnsi" w:hAnsiTheme="minorHAnsi" w:cstheme="minorHAnsi"/>
          <w:szCs w:val="28"/>
          <w:lang w:val="uz-Cyrl-UZ"/>
          <w:rPrChange w:id="2453" w:author="Faroxiddin Dadaxanov" w:date="2024-05-22T12:23:00Z">
            <w:rPr>
              <w:rFonts w:cs="Times New Roman"/>
              <w:szCs w:val="28"/>
              <w:lang w:val="uz-Cyrl-UZ"/>
            </w:rPr>
          </w:rPrChange>
        </w:rPr>
        <w:pPrChange w:id="2454"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2455" w:author="Faroxiddin Dadaxanov" w:date="2024-05-22T12:23:00Z">
            <w:rPr>
              <w:rFonts w:cs="Times New Roman"/>
              <w:b/>
              <w:bCs/>
              <w:szCs w:val="28"/>
              <w:lang w:val="uz-Cyrl-UZ"/>
            </w:rPr>
          </w:rPrChange>
        </w:rPr>
        <w:t>13-боб. Хавфсизлик талабларига мувофиқлигини таъминлаш</w:t>
      </w:r>
    </w:p>
    <w:p w14:paraId="6E402140" w14:textId="68CBF9DB" w:rsidR="00E969DB" w:rsidRPr="00632AE5" w:rsidRDefault="00E969DB">
      <w:pPr>
        <w:spacing w:before="80" w:after="80"/>
        <w:ind w:firstLine="709"/>
        <w:contextualSpacing/>
        <w:jc w:val="both"/>
        <w:rPr>
          <w:rFonts w:asciiTheme="minorHAnsi" w:hAnsiTheme="minorHAnsi" w:cstheme="minorHAnsi"/>
          <w:szCs w:val="28"/>
          <w:lang w:val="uz-Cyrl-UZ"/>
          <w:rPrChange w:id="2456" w:author="Faroxiddin Dadaxanov" w:date="2024-05-22T12:23:00Z">
            <w:rPr>
              <w:rFonts w:cs="Times New Roman"/>
              <w:szCs w:val="28"/>
              <w:lang w:val="uz-Cyrl-UZ"/>
            </w:rPr>
          </w:rPrChange>
        </w:rPr>
        <w:pPrChange w:id="245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58" w:author="Faroxiddin Dadaxanov" w:date="2024-05-22T12:23:00Z">
            <w:rPr>
              <w:rFonts w:cs="Times New Roman"/>
              <w:szCs w:val="28"/>
              <w:lang w:val="uz-Cyrl-UZ"/>
            </w:rPr>
          </w:rPrChange>
        </w:rPr>
        <w:t>97. Сут ва сут маҳсулотларининг ушбу техник регламентга мувофиқлиги унинг талабларини ва бошқа шунга таалуқли техник регламентлар талабларини бажариш билан таъминланади, уларни таъсири уларга тарқатилади.</w:t>
      </w:r>
    </w:p>
    <w:p w14:paraId="2D48865E" w14:textId="7218E78F" w:rsidR="00E969DB" w:rsidRPr="00632AE5" w:rsidRDefault="00E969DB">
      <w:pPr>
        <w:spacing w:before="80" w:after="80"/>
        <w:ind w:firstLine="709"/>
        <w:contextualSpacing/>
        <w:jc w:val="both"/>
        <w:rPr>
          <w:rFonts w:asciiTheme="minorHAnsi" w:hAnsiTheme="minorHAnsi" w:cstheme="minorHAnsi"/>
          <w:szCs w:val="28"/>
          <w:lang w:val="uz-Cyrl-UZ"/>
          <w:rPrChange w:id="2459" w:author="Faroxiddin Dadaxanov" w:date="2024-05-22T12:23:00Z">
            <w:rPr>
              <w:rFonts w:cs="Times New Roman"/>
              <w:szCs w:val="28"/>
              <w:lang w:val="uz-Cyrl-UZ"/>
            </w:rPr>
          </w:rPrChange>
        </w:rPr>
        <w:pPrChange w:id="246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61" w:author="Faroxiddin Dadaxanov" w:date="2024-05-22T12:23:00Z">
            <w:rPr>
              <w:rFonts w:cs="Times New Roman"/>
              <w:szCs w:val="28"/>
              <w:lang w:val="uz-Cyrl-UZ"/>
            </w:rPr>
          </w:rPrChange>
        </w:rPr>
        <w:t>98. Тадқиқот (синов) ва ўлчов усуллари стандартларнинг рўйхатига биноан стандартларда ўрнатилади, қоида ва излаш усуллари (синаш) ва ўлчаш, шу жумладан намуналар олиш қоидалари, ушбу техник регламент талабларини қўллаш ва бажариш, шунингдек махсулотни мувофиклигини бахолаш (тасдиклаш)ни амалга ошириш.</w:t>
      </w:r>
    </w:p>
    <w:p w14:paraId="52579033" w14:textId="77319366" w:rsidR="00E969DB" w:rsidRPr="00632AE5" w:rsidRDefault="00E969DB">
      <w:pPr>
        <w:spacing w:before="80" w:after="80"/>
        <w:ind w:firstLine="709"/>
        <w:contextualSpacing/>
        <w:jc w:val="both"/>
        <w:rPr>
          <w:rFonts w:asciiTheme="minorHAnsi" w:hAnsiTheme="minorHAnsi" w:cstheme="minorHAnsi"/>
          <w:szCs w:val="28"/>
          <w:lang w:val="uz-Cyrl-UZ"/>
          <w:rPrChange w:id="2462" w:author="Faroxiddin Dadaxanov" w:date="2024-05-22T12:23:00Z">
            <w:rPr>
              <w:rFonts w:cs="Times New Roman"/>
              <w:szCs w:val="28"/>
              <w:lang w:val="uz-Cyrl-UZ"/>
            </w:rPr>
          </w:rPrChange>
        </w:rPr>
        <w:pPrChange w:id="2463"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2464" w:author="Faroxiddin Dadaxanov" w:date="2024-05-22T12:23:00Z">
            <w:rPr>
              <w:rFonts w:cs="Times New Roman"/>
              <w:b/>
              <w:bCs/>
              <w:szCs w:val="28"/>
              <w:lang w:val="uz-Cyrl-UZ"/>
            </w:rPr>
          </w:rPrChange>
        </w:rPr>
        <w:t>14-боб. Сут ва сут маҳсулотларининг мувофиқлигини баҳолаш (тасдиқлаш)</w:t>
      </w:r>
    </w:p>
    <w:p w14:paraId="0443DC62" w14:textId="38A61DDC" w:rsidR="00E969DB" w:rsidRPr="00632AE5" w:rsidRDefault="00E969DB">
      <w:pPr>
        <w:spacing w:before="80" w:after="80"/>
        <w:ind w:firstLine="709"/>
        <w:contextualSpacing/>
        <w:jc w:val="both"/>
        <w:rPr>
          <w:rFonts w:asciiTheme="minorHAnsi" w:hAnsiTheme="minorHAnsi" w:cstheme="minorHAnsi"/>
          <w:szCs w:val="28"/>
          <w:lang w:val="uz-Cyrl-UZ"/>
          <w:rPrChange w:id="2465" w:author="Faroxiddin Dadaxanov" w:date="2024-05-22T12:23:00Z">
            <w:rPr>
              <w:rFonts w:cs="Times New Roman"/>
              <w:szCs w:val="28"/>
              <w:lang w:val="uz-Cyrl-UZ"/>
            </w:rPr>
          </w:rPrChange>
        </w:rPr>
        <w:pPrChange w:id="246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67" w:author="Faroxiddin Dadaxanov" w:date="2024-05-22T12:23:00Z">
            <w:rPr>
              <w:rFonts w:cs="Times New Roman"/>
              <w:szCs w:val="28"/>
              <w:lang w:val="uz-Cyrl-UZ"/>
            </w:rPr>
          </w:rPrChange>
        </w:rPr>
        <w:t xml:space="preserve">99. Ўзбекистон Республикаси худудларида муомалага чиқарилаётган, барча сут ва сут маҳсулотларини Техник регламент талабларига мувофиқлиги тасдиқланиши керак. Мувофиқликни тасдиқлаш қонунчиликда белгиланган тартибга амалга оширилади.  </w:t>
      </w:r>
    </w:p>
    <w:p w14:paraId="3A6A45A3" w14:textId="55C930CC" w:rsidR="00E969DB" w:rsidRPr="00632AE5" w:rsidRDefault="00E969DB">
      <w:pPr>
        <w:spacing w:before="80" w:after="80"/>
        <w:ind w:firstLine="709"/>
        <w:contextualSpacing/>
        <w:jc w:val="both"/>
        <w:rPr>
          <w:rFonts w:asciiTheme="minorHAnsi" w:hAnsiTheme="minorHAnsi" w:cstheme="minorHAnsi"/>
          <w:szCs w:val="28"/>
          <w:lang w:val="uz-Cyrl-UZ"/>
          <w:rPrChange w:id="2468" w:author="Faroxiddin Dadaxanov" w:date="2024-05-22T12:23:00Z">
            <w:rPr>
              <w:rFonts w:cs="Times New Roman"/>
              <w:szCs w:val="28"/>
              <w:lang w:val="uz-Cyrl-UZ"/>
            </w:rPr>
          </w:rPrChange>
        </w:rPr>
        <w:pPrChange w:id="246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70" w:author="Faroxiddin Dadaxanov" w:date="2024-05-22T12:23:00Z">
            <w:rPr>
              <w:rFonts w:cs="Times New Roman"/>
              <w:szCs w:val="28"/>
              <w:lang w:val="uz-Cyrl-UZ"/>
            </w:rPr>
          </w:rPrChange>
        </w:rPr>
        <w:t xml:space="preserve">100. Ушбу техник регламентнинг 99- бандининг "б" - "д" кичик бандларида кўрсатилган ва ушбу техник регламент талабларига </w:t>
      </w:r>
      <w:r w:rsidRPr="00632AE5">
        <w:rPr>
          <w:rFonts w:asciiTheme="minorHAnsi" w:hAnsiTheme="minorHAnsi" w:cstheme="minorHAnsi"/>
          <w:szCs w:val="28"/>
          <w:lang w:val="uz-Cyrl-UZ"/>
          <w:rPrChange w:id="2471" w:author="Faroxiddin Dadaxanov" w:date="2024-05-22T12:23:00Z">
            <w:rPr>
              <w:rFonts w:cs="Times New Roman"/>
              <w:szCs w:val="28"/>
              <w:lang w:val="uz-Cyrl-UZ"/>
            </w:rPr>
          </w:rPrChange>
        </w:rPr>
        <w:lastRenderedPageBreak/>
        <w:t>мувофиқлигини баҳолаш (тасдиқлаш) дан ўтган маҳсулотлар учун, мувофиқлик декларациясини қабул қилиш талаб қилинмайди.</w:t>
      </w:r>
    </w:p>
    <w:p w14:paraId="19FE543C" w14:textId="74125345" w:rsidR="00E969DB" w:rsidRPr="00632AE5" w:rsidRDefault="00E969DB">
      <w:pPr>
        <w:spacing w:before="80" w:after="80"/>
        <w:ind w:firstLine="709"/>
        <w:contextualSpacing/>
        <w:jc w:val="both"/>
        <w:rPr>
          <w:rFonts w:asciiTheme="minorHAnsi" w:hAnsiTheme="minorHAnsi" w:cstheme="minorHAnsi"/>
          <w:szCs w:val="28"/>
          <w:lang w:val="uz-Cyrl-UZ"/>
          <w:rPrChange w:id="2472" w:author="Faroxiddin Dadaxanov" w:date="2024-05-22T12:23:00Z">
            <w:rPr>
              <w:rFonts w:cs="Times New Roman"/>
              <w:szCs w:val="28"/>
              <w:lang w:val="uz-Cyrl-UZ"/>
            </w:rPr>
          </w:rPrChange>
        </w:rPr>
        <w:pPrChange w:id="247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74" w:author="Faroxiddin Dadaxanov" w:date="2024-05-22T12:23:00Z">
            <w:rPr>
              <w:rFonts w:cs="Times New Roman"/>
              <w:szCs w:val="28"/>
              <w:lang w:val="uz-Cyrl-UZ"/>
            </w:rPr>
          </w:rPrChange>
        </w:rPr>
        <w:t>101. Саноатсиз таёрланган сут ва сут маҳсулотларининг мувофиқлигини баҳолаш (тасдиқлаш давлат қонунларига мувофиқ амалга оширилади).</w:t>
      </w:r>
    </w:p>
    <w:p w14:paraId="4CF2495A" w14:textId="294B3A58" w:rsidR="00E969DB" w:rsidRPr="00632AE5" w:rsidRDefault="00835969">
      <w:pPr>
        <w:spacing w:before="80" w:after="80"/>
        <w:ind w:firstLine="709"/>
        <w:contextualSpacing/>
        <w:jc w:val="both"/>
        <w:rPr>
          <w:rFonts w:asciiTheme="minorHAnsi" w:hAnsiTheme="minorHAnsi" w:cstheme="minorHAnsi"/>
          <w:szCs w:val="28"/>
          <w:lang w:val="uz-Cyrl-UZ"/>
          <w:rPrChange w:id="2475" w:author="Faroxiddin Dadaxanov" w:date="2024-05-22T12:23:00Z">
            <w:rPr>
              <w:rFonts w:cs="Times New Roman"/>
              <w:szCs w:val="28"/>
              <w:lang w:val="uz-Cyrl-UZ"/>
            </w:rPr>
          </w:rPrChange>
        </w:rPr>
        <w:pPrChange w:id="247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77" w:author="Faroxiddin Dadaxanov" w:date="2024-05-22T12:23:00Z">
            <w:rPr>
              <w:rFonts w:cs="Times New Roman"/>
              <w:szCs w:val="28"/>
              <w:lang w:val="uz-Cyrl-UZ"/>
            </w:rPr>
          </w:rPrChange>
        </w:rPr>
        <w:t>102. Ишлаб чиқариш жараёнининг мувофиқлигини баҳолаш (тасдиқлаш) хом сутни қабул қилиш ва (ёки) сут махсулотлари ишлаб чиқаришда уларни қайта ишлаш (тайёрлаш) бундай жараёнлар амалга оширишдан аввал (махсулотларни муомалага чиқаришдан аввал) ишлаб чиқариш объектларини давлат рўйхатига олиш шаклида ушбу техник регламент талабларига мувофиқ ўтказилади.</w:t>
      </w:r>
    </w:p>
    <w:p w14:paraId="05F4ED72" w14:textId="14CED482" w:rsidR="00E969DB" w:rsidRPr="00632AE5" w:rsidRDefault="00835969">
      <w:pPr>
        <w:spacing w:before="80" w:after="80"/>
        <w:ind w:firstLine="709"/>
        <w:contextualSpacing/>
        <w:jc w:val="both"/>
        <w:rPr>
          <w:rFonts w:asciiTheme="minorHAnsi" w:hAnsiTheme="minorHAnsi" w:cstheme="minorHAnsi"/>
          <w:szCs w:val="28"/>
          <w:lang w:val="uz-Cyrl-UZ"/>
          <w:rPrChange w:id="2478" w:author="Faroxiddin Dadaxanov" w:date="2024-05-22T12:23:00Z">
            <w:rPr>
              <w:rFonts w:cs="Times New Roman"/>
              <w:szCs w:val="28"/>
              <w:lang w:val="uz-Cyrl-UZ"/>
            </w:rPr>
          </w:rPrChange>
        </w:rPr>
        <w:pPrChange w:id="247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80" w:author="Faroxiddin Dadaxanov" w:date="2024-05-22T12:23:00Z">
            <w:rPr>
              <w:rFonts w:cs="Times New Roman"/>
              <w:szCs w:val="28"/>
              <w:lang w:val="uz-Cyrl-UZ"/>
            </w:rPr>
          </w:rPrChange>
        </w:rPr>
        <w:t>103. Сут ва сут маҳсулотларини ишлаб чиқариш, сақлаш, ташиш ва сотиш жараёнларининг ушбу техник регламент талабларига мувофиқлигини баҳолаш (тасдиқлаш) давлат текшируви (назорат) шаклида амалга оширилади.</w:t>
      </w:r>
    </w:p>
    <w:p w14:paraId="2045E989" w14:textId="1CC9904F" w:rsidR="00E969DB" w:rsidRPr="00632AE5" w:rsidRDefault="00835969">
      <w:pPr>
        <w:spacing w:before="80" w:after="80"/>
        <w:ind w:firstLine="709"/>
        <w:contextualSpacing/>
        <w:jc w:val="both"/>
        <w:rPr>
          <w:rFonts w:asciiTheme="minorHAnsi" w:hAnsiTheme="minorHAnsi" w:cstheme="minorHAnsi"/>
          <w:szCs w:val="28"/>
          <w:lang w:val="uz-Cyrl-UZ"/>
          <w:rPrChange w:id="2481" w:author="Faroxiddin Dadaxanov" w:date="2024-05-22T12:23:00Z">
            <w:rPr>
              <w:rFonts w:cs="Times New Roman"/>
              <w:szCs w:val="28"/>
              <w:lang w:val="uz-Cyrl-UZ"/>
            </w:rPr>
          </w:rPrChange>
        </w:rPr>
        <w:pPrChange w:id="248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83" w:author="Faroxiddin Dadaxanov" w:date="2024-05-22T12:23:00Z">
            <w:rPr>
              <w:rFonts w:cs="Times New Roman"/>
              <w:szCs w:val="28"/>
              <w:lang w:val="uz-Cyrl-UZ"/>
            </w:rPr>
          </w:rPrChange>
        </w:rPr>
        <w:t>104. Хом сут, хом ёғсиз сут ва хом қаймоқ мувофиқлигини баҳолаш (тасдиқлаш) ветеринария-санитария экспертизаси шаклида ушбу техник регламент талабларига мувофиқ амалга оширилади.</w:t>
      </w:r>
    </w:p>
    <w:p w14:paraId="351CEC4F" w14:textId="708F9AB8" w:rsidR="00E969DB" w:rsidRPr="00632AE5" w:rsidRDefault="00835969">
      <w:pPr>
        <w:spacing w:before="80" w:after="80"/>
        <w:ind w:firstLine="709"/>
        <w:contextualSpacing/>
        <w:jc w:val="both"/>
        <w:rPr>
          <w:rFonts w:asciiTheme="minorHAnsi" w:hAnsiTheme="minorHAnsi" w:cstheme="minorHAnsi"/>
          <w:szCs w:val="28"/>
          <w:lang w:val="uz-Cyrl-UZ"/>
          <w:rPrChange w:id="2484" w:author="Faroxiddin Dadaxanov" w:date="2024-05-22T12:23:00Z">
            <w:rPr>
              <w:rFonts w:cs="Times New Roman"/>
              <w:szCs w:val="28"/>
              <w:lang w:val="uz-Cyrl-UZ"/>
            </w:rPr>
          </w:rPrChange>
        </w:rPr>
        <w:pPrChange w:id="248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86" w:author="Faroxiddin Dadaxanov" w:date="2024-05-22T12:23:00Z">
            <w:rPr>
              <w:rFonts w:cs="Times New Roman"/>
              <w:szCs w:val="28"/>
              <w:lang w:val="uz-Cyrl-UZ"/>
            </w:rPr>
          </w:rPrChange>
        </w:rPr>
        <w:t>Ветеринария-санитария кўриги ўтказилмайди:</w:t>
      </w:r>
    </w:p>
    <w:p w14:paraId="502F693F" w14:textId="6CBA4D1D" w:rsidR="00835969" w:rsidRPr="00632AE5" w:rsidRDefault="00835969">
      <w:pPr>
        <w:spacing w:before="80" w:after="80"/>
        <w:ind w:firstLine="709"/>
        <w:contextualSpacing/>
        <w:jc w:val="both"/>
        <w:rPr>
          <w:rFonts w:asciiTheme="minorHAnsi" w:hAnsiTheme="minorHAnsi" w:cstheme="minorHAnsi"/>
          <w:szCs w:val="28"/>
          <w:lang w:val="uz-Cyrl-UZ"/>
          <w:rPrChange w:id="2487" w:author="Faroxiddin Dadaxanov" w:date="2024-05-22T12:23:00Z">
            <w:rPr>
              <w:rFonts w:cs="Times New Roman"/>
              <w:szCs w:val="28"/>
              <w:lang w:val="uz-Cyrl-UZ"/>
            </w:rPr>
          </w:rPrChange>
        </w:rPr>
        <w:pPrChange w:id="248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89" w:author="Faroxiddin Dadaxanov" w:date="2024-05-22T12:23:00Z">
            <w:rPr>
              <w:rFonts w:cs="Times New Roman"/>
              <w:szCs w:val="28"/>
              <w:lang w:val="uz-Cyrl-UZ"/>
            </w:rPr>
          </w:rPrChange>
        </w:rPr>
        <w:t>хом сут, хом ёғсиз сут ва хом қаймоқ уларни битта ишлаб чиқариш объекти ичида ва битта хўжалик юритувчи субъектнинг ишлаб чиқариш майдончалари чегарасида ташиш (кўчириш).</w:t>
      </w:r>
    </w:p>
    <w:p w14:paraId="45E57F03" w14:textId="0D67AD60" w:rsidR="00835969" w:rsidRPr="00632AE5" w:rsidRDefault="00835969">
      <w:pPr>
        <w:spacing w:before="80" w:after="80"/>
        <w:ind w:firstLine="709"/>
        <w:contextualSpacing/>
        <w:jc w:val="both"/>
        <w:rPr>
          <w:rFonts w:asciiTheme="minorHAnsi" w:hAnsiTheme="minorHAnsi" w:cstheme="minorHAnsi"/>
          <w:szCs w:val="28"/>
          <w:lang w:val="uz-Cyrl-UZ"/>
          <w:rPrChange w:id="2490" w:author="Faroxiddin Dadaxanov" w:date="2024-05-22T12:23:00Z">
            <w:rPr>
              <w:rFonts w:cs="Times New Roman"/>
              <w:szCs w:val="28"/>
              <w:lang w:val="uz-Cyrl-UZ"/>
            </w:rPr>
          </w:rPrChange>
        </w:rPr>
        <w:pPrChange w:id="249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92" w:author="Faroxiddin Dadaxanov" w:date="2024-05-22T12:23:00Z">
            <w:rPr>
              <w:rFonts w:cs="Times New Roman"/>
              <w:szCs w:val="28"/>
              <w:lang w:val="uz-Cyrl-UZ"/>
            </w:rPr>
          </w:rPrChange>
        </w:rPr>
        <w:t>бирлаштирилган тўплар, ва шунингдек хом сут, хом ёғсиз сут ва хом қаймоқ тўпларининг қисмлари, илгари ветеринария-санитария кўригидан ўтказилган хом сут, хом ёғсизлантирилган сут ва хом қаймоқ партияларидан ташкил топган.</w:t>
      </w:r>
    </w:p>
    <w:p w14:paraId="104669DD" w14:textId="75A418BE" w:rsidR="00835969" w:rsidRPr="00632AE5" w:rsidRDefault="00835969">
      <w:pPr>
        <w:spacing w:before="80" w:after="80"/>
        <w:ind w:firstLine="709"/>
        <w:contextualSpacing/>
        <w:jc w:val="both"/>
        <w:rPr>
          <w:rFonts w:asciiTheme="minorHAnsi" w:hAnsiTheme="minorHAnsi" w:cstheme="minorHAnsi"/>
          <w:szCs w:val="28"/>
          <w:lang w:val="uz-Cyrl-UZ"/>
          <w:rPrChange w:id="2493" w:author="Faroxiddin Dadaxanov" w:date="2024-05-22T12:23:00Z">
            <w:rPr>
              <w:rFonts w:cs="Times New Roman"/>
              <w:szCs w:val="28"/>
              <w:lang w:val="uz-Cyrl-UZ"/>
            </w:rPr>
          </w:rPrChange>
        </w:rPr>
        <w:pPrChange w:id="249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95" w:author="Faroxiddin Dadaxanov" w:date="2024-05-22T12:23:00Z">
            <w:rPr>
              <w:rFonts w:cs="Times New Roman"/>
              <w:szCs w:val="28"/>
              <w:lang w:val="uz-Cyrl-UZ"/>
            </w:rPr>
          </w:rPrChange>
        </w:rPr>
        <w:t xml:space="preserve">105. Сут маҳсулотларининг ушбу техник регламент талабларига мувофиқлигини декларация қилиш ариза берувчининг танловига кўра ўзининг далиллари ва (ёки), учинчи шахс иштирокида олинган далилларга асосланган мувофиқлик декларациясини қабул қилиш йўли билан, </w:t>
      </w:r>
      <w:r w:rsidRPr="00632AE5">
        <w:rPr>
          <w:rFonts w:asciiTheme="minorHAnsi" w:hAnsiTheme="minorHAnsi" w:cstheme="minorHAnsi"/>
          <w:bCs/>
          <w:szCs w:val="28"/>
          <w:lang w:val="uz-Cyrl-UZ"/>
          <w:rPrChange w:id="2496" w:author="Faroxiddin Dadaxanov" w:date="2024-05-22T12:23:00Z">
            <w:rPr>
              <w:rFonts w:cs="Times New Roman"/>
              <w:bCs/>
              <w:szCs w:val="28"/>
              <w:lang w:val="uz-Cyrl-UZ"/>
            </w:rPr>
          </w:rPrChange>
        </w:rPr>
        <w:t>қонун ҳужжатларида белгиланган тартибда амалга оширилади.</w:t>
      </w:r>
    </w:p>
    <w:p w14:paraId="7C38BDFF" w14:textId="77777777" w:rsidR="00835969" w:rsidRPr="00632AE5" w:rsidRDefault="00835969">
      <w:pPr>
        <w:spacing w:before="80" w:after="80"/>
        <w:ind w:firstLine="709"/>
        <w:contextualSpacing/>
        <w:jc w:val="both"/>
        <w:rPr>
          <w:rFonts w:asciiTheme="minorHAnsi" w:hAnsiTheme="minorHAnsi" w:cstheme="minorHAnsi"/>
          <w:szCs w:val="28"/>
          <w:lang w:val="uz-Cyrl-UZ"/>
          <w:rPrChange w:id="2497" w:author="Faroxiddin Dadaxanov" w:date="2024-05-22T12:23:00Z">
            <w:rPr>
              <w:rFonts w:cs="Times New Roman"/>
              <w:szCs w:val="28"/>
              <w:lang w:val="uz-Cyrl-UZ"/>
            </w:rPr>
          </w:rPrChange>
        </w:rPr>
        <w:pPrChange w:id="249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499" w:author="Faroxiddin Dadaxanov" w:date="2024-05-22T12:23:00Z">
            <w:rPr>
              <w:rFonts w:cs="Times New Roman"/>
              <w:szCs w:val="28"/>
              <w:lang w:val="uz-Cyrl-UZ"/>
            </w:rPr>
          </w:rPrChange>
        </w:rPr>
        <w:t>106. «Мувофиқликни тасдиқлаш»:</w:t>
      </w:r>
    </w:p>
    <w:p w14:paraId="31A26DBD" w14:textId="27DDD1C1" w:rsidR="00E969DB" w:rsidRPr="00632AE5" w:rsidRDefault="00835969">
      <w:pPr>
        <w:spacing w:before="80" w:after="80"/>
        <w:ind w:firstLine="709"/>
        <w:contextualSpacing/>
        <w:jc w:val="both"/>
        <w:rPr>
          <w:rFonts w:asciiTheme="minorHAnsi" w:hAnsiTheme="minorHAnsi" w:cstheme="minorHAnsi"/>
          <w:szCs w:val="28"/>
          <w:lang w:val="uz-Cyrl-UZ"/>
          <w:rPrChange w:id="2500" w:author="Faroxiddin Dadaxanov" w:date="2024-05-22T12:23:00Z">
            <w:rPr>
              <w:rFonts w:cs="Times New Roman"/>
              <w:szCs w:val="28"/>
              <w:lang w:val="uz-Cyrl-UZ"/>
            </w:rPr>
          </w:rPrChange>
        </w:rPr>
        <w:pPrChange w:id="250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02" w:author="Faroxiddin Dadaxanov" w:date="2024-05-22T12:23:00Z">
            <w:rPr>
              <w:rFonts w:cs="Times New Roman"/>
              <w:szCs w:val="28"/>
              <w:lang w:val="uz-Cyrl-UZ"/>
            </w:rPr>
          </w:rPrChange>
        </w:rPr>
        <w:t>Техник Регламент талабларига мувофиқлигини тасдиқлаш Ўзбекистон Республикаси ҳудудида муомалага киритилган барча сут ва сут маҳсулотларига тааллуқлидир. Мувофиқлигини тасдиқлаш қонун ҳужжатларида белгиланган тартибда амалга оширилади.</w:t>
      </w:r>
    </w:p>
    <w:p w14:paraId="03C4A52B" w14:textId="4EA8D1B2" w:rsidR="00835969" w:rsidRPr="00632AE5" w:rsidRDefault="00835969">
      <w:pPr>
        <w:spacing w:before="80" w:after="80"/>
        <w:ind w:firstLine="709"/>
        <w:contextualSpacing/>
        <w:jc w:val="both"/>
        <w:rPr>
          <w:rFonts w:asciiTheme="minorHAnsi" w:hAnsiTheme="minorHAnsi" w:cstheme="minorHAnsi"/>
          <w:szCs w:val="28"/>
          <w:lang w:val="uz-Cyrl-UZ"/>
          <w:rPrChange w:id="2503" w:author="Faroxiddin Dadaxanov" w:date="2024-05-22T12:23:00Z">
            <w:rPr>
              <w:rFonts w:cs="Times New Roman"/>
              <w:szCs w:val="28"/>
              <w:lang w:val="uz-Cyrl-UZ"/>
            </w:rPr>
          </w:rPrChange>
        </w:rPr>
        <w:pPrChange w:id="250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05" w:author="Faroxiddin Dadaxanov" w:date="2024-05-22T12:23:00Z">
            <w:rPr>
              <w:rFonts w:cs="Times New Roman"/>
              <w:szCs w:val="28"/>
              <w:lang w:val="uz-Cyrl-UZ"/>
            </w:rPr>
          </w:rPrChange>
        </w:rPr>
        <w:t>107. Исботловчи материаллар сифатида, мувофиклик тугрисида декларацияни қабул қилиш учун асос буладиган, қуйидагилардан фойдаланилади:</w:t>
      </w:r>
    </w:p>
    <w:p w14:paraId="2A01241C" w14:textId="5BA289E6" w:rsidR="00835969" w:rsidRPr="00632AE5" w:rsidRDefault="00835969">
      <w:pPr>
        <w:spacing w:before="80" w:after="80"/>
        <w:ind w:firstLine="709"/>
        <w:contextualSpacing/>
        <w:jc w:val="both"/>
        <w:rPr>
          <w:rFonts w:asciiTheme="minorHAnsi" w:hAnsiTheme="minorHAnsi" w:cstheme="minorHAnsi"/>
          <w:szCs w:val="28"/>
          <w:lang w:val="uz-Cyrl-UZ"/>
          <w:rPrChange w:id="2506" w:author="Faroxiddin Dadaxanov" w:date="2024-05-22T12:23:00Z">
            <w:rPr>
              <w:rFonts w:cs="Times New Roman"/>
              <w:szCs w:val="28"/>
              <w:lang w:val="uz-Cyrl-UZ"/>
            </w:rPr>
          </w:rPrChange>
        </w:rPr>
        <w:pPrChange w:id="2507"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08" w:author="Faroxiddin Dadaxanov" w:date="2024-05-22T12:23:00Z">
            <w:rPr>
              <w:rFonts w:cs="Times New Roman"/>
              <w:szCs w:val="28"/>
              <w:lang w:val="uz-Cyrl-UZ"/>
            </w:rPr>
          </w:rPrChange>
        </w:rPr>
        <w:t>а) ушбу техник регламент талаблари, ҳамда сут маҳсулотларига тааллуқли бўлган таъсирлар Ўзбекистон Республикасидаги бошқа техник регламентлари талаблари бажарилишини тасдиқловчи тадқиқот (синов) баённомалари;</w:t>
      </w:r>
    </w:p>
    <w:p w14:paraId="08D31693" w14:textId="6EB3800A" w:rsidR="00835969" w:rsidRPr="00632AE5" w:rsidRDefault="00835969">
      <w:pPr>
        <w:spacing w:before="80" w:after="80"/>
        <w:ind w:firstLine="709"/>
        <w:contextualSpacing/>
        <w:jc w:val="both"/>
        <w:rPr>
          <w:rFonts w:asciiTheme="minorHAnsi" w:hAnsiTheme="minorHAnsi" w:cstheme="minorHAnsi"/>
          <w:szCs w:val="28"/>
          <w:lang w:val="uz-Cyrl-UZ"/>
          <w:rPrChange w:id="2509" w:author="Faroxiddin Dadaxanov" w:date="2024-05-22T12:23:00Z">
            <w:rPr>
              <w:rFonts w:cs="Times New Roman"/>
              <w:szCs w:val="28"/>
              <w:lang w:val="uz-Cyrl-UZ"/>
            </w:rPr>
          </w:rPrChange>
        </w:rPr>
        <w:pPrChange w:id="251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11" w:author="Faroxiddin Dadaxanov" w:date="2024-05-22T12:23:00Z">
            <w:rPr>
              <w:rFonts w:cs="Times New Roman"/>
              <w:szCs w:val="28"/>
              <w:lang w:val="uz-Cyrl-UZ"/>
            </w:rPr>
          </w:rPrChange>
        </w:rPr>
        <w:lastRenderedPageBreak/>
        <w:t>б) сифат ва хавфсизлик менеджменти тизими сертификатлари (мавжуд бўлса (6д чизмаларидан ташқари));</w:t>
      </w:r>
    </w:p>
    <w:p w14:paraId="2515B50F" w14:textId="6F5DB5A8" w:rsidR="00835969" w:rsidRPr="00632AE5" w:rsidRDefault="00835969">
      <w:pPr>
        <w:spacing w:before="80" w:after="80"/>
        <w:ind w:firstLine="709"/>
        <w:contextualSpacing/>
        <w:jc w:val="both"/>
        <w:rPr>
          <w:rFonts w:asciiTheme="minorHAnsi" w:hAnsiTheme="minorHAnsi" w:cstheme="minorHAnsi"/>
          <w:szCs w:val="28"/>
          <w:lang w:val="uz-Cyrl-UZ"/>
          <w:rPrChange w:id="2512" w:author="Faroxiddin Dadaxanov" w:date="2024-05-22T12:23:00Z">
            <w:rPr>
              <w:rFonts w:cs="Times New Roman"/>
              <w:szCs w:val="28"/>
              <w:lang w:val="uz-Cyrl-UZ"/>
            </w:rPr>
          </w:rPrChange>
        </w:rPr>
        <w:pPrChange w:id="251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14" w:author="Faroxiddin Dadaxanov" w:date="2024-05-22T12:23:00Z">
            <w:rPr>
              <w:rFonts w:cs="Times New Roman"/>
              <w:szCs w:val="28"/>
              <w:lang w:val="uz-Cyrl-UZ"/>
            </w:rPr>
          </w:rPrChange>
        </w:rPr>
        <w:t>в) аризачи танлаши бўйича бошқа ҳужжатлар, сут маҳсулотларини ушбу техник регламент талабларига мувофиқлигини тасдиқлаш учун асос бўлиб хизмат килган, ва шунингдек бошқа техник регламентлар талабларига, уларни таъсири уларга тарқатилади.</w:t>
      </w:r>
    </w:p>
    <w:p w14:paraId="4CCFC801" w14:textId="5172C377" w:rsidR="00835969" w:rsidRPr="00632AE5" w:rsidRDefault="00835969">
      <w:pPr>
        <w:spacing w:before="80" w:after="80"/>
        <w:ind w:firstLine="709"/>
        <w:contextualSpacing/>
        <w:jc w:val="both"/>
        <w:rPr>
          <w:rFonts w:asciiTheme="minorHAnsi" w:hAnsiTheme="minorHAnsi" w:cstheme="minorHAnsi"/>
          <w:szCs w:val="28"/>
          <w:lang w:val="uz-Cyrl-UZ"/>
          <w:rPrChange w:id="2515" w:author="Faroxiddin Dadaxanov" w:date="2024-05-22T12:23:00Z">
            <w:rPr>
              <w:rFonts w:cs="Times New Roman"/>
              <w:szCs w:val="28"/>
              <w:lang w:val="uz-Cyrl-UZ"/>
            </w:rPr>
          </w:rPrChange>
        </w:rPr>
        <w:pPrChange w:id="251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17" w:author="Faroxiddin Dadaxanov" w:date="2024-05-22T12:23:00Z">
            <w:rPr>
              <w:rFonts w:cs="Times New Roman"/>
              <w:szCs w:val="28"/>
              <w:lang w:val="uz-Cyrl-UZ"/>
            </w:rPr>
          </w:rPrChange>
        </w:rPr>
        <w:t>г) шартнома (етказиб бериш шартномаси) ёки маҳсулотни кузатиш ҳужжатлар (улар мавжуд бўлса) - 2д ва 4д схемалари бўйича сут маҳсулотлари тўпи тасдиқланишида.</w:t>
      </w:r>
    </w:p>
    <w:p w14:paraId="5A38BA1C" w14:textId="480CFE50" w:rsidR="00835969" w:rsidRPr="00632AE5" w:rsidRDefault="00835969">
      <w:pPr>
        <w:spacing w:before="80" w:after="80"/>
        <w:ind w:firstLine="709"/>
        <w:contextualSpacing/>
        <w:jc w:val="both"/>
        <w:rPr>
          <w:rFonts w:asciiTheme="minorHAnsi" w:hAnsiTheme="minorHAnsi" w:cstheme="minorHAnsi"/>
          <w:szCs w:val="28"/>
          <w:lang w:val="uz-Cyrl-UZ"/>
          <w:rPrChange w:id="2518" w:author="Faroxiddin Dadaxanov" w:date="2024-05-22T12:23:00Z">
            <w:rPr>
              <w:rFonts w:cs="Times New Roman"/>
              <w:szCs w:val="28"/>
              <w:lang w:val="uz-Cyrl-UZ"/>
            </w:rPr>
          </w:rPrChange>
        </w:rPr>
        <w:pPrChange w:id="251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20" w:author="Faroxiddin Dadaxanov" w:date="2024-05-22T12:23:00Z">
            <w:rPr>
              <w:rFonts w:cs="Times New Roman"/>
              <w:szCs w:val="28"/>
              <w:lang w:val="uz-Cyrl-UZ"/>
            </w:rPr>
          </w:rPrChange>
        </w:rPr>
        <w:t xml:space="preserve">108. Мувофиқликни 1д, 3д ва 6д схемаларига мувофиқ декларация қилишда талабнома берувчи қонунга биноан ўз ҳудудида ,юридик ёки жисмоний шахс якка тартибдаги тадбиркор сифатида рўйхатдан ўтган булиши мумкин, ищлаб чикарувчи ёки чет эл сут маҳсулотлари ишлаб чиқарувчиси функциясини бажарувчи булган шартнома асосида етказиб бериладиган маҳсулотларнинг ушбу техник регламент талабларига мувофиқлигини таъминлаш кисми буйича .  </w:t>
      </w:r>
    </w:p>
    <w:p w14:paraId="4D48A5A7" w14:textId="6D616361" w:rsidR="00835969" w:rsidRPr="00632AE5" w:rsidRDefault="00835969">
      <w:pPr>
        <w:spacing w:before="80" w:after="80"/>
        <w:ind w:firstLine="709"/>
        <w:contextualSpacing/>
        <w:jc w:val="both"/>
        <w:rPr>
          <w:rFonts w:asciiTheme="minorHAnsi" w:hAnsiTheme="minorHAnsi" w:cstheme="minorHAnsi"/>
          <w:b/>
          <w:sz w:val="24"/>
          <w:szCs w:val="24"/>
          <w:lang w:val="uz-Cyrl-UZ"/>
          <w:rPrChange w:id="2521" w:author="Faroxiddin Dadaxanov" w:date="2024-05-22T12:23:00Z">
            <w:rPr>
              <w:rFonts w:cs="Times New Roman"/>
              <w:b/>
              <w:sz w:val="24"/>
              <w:szCs w:val="24"/>
              <w:lang w:val="uz-Cyrl-UZ"/>
            </w:rPr>
          </w:rPrChange>
        </w:rPr>
        <w:pPrChange w:id="2522"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23" w:author="Faroxiddin Dadaxanov" w:date="2024-05-22T12:23:00Z">
            <w:rPr>
              <w:rFonts w:cs="Times New Roman"/>
              <w:szCs w:val="28"/>
              <w:lang w:val="uz-Cyrl-UZ"/>
            </w:rPr>
          </w:rPrChange>
        </w:rPr>
        <w:t>Мувофиқликни декларациялашда 2д ва 4д схемаларига мувофиқ талабнома берувчи якка тартибдаги тадбиркор сифатида давлат қонунчилигига мувофиқ, рўйхатдан ўтган юридик ёки жисмоний шахс бўлиши мумкин, ишлаб чиқарувчи ёки сотувчи ёки чет эл сут маҳсулотлари ишлаб чиқарувчи функцияларини бажарувчи бўлган у билан шартнома асосида етказиб бериладиган маҳсулотларнинг ушбу техник регламент талабларига мувофиқлигини таъминлаш кисми буйича.</w:t>
      </w:r>
    </w:p>
    <w:p w14:paraId="35851EA0" w14:textId="252C39D8" w:rsidR="00835969" w:rsidRPr="00632AE5" w:rsidRDefault="00835969">
      <w:pPr>
        <w:spacing w:before="80" w:after="80"/>
        <w:ind w:firstLine="709"/>
        <w:contextualSpacing/>
        <w:jc w:val="both"/>
        <w:rPr>
          <w:rFonts w:asciiTheme="minorHAnsi" w:hAnsiTheme="minorHAnsi" w:cstheme="minorHAnsi"/>
          <w:b/>
          <w:sz w:val="24"/>
          <w:szCs w:val="24"/>
          <w:lang w:val="uz-Cyrl-UZ"/>
          <w:rPrChange w:id="2524" w:author="Faroxiddin Dadaxanov" w:date="2024-05-22T12:23:00Z">
            <w:rPr>
              <w:rFonts w:cs="Times New Roman"/>
              <w:b/>
              <w:sz w:val="24"/>
              <w:szCs w:val="24"/>
              <w:lang w:val="uz-Cyrl-UZ"/>
            </w:rPr>
          </w:rPrChange>
        </w:rPr>
        <w:pPrChange w:id="252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26" w:author="Faroxiddin Dadaxanov" w:date="2024-05-22T12:23:00Z">
            <w:rPr>
              <w:rFonts w:cs="Times New Roman"/>
              <w:szCs w:val="28"/>
              <w:lang w:val="uz-Cyrl-UZ"/>
            </w:rPr>
          </w:rPrChange>
        </w:rPr>
        <w:t>109. Мувофиқлик декларациясини қабул қилиш учун асос бўлиб хизмат килдиган ҳужжатлар тўпламлари сақланиши керак:</w:t>
      </w:r>
    </w:p>
    <w:p w14:paraId="4EF4B89D" w14:textId="256585EF" w:rsidR="00835969" w:rsidRPr="00632AE5" w:rsidRDefault="00835969">
      <w:pPr>
        <w:spacing w:before="80" w:after="80"/>
        <w:ind w:firstLine="709"/>
        <w:contextualSpacing/>
        <w:jc w:val="both"/>
        <w:rPr>
          <w:rFonts w:asciiTheme="minorHAnsi" w:hAnsiTheme="minorHAnsi" w:cstheme="minorHAnsi"/>
          <w:b/>
          <w:sz w:val="24"/>
          <w:szCs w:val="24"/>
          <w:lang w:val="uz-Cyrl-UZ"/>
          <w:rPrChange w:id="2527" w:author="Faroxiddin Dadaxanov" w:date="2024-05-22T12:23:00Z">
            <w:rPr>
              <w:rFonts w:cs="Times New Roman"/>
              <w:b/>
              <w:sz w:val="24"/>
              <w:szCs w:val="24"/>
              <w:lang w:val="uz-Cyrl-UZ"/>
            </w:rPr>
          </w:rPrChange>
        </w:rPr>
        <w:pPrChange w:id="252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29" w:author="Faroxiddin Dadaxanov" w:date="2024-05-22T12:23:00Z">
            <w:rPr>
              <w:rFonts w:cs="Times New Roman"/>
              <w:szCs w:val="28"/>
              <w:lang w:val="uz-Cyrl-UZ"/>
            </w:rPr>
          </w:rPrChange>
        </w:rPr>
        <w:t>сериявий ишлаб чиқарилган маҳсулотларнинг мувофиқлигини тасдиқлашда - мувофиқлик декларациясини амал килиши бекор қилинган кундан бошлаб камида 10 йил давомида;</w:t>
      </w:r>
    </w:p>
    <w:p w14:paraId="1D5B4CBC" w14:textId="542B9F61" w:rsidR="00835969" w:rsidRPr="00632AE5" w:rsidRDefault="00835969">
      <w:pPr>
        <w:spacing w:before="80" w:after="80"/>
        <w:ind w:firstLine="709"/>
        <w:contextualSpacing/>
        <w:jc w:val="both"/>
        <w:rPr>
          <w:rFonts w:asciiTheme="minorHAnsi" w:hAnsiTheme="minorHAnsi" w:cstheme="minorHAnsi"/>
          <w:b/>
          <w:sz w:val="24"/>
          <w:szCs w:val="24"/>
          <w:lang w:val="uz-Cyrl-UZ"/>
          <w:rPrChange w:id="2530" w:author="Faroxiddin Dadaxanov" w:date="2024-05-22T12:23:00Z">
            <w:rPr>
              <w:rFonts w:cs="Times New Roman"/>
              <w:b/>
              <w:sz w:val="24"/>
              <w:szCs w:val="24"/>
              <w:lang w:val="uz-Cyrl-UZ"/>
            </w:rPr>
          </w:rPrChange>
        </w:rPr>
        <w:pPrChange w:id="253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32" w:author="Faroxiddin Dadaxanov" w:date="2024-05-22T12:23:00Z">
            <w:rPr>
              <w:rFonts w:cs="Times New Roman"/>
              <w:szCs w:val="28"/>
              <w:lang w:val="uz-Cyrl-UZ"/>
            </w:rPr>
          </w:rPrChange>
        </w:rPr>
        <w:t>маҳсулотлар тўпининг мувофиқлигини тасдиқлашда - тўпдан охирги буюм сотилган кундан бошлаб камида 5 йил давомида.</w:t>
      </w:r>
    </w:p>
    <w:p w14:paraId="529B78C6" w14:textId="2C1E7096" w:rsidR="00835969" w:rsidRPr="00632AE5" w:rsidRDefault="00835969">
      <w:pPr>
        <w:spacing w:before="80" w:after="80"/>
        <w:ind w:firstLine="709"/>
        <w:contextualSpacing/>
        <w:jc w:val="both"/>
        <w:rPr>
          <w:rFonts w:asciiTheme="minorHAnsi" w:hAnsiTheme="minorHAnsi" w:cstheme="minorHAnsi"/>
          <w:szCs w:val="28"/>
          <w:lang w:val="uz-Cyrl-UZ"/>
          <w:rPrChange w:id="2533" w:author="Faroxiddin Dadaxanov" w:date="2024-05-22T12:23:00Z">
            <w:rPr>
              <w:rFonts w:cs="Times New Roman"/>
              <w:szCs w:val="28"/>
              <w:lang w:val="uz-Cyrl-UZ"/>
            </w:rPr>
          </w:rPrChange>
        </w:rPr>
        <w:pPrChange w:id="253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35" w:author="Faroxiddin Dadaxanov" w:date="2024-05-22T12:23:00Z">
            <w:rPr>
              <w:rFonts w:cs="Times New Roman"/>
              <w:szCs w:val="28"/>
              <w:lang w:val="uz-Cyrl-UZ"/>
            </w:rPr>
          </w:rPrChange>
        </w:rPr>
        <w:t>110. Давлат назорати (назорат) сут ва сут маҳсулотларини, уларни ишлаб чиқариш, сақлаш, ташиш ва сотиш жараёнларининг ушбу техник регламент талабларига мувофиқлиги Ўзбекистон Республикасининг қонун ҳужжатларига мувофиқ утказилади.</w:t>
      </w:r>
    </w:p>
    <w:p w14:paraId="26D206F5" w14:textId="7DFBC205" w:rsidR="00835969" w:rsidRPr="00632AE5" w:rsidRDefault="00835969">
      <w:pPr>
        <w:spacing w:before="80" w:after="80"/>
        <w:ind w:firstLine="709"/>
        <w:contextualSpacing/>
        <w:jc w:val="both"/>
        <w:rPr>
          <w:rFonts w:asciiTheme="minorHAnsi" w:hAnsiTheme="minorHAnsi" w:cstheme="minorHAnsi"/>
          <w:szCs w:val="28"/>
          <w:lang w:val="uz-Cyrl-UZ"/>
          <w:rPrChange w:id="2536" w:author="Faroxiddin Dadaxanov" w:date="2024-05-22T12:23:00Z">
            <w:rPr>
              <w:rFonts w:cs="Times New Roman"/>
              <w:szCs w:val="28"/>
              <w:lang w:val="uz-Cyrl-UZ"/>
            </w:rPr>
          </w:rPrChange>
        </w:rPr>
        <w:pPrChange w:id="2537" w:author="Пользователь" w:date="2023-05-05T09:54:00Z">
          <w:pPr>
            <w:spacing w:before="80" w:after="0"/>
            <w:ind w:firstLine="709"/>
            <w:contextualSpacing/>
            <w:jc w:val="both"/>
          </w:pPr>
        </w:pPrChange>
      </w:pPr>
      <w:r w:rsidRPr="00632AE5">
        <w:rPr>
          <w:rFonts w:asciiTheme="minorHAnsi" w:hAnsiTheme="minorHAnsi" w:cstheme="minorHAnsi"/>
          <w:b/>
          <w:bCs/>
          <w:szCs w:val="28"/>
          <w:lang w:val="uz-Cyrl-UZ"/>
          <w:rPrChange w:id="2538" w:author="Faroxiddin Dadaxanov" w:date="2024-05-22T12:23:00Z">
            <w:rPr>
              <w:rFonts w:cs="Times New Roman"/>
              <w:b/>
              <w:bCs/>
              <w:szCs w:val="28"/>
              <w:lang w:val="uz-Cyrl-UZ"/>
            </w:rPr>
          </w:rPrChange>
        </w:rPr>
        <w:t>15-боб. Ўзбекистон Республикаси бозорида маҳсулот айланишининг ягона белгиси билан тамғалаш</w:t>
      </w:r>
    </w:p>
    <w:p w14:paraId="62619E06" w14:textId="56D532E4" w:rsidR="00835969" w:rsidRPr="00632AE5" w:rsidRDefault="00835969">
      <w:pPr>
        <w:spacing w:before="80" w:after="80"/>
        <w:ind w:firstLine="709"/>
        <w:contextualSpacing/>
        <w:jc w:val="both"/>
        <w:rPr>
          <w:rFonts w:asciiTheme="minorHAnsi" w:hAnsiTheme="minorHAnsi" w:cstheme="minorHAnsi"/>
          <w:szCs w:val="28"/>
          <w:lang w:val="uz-Cyrl-UZ"/>
          <w:rPrChange w:id="2539" w:author="Faroxiddin Dadaxanov" w:date="2024-05-22T12:23:00Z">
            <w:rPr>
              <w:rFonts w:cs="Times New Roman"/>
              <w:szCs w:val="28"/>
              <w:lang w:val="uz-Cyrl-UZ"/>
            </w:rPr>
          </w:rPrChange>
        </w:rPr>
        <w:pPrChange w:id="2540"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41" w:author="Faroxiddin Dadaxanov" w:date="2024-05-22T12:23:00Z">
            <w:rPr>
              <w:rFonts w:cs="Times New Roman"/>
              <w:szCs w:val="28"/>
              <w:lang w:val="uz-Cyrl-UZ"/>
            </w:rPr>
          </w:rPrChange>
        </w:rPr>
        <w:t>111. Сут ва сут маҳсулотлари, Ушбу техник регламент талабларига жавоб берадиган ва талабларга мувофиқлигини баҳолаш (тасдиқлаш) дан утган, ушбу техник регламентнинг 14-бобида ўрнатилган, республика бозорида махсулот айланишининг ягона тамға белгиси бор бўлиши керак.</w:t>
      </w:r>
    </w:p>
    <w:p w14:paraId="55F82EC9" w14:textId="5654EEF6" w:rsidR="00835969" w:rsidRPr="00632AE5" w:rsidRDefault="00835969">
      <w:pPr>
        <w:spacing w:before="80" w:after="80"/>
        <w:ind w:firstLine="709"/>
        <w:contextualSpacing/>
        <w:jc w:val="both"/>
        <w:rPr>
          <w:rFonts w:asciiTheme="minorHAnsi" w:hAnsiTheme="minorHAnsi" w:cstheme="minorHAnsi"/>
          <w:szCs w:val="28"/>
          <w:lang w:val="uz-Cyrl-UZ"/>
          <w:rPrChange w:id="2542" w:author="Faroxiddin Dadaxanov" w:date="2024-05-22T12:23:00Z">
            <w:rPr>
              <w:rFonts w:cs="Times New Roman"/>
              <w:szCs w:val="28"/>
              <w:lang w:val="uz-Cyrl-UZ"/>
            </w:rPr>
          </w:rPrChange>
        </w:rPr>
        <w:pPrChange w:id="2543"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44" w:author="Faroxiddin Dadaxanov" w:date="2024-05-22T12:23:00Z">
            <w:rPr>
              <w:rFonts w:cs="Times New Roman"/>
              <w:szCs w:val="28"/>
              <w:lang w:val="uz-Cyrl-UZ"/>
            </w:rPr>
          </w:rPrChange>
        </w:rPr>
        <w:lastRenderedPageBreak/>
        <w:t>112. Ўзбекистон Республикаси бозорида маҳсулот айланишининг ягона белгиси билан тамғалаш сут ва сут маҳсулотларини муомалага чиқарилишидан аввал амалга оширилади.</w:t>
      </w:r>
    </w:p>
    <w:p w14:paraId="2D27B05C" w14:textId="6DCFDADF" w:rsidR="00835969" w:rsidRPr="00632AE5" w:rsidRDefault="00835969">
      <w:pPr>
        <w:spacing w:before="80" w:after="80"/>
        <w:ind w:firstLine="709"/>
        <w:contextualSpacing/>
        <w:jc w:val="both"/>
        <w:rPr>
          <w:rFonts w:asciiTheme="minorHAnsi" w:hAnsiTheme="minorHAnsi" w:cstheme="minorHAnsi"/>
          <w:szCs w:val="28"/>
          <w:lang w:val="uz-Cyrl-UZ"/>
          <w:rPrChange w:id="2545" w:author="Faroxiddin Dadaxanov" w:date="2024-05-22T12:23:00Z">
            <w:rPr>
              <w:rFonts w:cs="Times New Roman"/>
              <w:szCs w:val="28"/>
              <w:lang w:val="uz-Cyrl-UZ"/>
            </w:rPr>
          </w:rPrChange>
        </w:rPr>
        <w:pPrChange w:id="2546"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47" w:author="Faroxiddin Dadaxanov" w:date="2024-05-22T12:23:00Z">
            <w:rPr>
              <w:rFonts w:cs="Times New Roman"/>
              <w:szCs w:val="28"/>
              <w:lang w:val="uz-Cyrl-UZ"/>
            </w:rPr>
          </w:rPrChange>
        </w:rPr>
        <w:t>113. Ўзбекистон Республикаси бозорида маҳсулот айланмасининг ягона белгиси сут ва сут маҳсулотларининг яроқлилик муддати давомида унинг аниқ ва равшан тасвирини таъминлайдиган ҳар қандай усулда кадоқга босилади. Транспорт уров, шу жумладан цистерналардаги сут учун Ўзбекистон Республикаси бозорида маҳсулот айланишининг ягона белгиси кузатув ҳужжатларга босишга йўл қўйилади.</w:t>
      </w:r>
    </w:p>
    <w:p w14:paraId="66A57D01" w14:textId="7253E99E" w:rsidR="00835969" w:rsidRPr="00632AE5" w:rsidRDefault="00835969">
      <w:pPr>
        <w:spacing w:before="80" w:after="80"/>
        <w:ind w:firstLine="709"/>
        <w:contextualSpacing/>
        <w:jc w:val="both"/>
        <w:rPr>
          <w:rFonts w:asciiTheme="minorHAnsi" w:hAnsiTheme="minorHAnsi" w:cstheme="minorHAnsi"/>
          <w:szCs w:val="28"/>
          <w:lang w:val="uz-Cyrl-UZ"/>
          <w:rPrChange w:id="2548" w:author="Faroxiddin Dadaxanov" w:date="2024-05-22T12:23:00Z">
            <w:rPr>
              <w:rFonts w:cs="Times New Roman"/>
              <w:szCs w:val="28"/>
              <w:lang w:val="uz-Cyrl-UZ"/>
            </w:rPr>
          </w:rPrChange>
        </w:rPr>
        <w:pPrChange w:id="2549"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50" w:author="Faroxiddin Dadaxanov" w:date="2024-05-22T12:23:00Z">
            <w:rPr>
              <w:rFonts w:cs="Times New Roman"/>
              <w:szCs w:val="28"/>
              <w:lang w:val="uz-Cyrl-UZ"/>
            </w:rPr>
          </w:rPrChange>
        </w:rPr>
        <w:t>114. Кадокланмаган хом сут, хом қаймоқни Ўзбекистон Республикаси бозорида махсулот айланишининг ягона белгиси билан тамғалаш, якка тартибдаги тадбиркор сифатида рўйхатдан ўтган юридик ва жисмоний шахслар томонидан сотиладиган, қайта ишлаш учун, товарни кузатиб бориш хужжатларига босилади.</w:t>
      </w:r>
    </w:p>
    <w:p w14:paraId="6AAFE7CE" w14:textId="77777777" w:rsidR="00835969" w:rsidRPr="00632AE5" w:rsidRDefault="00835969">
      <w:pPr>
        <w:spacing w:before="80" w:after="80"/>
        <w:ind w:firstLine="709"/>
        <w:contextualSpacing/>
        <w:jc w:val="both"/>
        <w:rPr>
          <w:rFonts w:asciiTheme="minorHAnsi" w:hAnsiTheme="minorHAnsi" w:cstheme="minorHAnsi"/>
          <w:b/>
          <w:szCs w:val="28"/>
          <w:lang w:val="uz-Cyrl-UZ"/>
          <w:rPrChange w:id="2551" w:author="Faroxiddin Dadaxanov" w:date="2024-05-22T12:23:00Z">
            <w:rPr>
              <w:rFonts w:cs="Times New Roman"/>
              <w:b/>
              <w:szCs w:val="28"/>
              <w:lang w:val="uz-Cyrl-UZ"/>
            </w:rPr>
          </w:rPrChange>
        </w:rPr>
        <w:pPrChange w:id="2552" w:author="Пользователь" w:date="2023-05-05T09:54:00Z">
          <w:pPr>
            <w:spacing w:before="80" w:after="0"/>
            <w:ind w:firstLine="709"/>
            <w:contextualSpacing/>
            <w:jc w:val="both"/>
          </w:pPr>
        </w:pPrChange>
      </w:pPr>
      <w:r w:rsidRPr="00632AE5">
        <w:rPr>
          <w:rFonts w:asciiTheme="minorHAnsi" w:hAnsiTheme="minorHAnsi" w:cstheme="minorHAnsi"/>
          <w:b/>
          <w:szCs w:val="28"/>
          <w:lang w:val="uz-Cyrl-UZ"/>
          <w:rPrChange w:id="2553" w:author="Faroxiddin Dadaxanov" w:date="2024-05-22T12:23:00Z">
            <w:rPr>
              <w:rFonts w:cs="Times New Roman"/>
              <w:b/>
              <w:szCs w:val="28"/>
              <w:lang w:val="uz-Cyrl-UZ"/>
            </w:rPr>
          </w:rPrChange>
        </w:rPr>
        <w:t>16-боб. Ўтиш даври</w:t>
      </w:r>
    </w:p>
    <w:p w14:paraId="795CAA1E" w14:textId="77777777" w:rsidR="00835969" w:rsidRPr="00632AE5" w:rsidRDefault="00835969">
      <w:pPr>
        <w:spacing w:before="80" w:after="80"/>
        <w:ind w:firstLine="709"/>
        <w:contextualSpacing/>
        <w:jc w:val="both"/>
        <w:rPr>
          <w:rFonts w:asciiTheme="minorHAnsi" w:hAnsiTheme="minorHAnsi" w:cstheme="minorHAnsi"/>
          <w:szCs w:val="28"/>
          <w:lang w:val="uz-Cyrl-UZ"/>
          <w:rPrChange w:id="2554" w:author="Faroxiddin Dadaxanov" w:date="2024-05-22T12:23:00Z">
            <w:rPr>
              <w:rFonts w:cs="Times New Roman"/>
              <w:szCs w:val="28"/>
              <w:lang w:val="uz-Cyrl-UZ"/>
            </w:rPr>
          </w:rPrChange>
        </w:rPr>
        <w:pPrChange w:id="2555"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56" w:author="Faroxiddin Dadaxanov" w:date="2024-05-22T12:23:00Z">
            <w:rPr>
              <w:rFonts w:cs="Times New Roman"/>
              <w:szCs w:val="28"/>
              <w:lang w:val="uz-Cyrl-UZ"/>
            </w:rPr>
          </w:rPrChange>
        </w:rPr>
        <w:t>115. Техник регламентлар кучга кирганидан бошлаб, Ўзбекистон Республикаси ҳудудида амалдаги техник тартибга солиш соҳасидаги норматив ҳужжатлар ва улар техник регламентларга мос келгунга қадар сут ва сут маҳсулотларининг хавфсизлиги талабларини белгилаш техник регламентларга зид бўлмаган қисмда қўлланилади.</w:t>
      </w:r>
    </w:p>
    <w:p w14:paraId="75B9896B" w14:textId="72F72A65" w:rsidR="00835969" w:rsidRPr="00632AE5" w:rsidRDefault="00835969">
      <w:pPr>
        <w:spacing w:before="80" w:after="80"/>
        <w:ind w:firstLine="709"/>
        <w:contextualSpacing/>
        <w:jc w:val="both"/>
        <w:rPr>
          <w:rFonts w:asciiTheme="minorHAnsi" w:hAnsiTheme="minorHAnsi" w:cstheme="minorHAnsi"/>
          <w:szCs w:val="28"/>
          <w:lang w:val="uz-Cyrl-UZ"/>
          <w:rPrChange w:id="2557" w:author="Faroxiddin Dadaxanov" w:date="2024-05-22T12:23:00Z">
            <w:rPr>
              <w:rFonts w:cs="Times New Roman"/>
              <w:szCs w:val="28"/>
              <w:lang w:val="uz-Cyrl-UZ"/>
            </w:rPr>
          </w:rPrChange>
        </w:rPr>
        <w:pPrChange w:id="2558"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59" w:author="Faroxiddin Dadaxanov" w:date="2024-05-22T12:23:00Z">
            <w:rPr>
              <w:rFonts w:cs="Times New Roman"/>
              <w:szCs w:val="28"/>
              <w:lang w:val="uz-Cyrl-UZ"/>
            </w:rPr>
          </w:rPrChange>
        </w:rPr>
        <w:t>Техник регламентлар кучга киргунга қадар сут ва сут маҳсулотлари учун берилган санитария-эпидемиология хулосалари ва мувофиқлик сертификатлари уларнинг амал қилиш муддати тугагунга қадар ҳақиқий ҳисобланади.</w:t>
      </w:r>
    </w:p>
    <w:p w14:paraId="69D9C9F3" w14:textId="5D995C1A" w:rsidR="00835969" w:rsidRPr="00632AE5" w:rsidRDefault="00835969">
      <w:pPr>
        <w:spacing w:before="80" w:after="80"/>
        <w:ind w:firstLine="709"/>
        <w:contextualSpacing/>
        <w:jc w:val="both"/>
        <w:rPr>
          <w:rFonts w:asciiTheme="minorHAnsi" w:hAnsiTheme="minorHAnsi" w:cstheme="minorHAnsi"/>
          <w:b/>
          <w:sz w:val="24"/>
          <w:szCs w:val="24"/>
          <w:lang w:val="uz-Cyrl-UZ"/>
          <w:rPrChange w:id="2560" w:author="Faroxiddin Dadaxanov" w:date="2024-05-22T12:23:00Z">
            <w:rPr>
              <w:rFonts w:cs="Times New Roman"/>
              <w:b/>
              <w:sz w:val="24"/>
              <w:szCs w:val="24"/>
              <w:lang w:val="uz-Cyrl-UZ"/>
            </w:rPr>
          </w:rPrChange>
        </w:rPr>
        <w:pPrChange w:id="2561" w:author="Пользователь" w:date="2023-05-05T09:54:00Z">
          <w:pPr>
            <w:spacing w:before="80" w:after="0"/>
            <w:ind w:firstLine="709"/>
            <w:contextualSpacing/>
            <w:jc w:val="both"/>
          </w:pPr>
        </w:pPrChange>
      </w:pPr>
      <w:r w:rsidRPr="00632AE5">
        <w:rPr>
          <w:rFonts w:asciiTheme="minorHAnsi" w:hAnsiTheme="minorHAnsi" w:cstheme="minorHAnsi"/>
          <w:b/>
          <w:szCs w:val="28"/>
          <w:lang w:val="uz-Cyrl-UZ"/>
          <w:rPrChange w:id="2562" w:author="Faroxiddin Dadaxanov" w:date="2024-05-22T12:23:00Z">
            <w:rPr>
              <w:rFonts w:cs="Times New Roman"/>
              <w:b/>
              <w:szCs w:val="28"/>
              <w:lang w:val="uz-Cyrl-UZ"/>
            </w:rPr>
          </w:rPrChange>
        </w:rPr>
        <w:t>17-боб. Давлат назорати</w:t>
      </w:r>
    </w:p>
    <w:p w14:paraId="1A6D86FB" w14:textId="31A0BE3D" w:rsidR="00835969" w:rsidRPr="00632AE5" w:rsidRDefault="00881BE5">
      <w:pPr>
        <w:spacing w:before="80" w:after="80"/>
        <w:ind w:firstLine="709"/>
        <w:contextualSpacing/>
        <w:jc w:val="both"/>
        <w:rPr>
          <w:rFonts w:asciiTheme="minorHAnsi" w:hAnsiTheme="minorHAnsi" w:cstheme="minorHAnsi"/>
          <w:b/>
          <w:sz w:val="24"/>
          <w:szCs w:val="24"/>
          <w:lang w:val="uz-Cyrl-UZ"/>
          <w:rPrChange w:id="2563" w:author="Faroxiddin Dadaxanov" w:date="2024-05-22T12:23:00Z">
            <w:rPr>
              <w:rFonts w:cs="Times New Roman"/>
              <w:b/>
              <w:sz w:val="24"/>
              <w:szCs w:val="24"/>
              <w:lang w:val="uz-Cyrl-UZ"/>
            </w:rPr>
          </w:rPrChange>
        </w:rPr>
        <w:pPrChange w:id="2564"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65" w:author="Faroxiddin Dadaxanov" w:date="2024-05-22T12:23:00Z">
            <w:rPr>
              <w:rFonts w:cs="Times New Roman"/>
              <w:szCs w:val="28"/>
              <w:lang w:val="uz-Cyrl-UZ"/>
            </w:rPr>
          </w:rPrChange>
        </w:rPr>
        <w:t>116. Техник регламент талабларига риоя этилиши устидан давлат назоратини Ўзбекистон Республикаси Соғлиқни сақлаш вазирлиги, Ўзбекистон Республикаси Давлат ветеринария қўмитаси, Ўзбекистон техник жиҳатдан тартибга солиш агентлиги ва уларнинг ҳудудий органлари, шунингдек ўз ваколатлари доирасидаги бошқа махсус ваколатли давлат органлари амалга оширади</w:t>
      </w:r>
      <w:r w:rsidRPr="00632AE5">
        <w:rPr>
          <w:rFonts w:asciiTheme="minorHAnsi" w:hAnsiTheme="minorHAnsi" w:cstheme="minorHAnsi"/>
          <w:szCs w:val="28"/>
          <w:lang w:val="uz-Cyrl-UZ"/>
          <w:rPrChange w:id="2566" w:author="Faroxiddin Dadaxanov" w:date="2024-05-22T12:23:00Z">
            <w:rPr>
              <w:rFonts w:cs="Times New Roman"/>
              <w:color w:val="FF0000"/>
              <w:szCs w:val="28"/>
              <w:lang w:val="uz-Cyrl-UZ"/>
            </w:rPr>
          </w:rPrChange>
        </w:rPr>
        <w:t>.</w:t>
      </w:r>
    </w:p>
    <w:p w14:paraId="76E01908" w14:textId="548572CF" w:rsidR="00835969" w:rsidRPr="00632AE5" w:rsidRDefault="00881BE5">
      <w:pPr>
        <w:spacing w:before="80" w:after="80"/>
        <w:ind w:firstLine="709"/>
        <w:contextualSpacing/>
        <w:jc w:val="both"/>
        <w:rPr>
          <w:rFonts w:asciiTheme="minorHAnsi" w:hAnsiTheme="minorHAnsi" w:cstheme="minorHAnsi"/>
          <w:b/>
          <w:sz w:val="24"/>
          <w:szCs w:val="24"/>
          <w:lang w:val="uz-Cyrl-UZ"/>
          <w:rPrChange w:id="2567" w:author="Faroxiddin Dadaxanov" w:date="2024-05-22T12:23:00Z">
            <w:rPr>
              <w:rFonts w:cs="Times New Roman"/>
              <w:b/>
              <w:sz w:val="24"/>
              <w:szCs w:val="24"/>
              <w:lang w:val="uz-Cyrl-UZ"/>
            </w:rPr>
          </w:rPrChange>
        </w:rPr>
        <w:pPrChange w:id="2568" w:author="Пользователь" w:date="2023-05-05T09:54:00Z">
          <w:pPr>
            <w:spacing w:before="80" w:after="0"/>
            <w:ind w:firstLine="709"/>
            <w:contextualSpacing/>
            <w:jc w:val="both"/>
          </w:pPr>
        </w:pPrChange>
      </w:pPr>
      <w:r w:rsidRPr="00632AE5">
        <w:rPr>
          <w:rFonts w:asciiTheme="minorHAnsi" w:hAnsiTheme="minorHAnsi" w:cstheme="minorHAnsi"/>
          <w:b/>
          <w:szCs w:val="28"/>
          <w:lang w:val="uz-Cyrl-UZ"/>
          <w:rPrChange w:id="2569" w:author="Faroxiddin Dadaxanov" w:date="2024-05-22T12:23:00Z">
            <w:rPr>
              <w:rFonts w:cs="Times New Roman"/>
              <w:b/>
              <w:szCs w:val="28"/>
              <w:lang w:val="uz-Cyrl-UZ"/>
            </w:rPr>
          </w:rPrChange>
        </w:rPr>
        <w:t>18-боб. Талабларни бажармаганлик учун жавобгарлик</w:t>
      </w:r>
    </w:p>
    <w:p w14:paraId="4AAB8D64" w14:textId="48B3D199" w:rsidR="00F12C76" w:rsidRPr="00632AE5" w:rsidRDefault="00881BE5">
      <w:pPr>
        <w:spacing w:before="80" w:after="80"/>
        <w:ind w:firstLine="709"/>
        <w:contextualSpacing/>
        <w:jc w:val="both"/>
        <w:rPr>
          <w:rFonts w:asciiTheme="minorHAnsi" w:hAnsiTheme="minorHAnsi" w:cstheme="minorHAnsi"/>
          <w:szCs w:val="28"/>
          <w:lang w:val="uz-Cyrl-UZ"/>
          <w:rPrChange w:id="2570" w:author="Faroxiddin Dadaxanov" w:date="2024-05-22T12:23:00Z">
            <w:rPr>
              <w:rFonts w:cs="Times New Roman"/>
              <w:szCs w:val="28"/>
              <w:lang w:val="uz-Cyrl-UZ"/>
            </w:rPr>
          </w:rPrChange>
        </w:rPr>
        <w:pPrChange w:id="2571" w:author="Пользователь" w:date="2023-05-05T09:54:00Z">
          <w:pPr>
            <w:spacing w:before="80" w:after="0"/>
            <w:ind w:firstLine="709"/>
            <w:contextualSpacing/>
            <w:jc w:val="both"/>
          </w:pPr>
        </w:pPrChange>
      </w:pPr>
      <w:r w:rsidRPr="00632AE5">
        <w:rPr>
          <w:rFonts w:asciiTheme="minorHAnsi" w:hAnsiTheme="minorHAnsi" w:cstheme="minorHAnsi"/>
          <w:szCs w:val="28"/>
          <w:lang w:val="uz-Cyrl-UZ"/>
          <w:rPrChange w:id="2572" w:author="Faroxiddin Dadaxanov" w:date="2024-05-22T12:23:00Z">
            <w:rPr>
              <w:rFonts w:cs="Times New Roman"/>
              <w:szCs w:val="28"/>
              <w:lang w:val="uz-Cyrl-UZ"/>
            </w:rPr>
          </w:rPrChange>
        </w:rPr>
        <w:t>117. Техник Регламент талабларини бузишда айбдор бўлган шахслар қонунчилик ҳужжатларида белгиланган тартибда жавобгар бўладилар.</w:t>
      </w:r>
    </w:p>
    <w:sectPr w:rsidR="00F12C76" w:rsidRPr="00632AE5" w:rsidSect="001E4A19">
      <w:headerReference w:type="default" r:id="rId10"/>
      <w:pgSz w:w="11906" w:h="16838" w:code="9"/>
      <w:pgMar w:top="1134" w:right="851"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7" w:author="Пользователь" w:date="2023-05-05T09:44:00Z" w:initials="П">
    <w:p w14:paraId="0F8238B0" w14:textId="2CDBDF1F" w:rsidR="0020352D" w:rsidRPr="001D57C2" w:rsidRDefault="0020352D">
      <w:pPr>
        <w:pStyle w:val="af"/>
        <w:rPr>
          <w:lang w:val="uz-Cyrl-UZ"/>
        </w:rPr>
      </w:pPr>
      <w:r>
        <w:rPr>
          <w:rStyle w:val="ae"/>
        </w:rPr>
        <w:annotationRef/>
      </w:r>
      <w:r>
        <w:rPr>
          <w:noProof/>
          <w:lang w:val="uz-Cyrl-UZ"/>
        </w:rPr>
        <w:t>озиқ-овқат маҳсулотларига нисбатанми ёки охирида жумла келишмаяпти????</w:t>
      </w:r>
    </w:p>
  </w:comment>
  <w:comment w:id="60" w:author="Пользователь" w:date="2023-05-05T09:42:00Z" w:initials="П">
    <w:p w14:paraId="30B090E8" w14:textId="05C7D944" w:rsidR="0020352D" w:rsidRPr="001D57C2" w:rsidRDefault="0020352D">
      <w:pPr>
        <w:pStyle w:val="af"/>
        <w:rPr>
          <w:lang w:val="uz-Cyrl-UZ"/>
        </w:rPr>
      </w:pPr>
      <w:r>
        <w:rPr>
          <w:rStyle w:val="ae"/>
        </w:rPr>
        <w:annotationRef/>
      </w:r>
      <w:r>
        <w:rPr>
          <w:noProof/>
          <w:lang w:val="uz-Cyrl-UZ"/>
        </w:rPr>
        <w:t>сут маҳсулотлари ёки сут маҳсулоти ёзиш керак</w:t>
      </w:r>
    </w:p>
  </w:comment>
  <w:comment w:id="80" w:author="Пользователь" w:date="2023-05-05T09:41:00Z" w:initials="П">
    <w:p w14:paraId="37CFE6FE" w14:textId="774C40E0" w:rsidR="0020352D" w:rsidRPr="001D57C2" w:rsidRDefault="0020352D">
      <w:pPr>
        <w:pStyle w:val="af"/>
        <w:rPr>
          <w:lang w:val="uz-Cyrl-UZ"/>
        </w:rPr>
      </w:pPr>
      <w:r>
        <w:rPr>
          <w:rStyle w:val="ae"/>
        </w:rPr>
        <w:annotationRef/>
      </w:r>
      <w:r>
        <w:rPr>
          <w:noProof/>
          <w:lang w:val="uz-Cyrl-UZ"/>
        </w:rPr>
        <w:t>дроп бу ерда керакми?</w:t>
      </w:r>
    </w:p>
  </w:comment>
  <w:comment w:id="236" w:author="Пользователь" w:date="2023-05-05T09:55:00Z" w:initials="П">
    <w:p w14:paraId="7A4F5452" w14:textId="123432AA" w:rsidR="0020352D" w:rsidRPr="001D57C2" w:rsidRDefault="0020352D">
      <w:pPr>
        <w:pStyle w:val="af"/>
        <w:rPr>
          <w:lang w:val="uz-Cyrl-UZ"/>
        </w:rPr>
      </w:pPr>
      <w:r>
        <w:rPr>
          <w:rStyle w:val="ae"/>
        </w:rPr>
        <w:annotationRef/>
      </w:r>
      <w:r>
        <w:rPr>
          <w:noProof/>
          <w:lang w:val="uz-Cyrl-UZ"/>
        </w:rPr>
        <w:t xml:space="preserve">қавс ичида такроран ёзилган сабаби </w:t>
      </w:r>
    </w:p>
  </w:comment>
  <w:comment w:id="273" w:author="Пользователь" w:date="2023-05-05T10:01:00Z" w:initials="П">
    <w:p w14:paraId="0E178E24" w14:textId="4394128F" w:rsidR="0020352D" w:rsidRPr="001D57C2" w:rsidRDefault="0020352D">
      <w:pPr>
        <w:pStyle w:val="af"/>
        <w:rPr>
          <w:lang w:val="uz-Cyrl-UZ"/>
        </w:rPr>
      </w:pPr>
      <w:r>
        <w:rPr>
          <w:rStyle w:val="ae"/>
        </w:rPr>
        <w:annotationRef/>
      </w:r>
      <w:r>
        <w:rPr>
          <w:noProof/>
          <w:lang w:val="uz-Cyrl-UZ"/>
        </w:rPr>
        <w:t>(қавс ичида такрорланмоқда)</w:t>
      </w:r>
    </w:p>
  </w:comment>
  <w:comment w:id="286" w:author="Пользователь" w:date="2023-05-05T10:02:00Z" w:initials="П">
    <w:p w14:paraId="7F38D1FE" w14:textId="2B281DF9" w:rsidR="0020352D" w:rsidRPr="001D57C2" w:rsidRDefault="0020352D">
      <w:pPr>
        <w:pStyle w:val="af"/>
        <w:rPr>
          <w:color w:val="FF0000"/>
          <w:lang w:val="uz-Cyrl-UZ"/>
        </w:rPr>
      </w:pPr>
      <w:r>
        <w:rPr>
          <w:rStyle w:val="ae"/>
        </w:rPr>
        <w:annotationRef/>
      </w:r>
      <w:r>
        <w:rPr>
          <w:noProof/>
          <w:color w:val="FF0000"/>
          <w:lang w:val="uz-Cyrl-UZ"/>
        </w:rPr>
        <w:t>мариновкалашми?</w:t>
      </w:r>
    </w:p>
  </w:comment>
  <w:comment w:id="293" w:author="Пользователь" w:date="2023-05-05T10:03:00Z" w:initials="П">
    <w:p w14:paraId="4BFEDC79" w14:textId="7850C617" w:rsidR="0020352D" w:rsidRPr="001D57C2" w:rsidRDefault="0020352D">
      <w:pPr>
        <w:pStyle w:val="af"/>
        <w:rPr>
          <w:lang w:val="uz-Cyrl-UZ"/>
        </w:rPr>
      </w:pPr>
      <w:r>
        <w:rPr>
          <w:rStyle w:val="ae"/>
        </w:rPr>
        <w:annotationRef/>
      </w:r>
      <w:r>
        <w:rPr>
          <w:noProof/>
          <w:lang w:val="uz-Cyrl-UZ"/>
        </w:rPr>
        <w:t>экстракция, э</w:t>
      </w:r>
      <w:r w:rsidRPr="009824C7">
        <w:rPr>
          <w:rFonts w:asciiTheme="minorHAnsi" w:eastAsia="Times New Roman" w:hAnsiTheme="minorHAnsi" w:cstheme="minorHAnsi"/>
          <w:szCs w:val="28"/>
          <w:lang w:val="uz-Cyrl-UZ" w:eastAsia="ru-RU"/>
        </w:rPr>
        <w:t>кструзиялаш</w:t>
      </w:r>
      <w:r>
        <w:rPr>
          <w:rFonts w:asciiTheme="minorHAnsi" w:eastAsia="Times New Roman" w:hAnsiTheme="minorHAnsi" w:cstheme="minorHAnsi"/>
          <w:noProof/>
          <w:szCs w:val="28"/>
          <w:lang w:val="uz-Cyrl-UZ" w:eastAsia="ru-RU"/>
        </w:rPr>
        <w:t>?? бўлса кеак</w:t>
      </w:r>
    </w:p>
  </w:comment>
  <w:comment w:id="404" w:author="Пользователь" w:date="2023-05-05T10:05:00Z" w:initials="П">
    <w:p w14:paraId="2F12D9D5" w14:textId="2A927687" w:rsidR="0020352D" w:rsidRPr="001D57C2" w:rsidRDefault="0020352D">
      <w:pPr>
        <w:pStyle w:val="af"/>
        <w:rPr>
          <w:lang w:val="uz-Cyrl-UZ"/>
        </w:rPr>
      </w:pPr>
      <w:r>
        <w:rPr>
          <w:rStyle w:val="ae"/>
        </w:rPr>
        <w:annotationRef/>
      </w:r>
      <w:r>
        <w:rPr>
          <w:noProof/>
          <w:lang w:val="uz-Cyrl-UZ"/>
        </w:rPr>
        <w:t>ёрлиқ сўзига алмштрш</w:t>
      </w:r>
    </w:p>
  </w:comment>
  <w:comment w:id="412" w:author="Пользователь" w:date="2023-05-05T10:08:00Z" w:initials="П">
    <w:p w14:paraId="4C0E756D" w14:textId="16EBC055" w:rsidR="0020352D" w:rsidRPr="00412601" w:rsidRDefault="0020352D" w:rsidP="00D04CF8">
      <w:pPr>
        <w:spacing w:before="120" w:after="0" w:line="252" w:lineRule="auto"/>
        <w:ind w:firstLine="680"/>
        <w:jc w:val="both"/>
        <w:rPr>
          <w:rFonts w:eastAsia="Times New Roman" w:cstheme="minorHAnsi"/>
          <w:bCs/>
          <w:sz w:val="30"/>
          <w:szCs w:val="30"/>
          <w:lang w:val="uz-Cyrl-UZ"/>
        </w:rPr>
      </w:pPr>
      <w:r>
        <w:rPr>
          <w:rStyle w:val="ae"/>
        </w:rPr>
        <w:annotationRef/>
      </w:r>
      <w:r>
        <w:rPr>
          <w:rFonts w:eastAsia="Times New Roman" w:cstheme="minorHAnsi"/>
          <w:b/>
          <w:i/>
          <w:iCs/>
          <w:sz w:val="30"/>
          <w:szCs w:val="30"/>
          <w:lang w:val="uz-Cyrl-UZ"/>
        </w:rPr>
        <w:t>озиқ</w:t>
      </w:r>
      <w:r w:rsidRPr="00833D55">
        <w:rPr>
          <w:rFonts w:eastAsia="Times New Roman" w:cstheme="minorHAnsi"/>
          <w:i/>
          <w:iCs/>
          <w:sz w:val="30"/>
          <w:szCs w:val="30"/>
          <w:lang w:val="uz-Cyrl-UZ"/>
        </w:rPr>
        <w:t>–</w:t>
      </w:r>
      <w:r w:rsidRPr="00412601">
        <w:rPr>
          <w:rFonts w:eastAsia="Times New Roman" w:cstheme="minorHAnsi"/>
          <w:b/>
          <w:i/>
          <w:iCs/>
          <w:sz w:val="30"/>
          <w:szCs w:val="30"/>
          <w:lang w:val="uz-Cyrl-UZ"/>
        </w:rPr>
        <w:t>овқат хавфсизлиги -</w:t>
      </w:r>
      <w:r w:rsidRPr="00412601">
        <w:rPr>
          <w:rFonts w:eastAsia="Times New Roman" w:cstheme="minorHAnsi"/>
          <w:bCs/>
          <w:sz w:val="30"/>
          <w:szCs w:val="30"/>
          <w:lang w:val="uz-Cyrl-UZ"/>
        </w:rPr>
        <w:t xml:space="preserve"> ҳар бир </w:t>
      </w:r>
      <w:r>
        <w:rPr>
          <w:rFonts w:eastAsia="Times New Roman" w:cstheme="minorHAnsi"/>
          <w:bCs/>
          <w:sz w:val="30"/>
          <w:szCs w:val="30"/>
          <w:lang w:val="uz-Cyrl-UZ"/>
        </w:rPr>
        <w:t xml:space="preserve">шахснинг </w:t>
      </w:r>
      <w:r w:rsidRPr="00412601">
        <w:rPr>
          <w:rFonts w:eastAsia="Times New Roman" w:cstheme="minorHAnsi"/>
          <w:bCs/>
          <w:sz w:val="30"/>
          <w:szCs w:val="30"/>
          <w:lang w:val="uz-Cyrl-UZ"/>
        </w:rPr>
        <w:t>жисмоний ва ижтимоий ривожланиши ҳамда саломатлиги учун етарли миқдор ва сифатдаги озиқ-овқат маҳсулотлари</w:t>
      </w:r>
      <w:r>
        <w:rPr>
          <w:rFonts w:eastAsia="Times New Roman" w:cstheme="minorHAnsi"/>
          <w:bCs/>
          <w:sz w:val="30"/>
          <w:szCs w:val="30"/>
          <w:lang w:val="uz-Cyrl-UZ"/>
        </w:rPr>
        <w:t>,</w:t>
      </w:r>
      <w:r w:rsidRPr="00412601">
        <w:rPr>
          <w:rFonts w:eastAsia="Times New Roman" w:cstheme="minorHAnsi"/>
          <w:bCs/>
          <w:sz w:val="30"/>
          <w:szCs w:val="30"/>
          <w:lang w:val="uz-Cyrl-UZ"/>
        </w:rPr>
        <w:t xml:space="preserve"> ичимлик суви билан узлуксиз таъминлашга қаратилган давлатнинг иқтисодий салоҳияти;</w:t>
      </w:r>
    </w:p>
    <w:p w14:paraId="32FEED4C" w14:textId="77777777" w:rsidR="0020352D" w:rsidRDefault="0020352D">
      <w:pPr>
        <w:pStyle w:val="af"/>
        <w:rPr>
          <w:noProof/>
          <w:lang w:val="uz-Cyrl-UZ"/>
        </w:rPr>
      </w:pPr>
      <w:r>
        <w:rPr>
          <w:noProof/>
          <w:lang w:val="uz-Cyrl-UZ"/>
        </w:rPr>
        <w:t xml:space="preserve">СТРАТЕГИЯДА ШУ КЎРИИШДА БЕРИЛГАН </w:t>
      </w:r>
    </w:p>
    <w:p w14:paraId="79FA7607" w14:textId="6C3B6935" w:rsidR="0020352D" w:rsidRPr="00D04CF8" w:rsidRDefault="0020352D">
      <w:pPr>
        <w:pStyle w:val="af"/>
        <w:rPr>
          <w:lang w:val="uz-Cyrl-UZ"/>
        </w:rPr>
      </w:pPr>
      <w:r>
        <w:rPr>
          <w:noProof/>
          <w:lang w:val="uz-Cyrl-UZ"/>
        </w:rPr>
        <w:t>ёки аниқли киритиш, балки бошқа нарса назард тутилаяптими</w:t>
      </w:r>
    </w:p>
  </w:comment>
  <w:comment w:id="424" w:author="Пользователь" w:date="2023-05-05T10:11:00Z" w:initials="П">
    <w:p w14:paraId="71EF6DF7" w14:textId="735EC073" w:rsidR="0020352D" w:rsidRPr="001D57C2" w:rsidRDefault="0020352D">
      <w:pPr>
        <w:pStyle w:val="af"/>
        <w:rPr>
          <w:lang w:val="uz-Cyrl-UZ"/>
        </w:rPr>
      </w:pPr>
      <w:r>
        <w:rPr>
          <w:rStyle w:val="ae"/>
        </w:rPr>
        <w:annotationRef/>
      </w:r>
      <w:r>
        <w:rPr>
          <w:noProof/>
          <w:lang w:val="uz-Cyrl-UZ"/>
        </w:rPr>
        <w:t>ўзгартирилди</w:t>
      </w:r>
    </w:p>
  </w:comment>
  <w:comment w:id="501" w:author="Пользователь" w:date="2023-05-05T10:14:00Z" w:initials="П">
    <w:p w14:paraId="68F5E28E" w14:textId="77777777" w:rsidR="0020352D" w:rsidRDefault="0020352D">
      <w:pPr>
        <w:pStyle w:val="af"/>
        <w:rPr>
          <w:noProof/>
          <w:lang w:val="uz-Cyrl-UZ"/>
        </w:rPr>
      </w:pPr>
      <w:r>
        <w:rPr>
          <w:rStyle w:val="ae"/>
        </w:rPr>
        <w:annotationRef/>
      </w:r>
      <w:r>
        <w:rPr>
          <w:noProof/>
          <w:lang w:val="uz-Cyrl-UZ"/>
        </w:rPr>
        <w:t>масъул бўлган юридик ёки жисмоний шахслар</w:t>
      </w:r>
    </w:p>
    <w:p w14:paraId="33DA1460" w14:textId="6B686069" w:rsidR="0020352D" w:rsidRPr="001D57C2" w:rsidRDefault="0020352D">
      <w:pPr>
        <w:pStyle w:val="af"/>
        <w:rPr>
          <w:lang w:val="uz-Cyrl-UZ"/>
        </w:rPr>
      </w:pPr>
      <w:r>
        <w:rPr>
          <w:noProof/>
          <w:lang w:val="uz-Cyrl-UZ"/>
        </w:rPr>
        <w:t>ДЕБ ЁЗИШ ТАКЛИФЭТИЛАДИ</w:t>
      </w:r>
    </w:p>
  </w:comment>
  <w:comment w:id="601" w:author="Пользователь" w:date="2023-05-05T10:22:00Z" w:initials="П">
    <w:p w14:paraId="335D7172" w14:textId="77777777" w:rsidR="0020352D" w:rsidRDefault="0020352D">
      <w:pPr>
        <w:pStyle w:val="af"/>
        <w:rPr>
          <w:noProof/>
          <w:lang w:val="uz-Cyrl-UZ"/>
        </w:rPr>
      </w:pPr>
      <w:r>
        <w:rPr>
          <w:rStyle w:val="ae"/>
        </w:rPr>
        <w:annotationRef/>
      </w:r>
      <w:r>
        <w:rPr>
          <w:noProof/>
          <w:lang w:val="uz-Cyrl-UZ"/>
        </w:rPr>
        <w:t>ачитқи деб ўзгртиса бўлдими</w:t>
      </w:r>
    </w:p>
    <w:p w14:paraId="22699D43" w14:textId="33E36847" w:rsidR="0020352D" w:rsidRPr="001D57C2" w:rsidRDefault="0020352D">
      <w:pPr>
        <w:pStyle w:val="af"/>
        <w:rPr>
          <w:lang w:val="uz-Cyrl-UZ"/>
        </w:rPr>
      </w:pPr>
      <w:r>
        <w:rPr>
          <w:noProof/>
          <w:lang w:val="uz-Cyrl-UZ"/>
        </w:rPr>
        <w:t>бу русча сўз</w:t>
      </w:r>
    </w:p>
  </w:comment>
  <w:comment w:id="641" w:author="Пользователь" w:date="2023-05-05T10:24:00Z" w:initials="П">
    <w:p w14:paraId="77980C7C" w14:textId="1292D0F8" w:rsidR="0020352D" w:rsidRPr="001D57C2" w:rsidRDefault="0020352D">
      <w:pPr>
        <w:pStyle w:val="af"/>
        <w:rPr>
          <w:lang w:val="uz-Cyrl-UZ"/>
        </w:rPr>
      </w:pPr>
      <w:r>
        <w:rPr>
          <w:rStyle w:val="ae"/>
        </w:rPr>
        <w:annotationRef/>
      </w:r>
      <w:r>
        <w:rPr>
          <w:noProof/>
          <w:lang w:val="uz-Cyrl-UZ"/>
        </w:rPr>
        <w:t>қавс ичига таклиф этилади</w:t>
      </w:r>
    </w:p>
  </w:comment>
  <w:comment w:id="663" w:author="Пользователь" w:date="2023-05-05T10:25:00Z" w:initials="П">
    <w:p w14:paraId="76764897" w14:textId="4CB87DF1" w:rsidR="0020352D" w:rsidRPr="001D57C2" w:rsidRDefault="0020352D">
      <w:pPr>
        <w:pStyle w:val="af"/>
        <w:rPr>
          <w:lang w:val="uz-Cyrl-UZ"/>
        </w:rPr>
      </w:pPr>
      <w:r>
        <w:rPr>
          <w:rStyle w:val="ae"/>
        </w:rPr>
        <w:annotationRef/>
      </w:r>
      <w:r>
        <w:rPr>
          <w:noProof/>
          <w:lang w:val="uz-Cyrl-UZ"/>
        </w:rPr>
        <w:t>қавс ичига олинсачи?</w:t>
      </w:r>
    </w:p>
  </w:comment>
  <w:comment w:id="695" w:author="Пользователь" w:date="2023-05-05T10:27:00Z" w:initials="П">
    <w:p w14:paraId="22A2250C" w14:textId="77777777" w:rsidR="0020352D" w:rsidRDefault="0020352D">
      <w:pPr>
        <w:pStyle w:val="af"/>
        <w:rPr>
          <w:noProof/>
          <w:lang w:val="uz-Cyrl-UZ"/>
        </w:rPr>
      </w:pPr>
      <w:r>
        <w:rPr>
          <w:rStyle w:val="ae"/>
        </w:rPr>
        <w:annotationRef/>
      </w:r>
      <w:r>
        <w:rPr>
          <w:noProof/>
          <w:lang w:val="uz-Cyrl-UZ"/>
        </w:rPr>
        <w:t>тепадаги жумла билан келишмаяпти</w:t>
      </w:r>
    </w:p>
    <w:p w14:paraId="7D3CB7C8" w14:textId="7C262573" w:rsidR="0020352D" w:rsidRPr="001D57C2" w:rsidRDefault="0020352D">
      <w:pPr>
        <w:pStyle w:val="af"/>
        <w:rPr>
          <w:lang w:val="uz-Cyrl-UZ"/>
        </w:rPr>
      </w:pPr>
      <w:r>
        <w:rPr>
          <w:noProof/>
          <w:lang w:val="uz-Cyrl-UZ"/>
        </w:rPr>
        <w:t>КЎРИБ</w:t>
      </w:r>
    </w:p>
  </w:comment>
  <w:comment w:id="1028" w:author="Пользователь" w:date="2023-05-06T11:01:00Z" w:initials="П">
    <w:p w14:paraId="5BC8DB84" w14:textId="05FFF812" w:rsidR="0020352D" w:rsidRPr="00381551" w:rsidRDefault="0020352D">
      <w:pPr>
        <w:pStyle w:val="af"/>
        <w:rPr>
          <w:lang w:val="uz-Cyrl-UZ"/>
        </w:rPr>
      </w:pPr>
      <w:r>
        <w:rPr>
          <w:rStyle w:val="ae"/>
        </w:rPr>
        <w:annotationRef/>
      </w:r>
      <w:r>
        <w:rPr>
          <w:noProof/>
          <w:lang w:val="uz-Cyrl-UZ"/>
        </w:rPr>
        <w:t>Қавс ичига олсак тўғри бўлади манимча</w:t>
      </w:r>
    </w:p>
  </w:comment>
  <w:comment w:id="1871" w:author="Пользователь" w:date="2023-05-06T18:29:00Z" w:initials="П">
    <w:p w14:paraId="3FD5BE04" w14:textId="0EB93F8B" w:rsidR="0020352D" w:rsidRPr="007F7534" w:rsidRDefault="0020352D">
      <w:pPr>
        <w:pStyle w:val="af"/>
        <w:rPr>
          <w:lang w:val="uz-Cyrl-UZ"/>
        </w:rPr>
      </w:pPr>
      <w:r>
        <w:rPr>
          <w:rStyle w:val="ae"/>
        </w:rPr>
        <w:annotationRef/>
      </w:r>
      <w:r>
        <w:rPr>
          <w:noProof/>
          <w:lang w:val="uz-Cyrl-UZ"/>
        </w:rPr>
        <w:t>маъноси чиқмаяпти</w:t>
      </w:r>
    </w:p>
  </w:comment>
  <w:comment w:id="1900" w:author="Пользователь" w:date="2023-05-06T20:12:00Z" w:initials="П">
    <w:p w14:paraId="05AF4A01" w14:textId="7D8B986A" w:rsidR="0020352D" w:rsidRPr="007F7534" w:rsidRDefault="0020352D">
      <w:pPr>
        <w:pStyle w:val="af"/>
        <w:rPr>
          <w:lang w:val="uz-Cyrl-UZ"/>
        </w:rPr>
      </w:pPr>
      <w:r>
        <w:rPr>
          <w:rStyle w:val="ae"/>
        </w:rPr>
        <w:annotationRef/>
      </w:r>
      <w:r>
        <w:rPr>
          <w:noProof/>
          <w:lang w:val="uz-Cyrl-UZ"/>
        </w:rPr>
        <w:t>жойи ўзгарди</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8238B0" w15:done="0"/>
  <w15:commentEx w15:paraId="30B090E8" w15:done="0"/>
  <w15:commentEx w15:paraId="37CFE6FE" w15:done="0"/>
  <w15:commentEx w15:paraId="7A4F5452" w15:done="0"/>
  <w15:commentEx w15:paraId="0E178E24" w15:done="0"/>
  <w15:commentEx w15:paraId="7F38D1FE" w15:done="0"/>
  <w15:commentEx w15:paraId="4BFEDC79" w15:done="0"/>
  <w15:commentEx w15:paraId="2F12D9D5" w15:done="0"/>
  <w15:commentEx w15:paraId="79FA7607" w15:done="0"/>
  <w15:commentEx w15:paraId="71EF6DF7" w15:done="0"/>
  <w15:commentEx w15:paraId="33DA1460" w15:done="0"/>
  <w15:commentEx w15:paraId="22699D43" w15:done="0"/>
  <w15:commentEx w15:paraId="77980C7C" w15:done="0"/>
  <w15:commentEx w15:paraId="76764897" w15:done="0"/>
  <w15:commentEx w15:paraId="7D3CB7C8" w15:done="0"/>
  <w15:commentEx w15:paraId="5BC8DB84" w15:done="0"/>
  <w15:commentEx w15:paraId="3FD5BE04" w15:done="0"/>
  <w15:commentEx w15:paraId="05AF4A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8238B0" w16cid:durableId="27FF4E73"/>
  <w16cid:commentId w16cid:paraId="30B090E8" w16cid:durableId="27FF4DEB"/>
  <w16cid:commentId w16cid:paraId="37CFE6FE" w16cid:durableId="27FF4DCC"/>
  <w16cid:commentId w16cid:paraId="7A4F5452" w16cid:durableId="27FF5114"/>
  <w16cid:commentId w16cid:paraId="0E178E24" w16cid:durableId="27FF5277"/>
  <w16cid:commentId w16cid:paraId="7F38D1FE" w16cid:durableId="27FF52B8"/>
  <w16cid:commentId w16cid:paraId="4BFEDC79" w16cid:durableId="27FF52DC"/>
  <w16cid:commentId w16cid:paraId="2F12D9D5" w16cid:durableId="27FF5386"/>
  <w16cid:commentId w16cid:paraId="79FA7607" w16cid:durableId="27FF5403"/>
  <w16cid:commentId w16cid:paraId="71EF6DF7" w16cid:durableId="27FF54B9"/>
  <w16cid:commentId w16cid:paraId="33DA1460" w16cid:durableId="27FF5583"/>
  <w16cid:commentId w16cid:paraId="22699D43" w16cid:durableId="27FF5748"/>
  <w16cid:commentId w16cid:paraId="77980C7C" w16cid:durableId="27FF57DF"/>
  <w16cid:commentId w16cid:paraId="76764897" w16cid:durableId="27FF580B"/>
  <w16cid:commentId w16cid:paraId="7D3CB7C8" w16cid:durableId="27FF589D"/>
  <w16cid:commentId w16cid:paraId="5BC8DB84" w16cid:durableId="2800B21A"/>
  <w16cid:commentId w16cid:paraId="3FD5BE04" w16cid:durableId="28011B0A"/>
  <w16cid:commentId w16cid:paraId="05AF4A01" w16cid:durableId="2801331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878C1" w14:textId="77777777" w:rsidR="006B292F" w:rsidRDefault="006B292F" w:rsidP="00881BE5">
      <w:pPr>
        <w:spacing w:after="0"/>
      </w:pPr>
      <w:r>
        <w:separator/>
      </w:r>
    </w:p>
  </w:endnote>
  <w:endnote w:type="continuationSeparator" w:id="0">
    <w:p w14:paraId="00FCD106" w14:textId="77777777" w:rsidR="006B292F" w:rsidRDefault="006B292F" w:rsidP="00881B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2F646" w14:textId="77777777" w:rsidR="006B292F" w:rsidRDefault="006B292F" w:rsidP="00881BE5">
      <w:pPr>
        <w:spacing w:after="0"/>
      </w:pPr>
      <w:r>
        <w:separator/>
      </w:r>
    </w:p>
  </w:footnote>
  <w:footnote w:type="continuationSeparator" w:id="0">
    <w:p w14:paraId="6AB3B7FD" w14:textId="77777777" w:rsidR="006B292F" w:rsidRDefault="006B292F" w:rsidP="00881BE5">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58197"/>
      <w:docPartObj>
        <w:docPartGallery w:val="Page Numbers (Top of Page)"/>
        <w:docPartUnique/>
      </w:docPartObj>
    </w:sdtPr>
    <w:sdtEndPr>
      <w:rPr>
        <w:sz w:val="24"/>
      </w:rPr>
    </w:sdtEndPr>
    <w:sdtContent>
      <w:p w14:paraId="44A77DA1" w14:textId="3131EA83" w:rsidR="0020352D" w:rsidRPr="00881BE5" w:rsidRDefault="0020352D" w:rsidP="00881BE5">
        <w:pPr>
          <w:pStyle w:val="aa"/>
          <w:spacing w:after="120"/>
          <w:jc w:val="center"/>
          <w:rPr>
            <w:sz w:val="24"/>
          </w:rPr>
        </w:pPr>
        <w:r w:rsidRPr="00881BE5">
          <w:rPr>
            <w:sz w:val="24"/>
          </w:rPr>
          <w:fldChar w:fldCharType="begin"/>
        </w:r>
        <w:r w:rsidRPr="00881BE5">
          <w:rPr>
            <w:sz w:val="24"/>
          </w:rPr>
          <w:instrText>PAGE   \* MERGEFORMAT</w:instrText>
        </w:r>
        <w:r w:rsidRPr="00881BE5">
          <w:rPr>
            <w:sz w:val="24"/>
          </w:rPr>
          <w:fldChar w:fldCharType="separate"/>
        </w:r>
        <w:r w:rsidR="00632AE5">
          <w:rPr>
            <w:noProof/>
            <w:sz w:val="24"/>
          </w:rPr>
          <w:t>1</w:t>
        </w:r>
        <w:r w:rsidRPr="00881BE5">
          <w:rPr>
            <w:sz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7E5701"/>
    <w:multiLevelType w:val="hybridMultilevel"/>
    <w:tmpl w:val="732AAD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aroxiddin Dadaxanov">
    <w15:presenceInfo w15:providerId="AD" w15:userId="S-1-5-21-1090948603-2220470112-3110941278-1288"/>
  </w15:person>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519"/>
    <w:rsid w:val="00003D0B"/>
    <w:rsid w:val="000214C9"/>
    <w:rsid w:val="000224FC"/>
    <w:rsid w:val="00024E7C"/>
    <w:rsid w:val="000478EE"/>
    <w:rsid w:val="00054030"/>
    <w:rsid w:val="00060B5F"/>
    <w:rsid w:val="00082F1F"/>
    <w:rsid w:val="000857FD"/>
    <w:rsid w:val="000A4357"/>
    <w:rsid w:val="000B188E"/>
    <w:rsid w:val="000B7232"/>
    <w:rsid w:val="000E3E38"/>
    <w:rsid w:val="00105D88"/>
    <w:rsid w:val="001172F6"/>
    <w:rsid w:val="0012233D"/>
    <w:rsid w:val="001359BD"/>
    <w:rsid w:val="00141351"/>
    <w:rsid w:val="00146107"/>
    <w:rsid w:val="00180BFE"/>
    <w:rsid w:val="001D57C2"/>
    <w:rsid w:val="001E4A19"/>
    <w:rsid w:val="0020352D"/>
    <w:rsid w:val="00226E5D"/>
    <w:rsid w:val="00235783"/>
    <w:rsid w:val="00264370"/>
    <w:rsid w:val="002730DE"/>
    <w:rsid w:val="00285F51"/>
    <w:rsid w:val="002919DB"/>
    <w:rsid w:val="00291F4B"/>
    <w:rsid w:val="002A1527"/>
    <w:rsid w:val="002B2E0A"/>
    <w:rsid w:val="002B3DD9"/>
    <w:rsid w:val="002C30C7"/>
    <w:rsid w:val="002C568D"/>
    <w:rsid w:val="002D3EDC"/>
    <w:rsid w:val="002E05CF"/>
    <w:rsid w:val="002E168B"/>
    <w:rsid w:val="00311A11"/>
    <w:rsid w:val="00357C01"/>
    <w:rsid w:val="00373CA9"/>
    <w:rsid w:val="00381551"/>
    <w:rsid w:val="0039364D"/>
    <w:rsid w:val="003F5CE6"/>
    <w:rsid w:val="00415D82"/>
    <w:rsid w:val="00417826"/>
    <w:rsid w:val="004209F8"/>
    <w:rsid w:val="00422E1D"/>
    <w:rsid w:val="004350FD"/>
    <w:rsid w:val="00444B30"/>
    <w:rsid w:val="00445DC8"/>
    <w:rsid w:val="00453741"/>
    <w:rsid w:val="004A4D48"/>
    <w:rsid w:val="004B29AA"/>
    <w:rsid w:val="004B549F"/>
    <w:rsid w:val="004C7F69"/>
    <w:rsid w:val="004E6C15"/>
    <w:rsid w:val="004F5EAE"/>
    <w:rsid w:val="004F688E"/>
    <w:rsid w:val="00506036"/>
    <w:rsid w:val="00583B1F"/>
    <w:rsid w:val="00594FB2"/>
    <w:rsid w:val="005A3311"/>
    <w:rsid w:val="005F2F56"/>
    <w:rsid w:val="005F6605"/>
    <w:rsid w:val="006044F8"/>
    <w:rsid w:val="006169DD"/>
    <w:rsid w:val="00626106"/>
    <w:rsid w:val="00632AE5"/>
    <w:rsid w:val="00632D3C"/>
    <w:rsid w:val="00633999"/>
    <w:rsid w:val="00635130"/>
    <w:rsid w:val="006449DF"/>
    <w:rsid w:val="006543A3"/>
    <w:rsid w:val="00686FF6"/>
    <w:rsid w:val="006B292F"/>
    <w:rsid w:val="006C0B77"/>
    <w:rsid w:val="006D4AD3"/>
    <w:rsid w:val="006E4B93"/>
    <w:rsid w:val="007224CF"/>
    <w:rsid w:val="00722D7B"/>
    <w:rsid w:val="007321E7"/>
    <w:rsid w:val="00743656"/>
    <w:rsid w:val="00793FFD"/>
    <w:rsid w:val="007A178F"/>
    <w:rsid w:val="007F2D9A"/>
    <w:rsid w:val="007F3F85"/>
    <w:rsid w:val="007F50CA"/>
    <w:rsid w:val="007F7534"/>
    <w:rsid w:val="008124BD"/>
    <w:rsid w:val="00822C1B"/>
    <w:rsid w:val="008242FF"/>
    <w:rsid w:val="00835969"/>
    <w:rsid w:val="00870751"/>
    <w:rsid w:val="00881BE5"/>
    <w:rsid w:val="00886844"/>
    <w:rsid w:val="008C68F2"/>
    <w:rsid w:val="008E0341"/>
    <w:rsid w:val="008E0878"/>
    <w:rsid w:val="008E72D0"/>
    <w:rsid w:val="0091186D"/>
    <w:rsid w:val="009155D5"/>
    <w:rsid w:val="00922C48"/>
    <w:rsid w:val="0097116B"/>
    <w:rsid w:val="00977EE6"/>
    <w:rsid w:val="009E0418"/>
    <w:rsid w:val="00A36216"/>
    <w:rsid w:val="00A74249"/>
    <w:rsid w:val="00A93D5E"/>
    <w:rsid w:val="00AB0D45"/>
    <w:rsid w:val="00AD6F2B"/>
    <w:rsid w:val="00B00F2B"/>
    <w:rsid w:val="00B45746"/>
    <w:rsid w:val="00B51418"/>
    <w:rsid w:val="00B70B9D"/>
    <w:rsid w:val="00B73259"/>
    <w:rsid w:val="00B915B7"/>
    <w:rsid w:val="00BB7803"/>
    <w:rsid w:val="00BD005E"/>
    <w:rsid w:val="00BD325B"/>
    <w:rsid w:val="00BE53A3"/>
    <w:rsid w:val="00BF48D8"/>
    <w:rsid w:val="00C06951"/>
    <w:rsid w:val="00C25F4E"/>
    <w:rsid w:val="00C31C4A"/>
    <w:rsid w:val="00C526F8"/>
    <w:rsid w:val="00C87D1F"/>
    <w:rsid w:val="00C90AC4"/>
    <w:rsid w:val="00CA0B16"/>
    <w:rsid w:val="00D04CF8"/>
    <w:rsid w:val="00D06D93"/>
    <w:rsid w:val="00D23A40"/>
    <w:rsid w:val="00D50801"/>
    <w:rsid w:val="00D76F28"/>
    <w:rsid w:val="00D92B9C"/>
    <w:rsid w:val="00D96781"/>
    <w:rsid w:val="00DA530F"/>
    <w:rsid w:val="00DB7749"/>
    <w:rsid w:val="00DD5A26"/>
    <w:rsid w:val="00DE4555"/>
    <w:rsid w:val="00E25242"/>
    <w:rsid w:val="00E7193D"/>
    <w:rsid w:val="00E841B8"/>
    <w:rsid w:val="00E91519"/>
    <w:rsid w:val="00E95AAD"/>
    <w:rsid w:val="00E969DB"/>
    <w:rsid w:val="00EA59DF"/>
    <w:rsid w:val="00EB2BA2"/>
    <w:rsid w:val="00EC28E9"/>
    <w:rsid w:val="00EE4070"/>
    <w:rsid w:val="00EE6DB0"/>
    <w:rsid w:val="00EE7294"/>
    <w:rsid w:val="00F12C76"/>
    <w:rsid w:val="00F31138"/>
    <w:rsid w:val="00F57471"/>
    <w:rsid w:val="00F62281"/>
    <w:rsid w:val="00F760BD"/>
    <w:rsid w:val="00F95915"/>
    <w:rsid w:val="00FA2148"/>
    <w:rsid w:val="00FB123E"/>
    <w:rsid w:val="00FD1170"/>
    <w:rsid w:val="00FD7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C7E50"/>
  <w15:chartTrackingRefBased/>
  <w15:docId w15:val="{0107C4B2-A3B8-4867-A13B-E5E2270F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519"/>
    <w:pPr>
      <w:spacing w:line="240" w:lineRule="auto"/>
    </w:pPr>
    <w:rPr>
      <w:rFonts w:ascii="Times New Roman" w:hAnsi="Times New Roman"/>
      <w:sz w:val="28"/>
    </w:rPr>
  </w:style>
  <w:style w:type="paragraph" w:styleId="3">
    <w:name w:val="heading 3"/>
    <w:basedOn w:val="a"/>
    <w:link w:val="30"/>
    <w:uiPriority w:val="9"/>
    <w:unhideWhenUsed/>
    <w:qFormat/>
    <w:rsid w:val="00E91519"/>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91519"/>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E91519"/>
    <w:rPr>
      <w:color w:val="0000FF"/>
      <w:u w:val="single"/>
    </w:rPr>
  </w:style>
  <w:style w:type="paragraph" w:styleId="a4">
    <w:name w:val="Normal (Web)"/>
    <w:basedOn w:val="a"/>
    <w:uiPriority w:val="99"/>
    <w:unhideWhenUsed/>
    <w:rsid w:val="00E91519"/>
    <w:pPr>
      <w:spacing w:before="100" w:beforeAutospacing="1" w:after="100" w:afterAutospacing="1"/>
    </w:pPr>
    <w:rPr>
      <w:rFonts w:eastAsia="Times New Roman" w:cs="Times New Roman"/>
      <w:sz w:val="24"/>
      <w:szCs w:val="24"/>
      <w:lang w:eastAsia="ru-RU"/>
    </w:rPr>
  </w:style>
  <w:style w:type="paragraph" w:styleId="a5">
    <w:name w:val="List Paragraph"/>
    <w:basedOn w:val="a"/>
    <w:uiPriority w:val="34"/>
    <w:qFormat/>
    <w:rsid w:val="00E91519"/>
    <w:pPr>
      <w:ind w:left="720"/>
      <w:contextualSpacing/>
    </w:pPr>
  </w:style>
  <w:style w:type="paragraph" w:customStyle="1" w:styleId="formattext">
    <w:name w:val="formattext"/>
    <w:basedOn w:val="a"/>
    <w:uiPriority w:val="99"/>
    <w:rsid w:val="00E91519"/>
    <w:pPr>
      <w:spacing w:before="100" w:beforeAutospacing="1" w:after="100" w:afterAutospacing="1"/>
    </w:pPr>
    <w:rPr>
      <w:rFonts w:eastAsia="Times New Roman" w:cs="Times New Roman"/>
      <w:sz w:val="24"/>
      <w:szCs w:val="24"/>
      <w:lang w:eastAsia="ru-RU"/>
    </w:rPr>
  </w:style>
  <w:style w:type="table" w:styleId="a6">
    <w:name w:val="Table Grid"/>
    <w:basedOn w:val="a1"/>
    <w:uiPriority w:val="39"/>
    <w:rsid w:val="00E91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E91519"/>
    <w:rPr>
      <w:b/>
      <w:bCs/>
    </w:rPr>
  </w:style>
  <w:style w:type="paragraph" w:styleId="a8">
    <w:name w:val="Balloon Text"/>
    <w:basedOn w:val="a"/>
    <w:link w:val="a9"/>
    <w:uiPriority w:val="99"/>
    <w:semiHidden/>
    <w:unhideWhenUsed/>
    <w:rsid w:val="005F6605"/>
    <w:pPr>
      <w:spacing w:after="0"/>
    </w:pPr>
    <w:rPr>
      <w:rFonts w:ascii="Segoe UI" w:hAnsi="Segoe UI" w:cs="Segoe UI"/>
      <w:sz w:val="18"/>
      <w:szCs w:val="18"/>
    </w:rPr>
  </w:style>
  <w:style w:type="character" w:customStyle="1" w:styleId="a9">
    <w:name w:val="Текст выноски Знак"/>
    <w:basedOn w:val="a0"/>
    <w:link w:val="a8"/>
    <w:uiPriority w:val="99"/>
    <w:semiHidden/>
    <w:rsid w:val="005F6605"/>
    <w:rPr>
      <w:rFonts w:ascii="Segoe UI" w:hAnsi="Segoe UI" w:cs="Segoe UI"/>
      <w:sz w:val="18"/>
      <w:szCs w:val="18"/>
    </w:rPr>
  </w:style>
  <w:style w:type="paragraph" w:styleId="aa">
    <w:name w:val="header"/>
    <w:basedOn w:val="a"/>
    <w:link w:val="ab"/>
    <w:uiPriority w:val="99"/>
    <w:unhideWhenUsed/>
    <w:rsid w:val="00881BE5"/>
    <w:pPr>
      <w:tabs>
        <w:tab w:val="center" w:pos="4677"/>
        <w:tab w:val="right" w:pos="9355"/>
      </w:tabs>
      <w:spacing w:after="0"/>
    </w:pPr>
  </w:style>
  <w:style w:type="character" w:customStyle="1" w:styleId="ab">
    <w:name w:val="Верхний колонтитул Знак"/>
    <w:basedOn w:val="a0"/>
    <w:link w:val="aa"/>
    <w:uiPriority w:val="99"/>
    <w:rsid w:val="00881BE5"/>
    <w:rPr>
      <w:rFonts w:ascii="Times New Roman" w:hAnsi="Times New Roman"/>
      <w:sz w:val="28"/>
    </w:rPr>
  </w:style>
  <w:style w:type="paragraph" w:styleId="ac">
    <w:name w:val="footer"/>
    <w:basedOn w:val="a"/>
    <w:link w:val="ad"/>
    <w:uiPriority w:val="99"/>
    <w:unhideWhenUsed/>
    <w:rsid w:val="00881BE5"/>
    <w:pPr>
      <w:tabs>
        <w:tab w:val="center" w:pos="4677"/>
        <w:tab w:val="right" w:pos="9355"/>
      </w:tabs>
      <w:spacing w:after="0"/>
    </w:pPr>
  </w:style>
  <w:style w:type="character" w:customStyle="1" w:styleId="ad">
    <w:name w:val="Нижний колонтитул Знак"/>
    <w:basedOn w:val="a0"/>
    <w:link w:val="ac"/>
    <w:uiPriority w:val="99"/>
    <w:rsid w:val="00881BE5"/>
    <w:rPr>
      <w:rFonts w:ascii="Times New Roman" w:hAnsi="Times New Roman"/>
      <w:sz w:val="28"/>
    </w:rPr>
  </w:style>
  <w:style w:type="character" w:styleId="ae">
    <w:name w:val="annotation reference"/>
    <w:basedOn w:val="a0"/>
    <w:uiPriority w:val="99"/>
    <w:semiHidden/>
    <w:unhideWhenUsed/>
    <w:rsid w:val="002D3EDC"/>
    <w:rPr>
      <w:sz w:val="16"/>
      <w:szCs w:val="16"/>
    </w:rPr>
  </w:style>
  <w:style w:type="paragraph" w:styleId="af">
    <w:name w:val="annotation text"/>
    <w:basedOn w:val="a"/>
    <w:link w:val="af0"/>
    <w:uiPriority w:val="99"/>
    <w:semiHidden/>
    <w:unhideWhenUsed/>
    <w:rsid w:val="002D3EDC"/>
    <w:rPr>
      <w:sz w:val="20"/>
      <w:szCs w:val="20"/>
    </w:rPr>
  </w:style>
  <w:style w:type="character" w:customStyle="1" w:styleId="af0">
    <w:name w:val="Текст примечания Знак"/>
    <w:basedOn w:val="a0"/>
    <w:link w:val="af"/>
    <w:uiPriority w:val="99"/>
    <w:semiHidden/>
    <w:rsid w:val="002D3EDC"/>
    <w:rPr>
      <w:rFonts w:ascii="Times New Roman" w:hAnsi="Times New Roman"/>
      <w:sz w:val="20"/>
      <w:szCs w:val="20"/>
    </w:rPr>
  </w:style>
  <w:style w:type="paragraph" w:styleId="af1">
    <w:name w:val="annotation subject"/>
    <w:basedOn w:val="af"/>
    <w:next w:val="af"/>
    <w:link w:val="af2"/>
    <w:uiPriority w:val="99"/>
    <w:semiHidden/>
    <w:unhideWhenUsed/>
    <w:rsid w:val="002D3EDC"/>
    <w:rPr>
      <w:b/>
      <w:bCs/>
    </w:rPr>
  </w:style>
  <w:style w:type="character" w:customStyle="1" w:styleId="af2">
    <w:name w:val="Тема примечания Знак"/>
    <w:basedOn w:val="af0"/>
    <w:link w:val="af1"/>
    <w:uiPriority w:val="99"/>
    <w:semiHidden/>
    <w:rsid w:val="002D3EDC"/>
    <w:rPr>
      <w:rFonts w:ascii="Times New Roman" w:hAnsi="Times New Roman"/>
      <w:b/>
      <w:bCs/>
      <w:sz w:val="20"/>
      <w:szCs w:val="20"/>
    </w:rPr>
  </w:style>
  <w:style w:type="paragraph" w:styleId="af3">
    <w:name w:val="Revision"/>
    <w:hidden/>
    <w:uiPriority w:val="99"/>
    <w:semiHidden/>
    <w:rsid w:val="002D3EDC"/>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23837">
      <w:bodyDiv w:val="1"/>
      <w:marLeft w:val="0"/>
      <w:marRight w:val="0"/>
      <w:marTop w:val="0"/>
      <w:marBottom w:val="0"/>
      <w:divBdr>
        <w:top w:val="none" w:sz="0" w:space="0" w:color="auto"/>
        <w:left w:val="none" w:sz="0" w:space="0" w:color="auto"/>
        <w:bottom w:val="none" w:sz="0" w:space="0" w:color="auto"/>
        <w:right w:val="none" w:sz="0" w:space="0" w:color="auto"/>
      </w:divBdr>
    </w:div>
    <w:div w:id="579752744">
      <w:bodyDiv w:val="1"/>
      <w:marLeft w:val="0"/>
      <w:marRight w:val="0"/>
      <w:marTop w:val="0"/>
      <w:marBottom w:val="0"/>
      <w:divBdr>
        <w:top w:val="none" w:sz="0" w:space="0" w:color="auto"/>
        <w:left w:val="none" w:sz="0" w:space="0" w:color="auto"/>
        <w:bottom w:val="none" w:sz="0" w:space="0" w:color="auto"/>
        <w:right w:val="none" w:sz="0" w:space="0" w:color="auto"/>
      </w:divBdr>
    </w:div>
    <w:div w:id="1543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C50AC-4AA6-433D-9E01-42FC88508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13471</Words>
  <Characters>76787</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Faroxiddin Dadaxanov</cp:lastModifiedBy>
  <cp:revision>2</cp:revision>
  <dcterms:created xsi:type="dcterms:W3CDTF">2024-05-22T07:23:00Z</dcterms:created>
  <dcterms:modified xsi:type="dcterms:W3CDTF">2024-05-22T07:23:00Z</dcterms:modified>
</cp:coreProperties>
</file>